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2003-2010___1.vsd" ContentType="application/vnd.visio"/>
  <Override PartName="/word/embeddings/Microsoft_Visio_2003-2010___2.vsd" ContentType="application/vnd.visio"/>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6"/>
          <w:szCs w:val="36"/>
        </w:rPr>
      </w:pPr>
    </w:p>
    <w:p>
      <w:pPr>
        <w:rPr>
          <w:rFonts w:ascii="仿宋_GB2312" w:hAnsi="仿宋_GB2312" w:eastAsia="仿宋_GB2312" w:cs="仿宋_GB2312"/>
          <w:sz w:val="36"/>
          <w:szCs w:val="36"/>
        </w:rPr>
      </w:pPr>
    </w:p>
    <w:p>
      <w:pPr>
        <w:rPr>
          <w:rFonts w:ascii="仿宋_GB2312" w:hAnsi="仿宋_GB2312" w:eastAsia="仿宋_GB2312" w:cs="仿宋_GB2312"/>
          <w:sz w:val="36"/>
          <w:szCs w:val="36"/>
        </w:rPr>
      </w:pPr>
    </w:p>
    <w:p>
      <w:pPr>
        <w:adjustRightInd w:val="0"/>
        <w:snapToGrid w:val="0"/>
        <w:jc w:val="center"/>
        <w:outlineLvl w:val="0"/>
        <w:rPr>
          <w:rFonts w:ascii="方正小标宋_GBK" w:eastAsia="方正小标宋_GBK"/>
          <w:bCs/>
          <w:sz w:val="72"/>
          <w:szCs w:val="72"/>
        </w:rPr>
      </w:pPr>
      <w:r>
        <w:rPr>
          <w:rFonts w:hint="eastAsia" w:ascii="方正小标宋_GBK" w:eastAsia="方正小标宋_GBK"/>
          <w:bCs/>
          <w:sz w:val="72"/>
          <w:szCs w:val="72"/>
        </w:rPr>
        <w:t>建设项目环境影响报告表</w:t>
      </w:r>
    </w:p>
    <w:p>
      <w:pPr>
        <w:adjustRightInd w:val="0"/>
        <w:snapToGrid w:val="0"/>
        <w:spacing w:before="192" w:beforeLines="80"/>
        <w:jc w:val="center"/>
        <w:rPr>
          <w:rFonts w:ascii="楷体_GB2312" w:eastAsia="楷体_GB2312"/>
          <w:bCs/>
          <w:sz w:val="48"/>
          <w:szCs w:val="48"/>
        </w:rPr>
      </w:pPr>
      <w:r>
        <w:rPr>
          <w:rFonts w:hint="eastAsia" w:ascii="楷体_GB2312" w:eastAsia="楷体_GB2312"/>
          <w:bCs/>
          <w:sz w:val="48"/>
          <w:szCs w:val="48"/>
        </w:rPr>
        <w:t>（污染影响类）</w:t>
      </w:r>
    </w:p>
    <w:p>
      <w:pPr>
        <w:adjustRightInd w:val="0"/>
        <w:snapToGrid w:val="0"/>
        <w:spacing w:line="288" w:lineRule="auto"/>
        <w:jc w:val="center"/>
        <w:outlineLvl w:val="0"/>
        <w:rPr>
          <w:rFonts w:ascii="华文仿宋" w:hAnsi="华文仿宋" w:eastAsia="华文仿宋" w:cs="华文仿宋"/>
          <w:color w:val="000000"/>
          <w:kern w:val="44"/>
          <w:sz w:val="44"/>
          <w:szCs w:val="44"/>
        </w:rPr>
      </w:pPr>
    </w:p>
    <w:p>
      <w:pPr>
        <w:jc w:val="center"/>
        <w:rPr>
          <w:rFonts w:eastAsia="仿宋"/>
          <w:sz w:val="52"/>
          <w:szCs w:val="52"/>
        </w:rPr>
      </w:pPr>
    </w:p>
    <w:p>
      <w:pPr>
        <w:ind w:firstLine="1040"/>
        <w:rPr>
          <w:rFonts w:eastAsia="仿宋"/>
          <w:sz w:val="44"/>
          <w:szCs w:val="44"/>
        </w:rPr>
      </w:pPr>
    </w:p>
    <w:p>
      <w:pPr>
        <w:ind w:firstLine="1040"/>
        <w:rPr>
          <w:rFonts w:eastAsia="仿宋"/>
          <w:sz w:val="44"/>
          <w:szCs w:val="44"/>
        </w:rPr>
      </w:pPr>
    </w:p>
    <w:p>
      <w:pPr>
        <w:ind w:firstLine="1040"/>
        <w:rPr>
          <w:rFonts w:eastAsia="仿宋"/>
          <w:sz w:val="44"/>
          <w:szCs w:val="44"/>
        </w:rPr>
      </w:pPr>
    </w:p>
    <w:p>
      <w:pPr>
        <w:adjustRightInd w:val="0"/>
        <w:snapToGrid w:val="0"/>
        <w:spacing w:line="288" w:lineRule="auto"/>
        <w:ind w:firstLine="1040"/>
        <w:rPr>
          <w:rFonts w:ascii="仿宋_GB2312" w:eastAsia="仿宋_GB2312"/>
          <w:sz w:val="32"/>
          <w:szCs w:val="32"/>
          <w:u w:val="single"/>
        </w:rPr>
      </w:pPr>
      <w:r>
        <w:rPr>
          <w:rFonts w:hint="eastAsia" w:ascii="仿宋_GB2312" w:eastAsia="仿宋_GB2312"/>
          <w:sz w:val="32"/>
          <w:szCs w:val="32"/>
        </w:rPr>
        <w:t xml:space="preserve">项目名称： </w:t>
      </w:r>
      <w:r>
        <w:rPr>
          <w:rFonts w:hint="eastAsia" w:ascii="仿宋_GB2312" w:eastAsia="仿宋_GB2312"/>
          <w:sz w:val="32"/>
          <w:szCs w:val="32"/>
          <w:u w:val="single"/>
        </w:rPr>
        <w:t>年产15万平方米发光装饰材料建设项目</w:t>
      </w:r>
    </w:p>
    <w:p>
      <w:pPr>
        <w:adjustRightInd w:val="0"/>
        <w:snapToGrid w:val="0"/>
        <w:spacing w:line="288" w:lineRule="auto"/>
        <w:ind w:firstLine="1040"/>
        <w:rPr>
          <w:rFonts w:ascii="仿宋_GB2312" w:eastAsia="仿宋_GB2312"/>
          <w:sz w:val="32"/>
          <w:szCs w:val="32"/>
          <w:u w:val="single"/>
        </w:rPr>
      </w:pPr>
      <w:r>
        <w:rPr>
          <w:rFonts w:hint="eastAsia" w:ascii="仿宋_GB2312" w:eastAsia="仿宋_GB2312"/>
          <w:sz w:val="32"/>
          <w:szCs w:val="32"/>
        </w:rPr>
        <w:t>建设单位（盖章）：</w:t>
      </w:r>
      <w:r>
        <w:rPr>
          <w:rFonts w:hint="eastAsia" w:ascii="仿宋_GB2312" w:eastAsia="仿宋_GB2312"/>
          <w:sz w:val="32"/>
          <w:szCs w:val="32"/>
          <w:u w:val="single"/>
        </w:rPr>
        <w:t xml:space="preserve">   湖南上派新材料有限公司    </w:t>
      </w:r>
    </w:p>
    <w:p>
      <w:pPr>
        <w:adjustRightInd w:val="0"/>
        <w:snapToGrid w:val="0"/>
        <w:spacing w:line="288" w:lineRule="auto"/>
        <w:ind w:firstLine="1040"/>
        <w:rPr>
          <w:rFonts w:ascii="仿宋_GB2312" w:eastAsia="仿宋_GB2312"/>
          <w:sz w:val="32"/>
          <w:szCs w:val="32"/>
          <w:u w:val="single"/>
        </w:rPr>
      </w:pPr>
      <w:r>
        <w:rPr>
          <w:rFonts w:hint="eastAsia" w:ascii="仿宋_GB2312" w:eastAsia="仿宋_GB2312"/>
          <w:sz w:val="32"/>
          <w:szCs w:val="32"/>
        </w:rPr>
        <w:t>编制日期：</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2021年</w:t>
      </w:r>
      <w:r>
        <w:rPr>
          <w:rFonts w:ascii="仿宋_GB2312" w:eastAsia="仿宋_GB2312"/>
          <w:sz w:val="32"/>
          <w:szCs w:val="32"/>
          <w:u w:val="single"/>
        </w:rPr>
        <w:t>6</w:t>
      </w:r>
      <w:r>
        <w:rPr>
          <w:rFonts w:hint="eastAsia" w:ascii="仿宋_GB2312" w:eastAsia="仿宋_GB2312"/>
          <w:sz w:val="32"/>
          <w:szCs w:val="32"/>
          <w:u w:val="single"/>
        </w:rPr>
        <w:t>月</w:t>
      </w:r>
      <w:r>
        <w:rPr>
          <w:rFonts w:ascii="仿宋_GB2312" w:eastAsia="仿宋_GB2312"/>
          <w:sz w:val="32"/>
          <w:szCs w:val="32"/>
          <w:u w:val="single"/>
        </w:rPr>
        <w:t xml:space="preserve">  </w:t>
      </w:r>
      <w:r>
        <w:rPr>
          <w:rFonts w:hint="eastAsia" w:ascii="仿宋_GB2312" w:eastAsia="仿宋_GB2312"/>
          <w:sz w:val="32"/>
          <w:szCs w:val="32"/>
          <w:u w:val="single"/>
        </w:rPr>
        <w:t xml:space="preserve">    </w:t>
      </w:r>
      <w:r>
        <w:rPr>
          <w:rFonts w:ascii="仿宋_GB2312" w:eastAsia="仿宋_GB2312"/>
          <w:sz w:val="32"/>
          <w:szCs w:val="32"/>
          <w:u w:val="single"/>
        </w:rPr>
        <w:t xml:space="preserve">     </w:t>
      </w:r>
      <w:r>
        <w:rPr>
          <w:rFonts w:hint="eastAsia" w:ascii="仿宋_GB2312" w:eastAsia="仿宋_GB2312"/>
          <w:sz w:val="32"/>
          <w:szCs w:val="32"/>
          <w:u w:val="single"/>
        </w:rPr>
        <w:t xml:space="preserve"> </w:t>
      </w:r>
    </w:p>
    <w:p>
      <w:pPr>
        <w:adjustRightInd w:val="0"/>
        <w:snapToGrid w:val="0"/>
        <w:spacing w:line="288" w:lineRule="auto"/>
        <w:ind w:firstLine="1040"/>
        <w:rPr>
          <w:rFonts w:ascii="仿宋_GB2312" w:eastAsia="仿宋_GB2312"/>
          <w:sz w:val="36"/>
          <w:szCs w:val="36"/>
          <w:u w:val="single"/>
        </w:rPr>
      </w:pPr>
      <w:bookmarkStart w:id="0" w:name="_Hlk57884087"/>
    </w:p>
    <w:p>
      <w:pPr>
        <w:adjustRightInd w:val="0"/>
        <w:snapToGrid w:val="0"/>
        <w:spacing w:line="288" w:lineRule="auto"/>
        <w:ind w:firstLine="1040"/>
        <w:rPr>
          <w:rFonts w:ascii="仿宋_GB2312" w:eastAsia="仿宋_GB2312"/>
          <w:sz w:val="36"/>
          <w:szCs w:val="36"/>
        </w:rPr>
      </w:pPr>
    </w:p>
    <w:p>
      <w:pPr>
        <w:adjustRightInd w:val="0"/>
        <w:snapToGrid w:val="0"/>
        <w:spacing w:line="288" w:lineRule="auto"/>
        <w:ind w:firstLine="1040"/>
        <w:rPr>
          <w:rFonts w:ascii="仿宋_GB2312" w:eastAsia="仿宋_GB2312"/>
          <w:sz w:val="36"/>
          <w:szCs w:val="36"/>
        </w:rPr>
      </w:pPr>
    </w:p>
    <w:p>
      <w:pPr>
        <w:adjustRightInd w:val="0"/>
        <w:snapToGrid w:val="0"/>
        <w:spacing w:line="288" w:lineRule="auto"/>
        <w:ind w:firstLine="1040"/>
        <w:rPr>
          <w:rFonts w:ascii="仿宋_GB2312" w:eastAsia="仿宋_GB2312"/>
          <w:sz w:val="36"/>
          <w:szCs w:val="36"/>
        </w:rPr>
      </w:pPr>
    </w:p>
    <w:p>
      <w:pPr>
        <w:adjustRightInd w:val="0"/>
        <w:snapToGrid w:val="0"/>
        <w:spacing w:line="288" w:lineRule="auto"/>
        <w:ind w:firstLine="1040"/>
        <w:rPr>
          <w:rFonts w:ascii="仿宋_GB2312" w:eastAsia="仿宋_GB2312"/>
          <w:sz w:val="36"/>
          <w:szCs w:val="36"/>
        </w:rPr>
      </w:pPr>
    </w:p>
    <w:bookmarkEnd w:id="0"/>
    <w:p>
      <w:pPr>
        <w:adjustRightInd w:val="0"/>
        <w:snapToGrid w:val="0"/>
        <w:spacing w:line="288" w:lineRule="auto"/>
        <w:jc w:val="center"/>
        <w:rPr>
          <w:rFonts w:ascii="楷体_GB2312" w:eastAsia="楷体_GB2312"/>
          <w:sz w:val="36"/>
          <w:szCs w:val="36"/>
        </w:rPr>
      </w:pPr>
      <w:r>
        <w:rPr>
          <w:rFonts w:hint="eastAsia" w:ascii="楷体_GB2312" w:eastAsia="楷体_GB2312"/>
          <w:sz w:val="36"/>
          <w:szCs w:val="36"/>
        </w:rPr>
        <w:t>中华人民共和国生态环境部制</w:t>
      </w:r>
    </w:p>
    <w:p>
      <w:pPr>
        <w:adjustRightInd w:val="0"/>
        <w:snapToGrid w:val="0"/>
        <w:spacing w:line="288" w:lineRule="auto"/>
        <w:ind w:firstLine="1040"/>
        <w:rPr>
          <w:rFonts w:ascii="仿宋_GB2312" w:eastAsia="仿宋_GB2312"/>
          <w:sz w:val="36"/>
          <w:szCs w:val="36"/>
        </w:rPr>
        <w:sectPr>
          <w:footerReference r:id="rId3" w:type="default"/>
          <w:footerReference r:id="rId4" w:type="even"/>
          <w:pgSz w:w="11906" w:h="16838"/>
          <w:pgMar w:top="1701" w:right="1531" w:bottom="1701" w:left="1531" w:header="851" w:footer="1077" w:gutter="0"/>
          <w:pgNumType w:start="3"/>
          <w:cols w:space="720" w:num="1"/>
          <w:rtlGutter w:val="1"/>
          <w:docGrid w:linePitch="312" w:charSpace="0"/>
        </w:sectPr>
      </w:pPr>
    </w:p>
    <w:p>
      <w:pPr>
        <w:pStyle w:val="14"/>
        <w:jc w:val="center"/>
        <w:outlineLvl w:val="0"/>
        <w:rPr>
          <w:rFonts w:ascii="黑体" w:hAnsi="黑体" w:eastAsia="黑体"/>
          <w:snapToGrid w:val="0"/>
          <w:sz w:val="30"/>
          <w:szCs w:val="30"/>
        </w:rPr>
      </w:pPr>
      <w:r>
        <w:rPr>
          <w:rFonts w:hint="eastAsia" w:ascii="黑体" w:hAnsi="黑体" w:eastAsia="黑体"/>
          <w:snapToGrid w:val="0"/>
          <w:sz w:val="30"/>
          <w:szCs w:val="30"/>
        </w:rPr>
        <w:t>一、建设项目基本情况</w:t>
      </w: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51"/>
        <w:gridCol w:w="1728"/>
        <w:gridCol w:w="1635"/>
        <w:gridCol w:w="2209"/>
        <w:gridCol w:w="2636"/>
        <w:gridCol w:w="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57"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建设项目名称</w:t>
            </w:r>
          </w:p>
        </w:tc>
        <w:tc>
          <w:tcPr>
            <w:tcW w:w="6480" w:type="dxa"/>
            <w:gridSpan w:val="3"/>
            <w:vAlign w:val="center"/>
          </w:tcPr>
          <w:p>
            <w:pPr>
              <w:adjustRightInd w:val="0"/>
              <w:snapToGrid w:val="0"/>
              <w:jc w:val="center"/>
              <w:rPr>
                <w:sz w:val="24"/>
              </w:rPr>
            </w:pPr>
            <w:r>
              <w:rPr>
                <w:sz w:val="24"/>
              </w:rPr>
              <w:t>年产15万平方米发光装饰材料建设项目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47"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项目代码</w:t>
            </w:r>
          </w:p>
        </w:tc>
        <w:tc>
          <w:tcPr>
            <w:tcW w:w="6480" w:type="dxa"/>
            <w:gridSpan w:val="3"/>
            <w:vAlign w:val="center"/>
          </w:tcPr>
          <w:p>
            <w:pPr>
              <w:adjustRightInd w:val="0"/>
              <w:snapToGrid w:val="0"/>
              <w:jc w:val="center"/>
              <w:rPr>
                <w:sz w:val="24"/>
              </w:rPr>
            </w:pPr>
            <w:r>
              <w:rPr>
                <w:sz w:val="24"/>
              </w:rPr>
              <w:t>2020-430601-41-03-064139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47"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建设单位联系人</w:t>
            </w:r>
          </w:p>
        </w:tc>
        <w:tc>
          <w:tcPr>
            <w:tcW w:w="1635" w:type="dxa"/>
            <w:vAlign w:val="center"/>
          </w:tcPr>
          <w:p>
            <w:pPr>
              <w:adjustRightInd w:val="0"/>
              <w:snapToGrid w:val="0"/>
              <w:jc w:val="center"/>
              <w:rPr>
                <w:sz w:val="24"/>
              </w:rPr>
            </w:pPr>
            <w:r>
              <w:rPr>
                <w:sz w:val="24"/>
              </w:rPr>
              <w:t>章文杰</w:t>
            </w:r>
          </w:p>
        </w:tc>
        <w:tc>
          <w:tcPr>
            <w:tcW w:w="2209" w:type="dxa"/>
            <w:vAlign w:val="center"/>
          </w:tcPr>
          <w:p>
            <w:pPr>
              <w:adjustRightInd w:val="0"/>
              <w:snapToGrid w:val="0"/>
              <w:jc w:val="center"/>
              <w:rPr>
                <w:sz w:val="24"/>
              </w:rPr>
            </w:pPr>
            <w:r>
              <w:rPr>
                <w:sz w:val="24"/>
              </w:rPr>
              <w:t>联系方式</w:t>
            </w:r>
          </w:p>
        </w:tc>
        <w:tc>
          <w:tcPr>
            <w:tcW w:w="2636" w:type="dxa"/>
            <w:vAlign w:val="center"/>
          </w:tcPr>
          <w:p>
            <w:pPr>
              <w:adjustRightInd w:val="0"/>
              <w:snapToGrid w:val="0"/>
              <w:jc w:val="center"/>
              <w:rPr>
                <w:sz w:val="24"/>
              </w:rPr>
            </w:pPr>
            <w:r>
              <w:rPr>
                <w:sz w:val="24"/>
              </w:rPr>
              <w:t>17718900326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47"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建设地点</w:t>
            </w:r>
          </w:p>
        </w:tc>
        <w:tc>
          <w:tcPr>
            <w:tcW w:w="6480" w:type="dxa"/>
            <w:gridSpan w:val="3"/>
            <w:vAlign w:val="center"/>
          </w:tcPr>
          <w:p>
            <w:pPr>
              <w:adjustRightInd w:val="0"/>
              <w:snapToGrid w:val="0"/>
              <w:jc w:val="center"/>
              <w:rPr>
                <w:sz w:val="24"/>
              </w:rPr>
            </w:pPr>
            <w:r>
              <w:rPr>
                <w:sz w:val="24"/>
              </w:rPr>
              <w:t>湖南省</w:t>
            </w:r>
            <w:r>
              <w:rPr>
                <w:rFonts w:hint="eastAsia"/>
                <w:sz w:val="24"/>
              </w:rPr>
              <w:t>岳阳</w:t>
            </w:r>
            <w:r>
              <w:rPr>
                <w:sz w:val="24"/>
              </w:rPr>
              <w:t>经济技术开发区木里港</w:t>
            </w:r>
            <w:r>
              <w:rPr>
                <w:rFonts w:hint="eastAsia"/>
                <w:sz w:val="24"/>
              </w:rPr>
              <w:t>片区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47"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地理坐标</w:t>
            </w:r>
          </w:p>
        </w:tc>
        <w:tc>
          <w:tcPr>
            <w:tcW w:w="6480" w:type="dxa"/>
            <w:gridSpan w:val="3"/>
            <w:vAlign w:val="center"/>
          </w:tcPr>
          <w:p>
            <w:pPr>
              <w:jc w:val="center"/>
              <w:rPr>
                <w:sz w:val="24"/>
              </w:rPr>
            </w:pPr>
            <w:r>
              <w:rPr>
                <w:sz w:val="24"/>
              </w:rPr>
              <w:t>（东经</w:t>
            </w:r>
            <w:r>
              <w:rPr>
                <w:sz w:val="24"/>
                <w:u w:val="single"/>
              </w:rPr>
              <w:t>113</w:t>
            </w:r>
            <w:r>
              <w:rPr>
                <w:sz w:val="24"/>
              </w:rPr>
              <w:t>度</w:t>
            </w:r>
            <w:r>
              <w:rPr>
                <w:sz w:val="24"/>
                <w:u w:val="single"/>
              </w:rPr>
              <w:t>12</w:t>
            </w:r>
            <w:r>
              <w:rPr>
                <w:sz w:val="24"/>
              </w:rPr>
              <w:t>分</w:t>
            </w:r>
            <w:r>
              <w:rPr>
                <w:sz w:val="24"/>
                <w:u w:val="single"/>
              </w:rPr>
              <w:t>29.365</w:t>
            </w:r>
            <w:r>
              <w:rPr>
                <w:sz w:val="24"/>
              </w:rPr>
              <w:t>秒，北纬</w:t>
            </w:r>
            <w:r>
              <w:rPr>
                <w:sz w:val="24"/>
                <w:u w:val="single"/>
              </w:rPr>
              <w:t>29</w:t>
            </w:r>
            <w:r>
              <w:rPr>
                <w:sz w:val="24"/>
              </w:rPr>
              <w:t>度</w:t>
            </w:r>
            <w:r>
              <w:rPr>
                <w:sz w:val="24"/>
                <w:u w:val="single"/>
              </w:rPr>
              <w:t>20</w:t>
            </w:r>
            <w:r>
              <w:rPr>
                <w:sz w:val="24"/>
              </w:rPr>
              <w:t>分</w:t>
            </w:r>
            <w:r>
              <w:rPr>
                <w:sz w:val="24"/>
                <w:u w:val="single"/>
              </w:rPr>
              <w:t>7.461</w:t>
            </w:r>
            <w:r>
              <w:rPr>
                <w:sz w:val="24"/>
              </w:rPr>
              <w:t>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14"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国民经济</w:t>
            </w:r>
          </w:p>
          <w:p>
            <w:pPr>
              <w:adjustRightInd w:val="0"/>
              <w:snapToGrid w:val="0"/>
              <w:jc w:val="center"/>
              <w:rPr>
                <w:sz w:val="24"/>
              </w:rPr>
            </w:pPr>
            <w:r>
              <w:rPr>
                <w:sz w:val="24"/>
              </w:rPr>
              <w:t>行业类别</w:t>
            </w:r>
          </w:p>
        </w:tc>
        <w:tc>
          <w:tcPr>
            <w:tcW w:w="1635" w:type="dxa"/>
            <w:vAlign w:val="center"/>
          </w:tcPr>
          <w:p>
            <w:pPr>
              <w:adjustRightInd w:val="0"/>
              <w:snapToGrid w:val="0"/>
              <w:jc w:val="center"/>
              <w:rPr>
                <w:sz w:val="24"/>
              </w:rPr>
            </w:pPr>
            <w:r>
              <w:rPr>
                <w:sz w:val="24"/>
              </w:rPr>
              <w:t>C3976光电子器件制造</w:t>
            </w:r>
          </w:p>
        </w:tc>
        <w:tc>
          <w:tcPr>
            <w:tcW w:w="2209" w:type="dxa"/>
            <w:vAlign w:val="center"/>
          </w:tcPr>
          <w:p>
            <w:pPr>
              <w:adjustRightInd w:val="0"/>
              <w:snapToGrid w:val="0"/>
              <w:jc w:val="center"/>
              <w:rPr>
                <w:sz w:val="24"/>
              </w:rPr>
            </w:pPr>
            <w:bookmarkStart w:id="1" w:name="_Hlk49843745"/>
            <w:r>
              <w:rPr>
                <w:sz w:val="24"/>
              </w:rPr>
              <w:t>建设项目</w:t>
            </w:r>
          </w:p>
          <w:p>
            <w:pPr>
              <w:adjustRightInd w:val="0"/>
              <w:snapToGrid w:val="0"/>
              <w:jc w:val="center"/>
              <w:rPr>
                <w:sz w:val="24"/>
              </w:rPr>
            </w:pPr>
            <w:r>
              <w:rPr>
                <w:sz w:val="24"/>
              </w:rPr>
              <w:t>行业类别</w:t>
            </w:r>
            <w:bookmarkEnd w:id="1"/>
          </w:p>
        </w:tc>
        <w:tc>
          <w:tcPr>
            <w:tcW w:w="2636" w:type="dxa"/>
            <w:vAlign w:val="center"/>
          </w:tcPr>
          <w:p>
            <w:pPr>
              <w:adjustRightInd w:val="0"/>
              <w:snapToGrid w:val="0"/>
              <w:rPr>
                <w:sz w:val="24"/>
              </w:rPr>
            </w:pPr>
            <w:r>
              <w:rPr>
                <w:rFonts w:hint="eastAsia"/>
                <w:sz w:val="24"/>
              </w:rPr>
              <w:t>三十六</w:t>
            </w:r>
            <w:r>
              <w:rPr>
                <w:sz w:val="24"/>
              </w:rPr>
              <w:t>、计算机、通信和其他电子设备制造业81电子</w:t>
            </w:r>
            <w:r>
              <w:rPr>
                <w:rFonts w:hint="eastAsia"/>
                <w:sz w:val="24"/>
              </w:rPr>
              <w:t>原件及电子专用材料</w:t>
            </w:r>
            <w:r>
              <w:rPr>
                <w:sz w:val="24"/>
              </w:rPr>
              <w:t>制造</w:t>
            </w:r>
            <w:r>
              <w:rPr>
                <w:rFonts w:hint="eastAsia"/>
                <w:sz w:val="24"/>
              </w:rPr>
              <w:t>398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303"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建设性质</w:t>
            </w:r>
          </w:p>
        </w:tc>
        <w:tc>
          <w:tcPr>
            <w:tcW w:w="1635" w:type="dxa"/>
            <w:vAlign w:val="center"/>
          </w:tcPr>
          <w:p>
            <w:pPr>
              <w:jc w:val="left"/>
              <w:rPr>
                <w:sz w:val="24"/>
              </w:rPr>
            </w:pPr>
            <w:r>
              <w:rPr>
                <w:sz w:val="24"/>
              </w:rPr>
              <w:sym w:font="Wingdings 2" w:char="0052"/>
            </w:r>
            <w:r>
              <w:rPr>
                <w:sz w:val="24"/>
              </w:rPr>
              <w:t>新建（迁建）</w:t>
            </w:r>
          </w:p>
          <w:p>
            <w:pPr>
              <w:jc w:val="left"/>
              <w:rPr>
                <w:sz w:val="24"/>
              </w:rPr>
            </w:pPr>
            <w:r>
              <w:rPr>
                <w:sz w:val="24"/>
              </w:rPr>
              <w:t>□改建</w:t>
            </w:r>
          </w:p>
          <w:p>
            <w:pPr>
              <w:jc w:val="left"/>
              <w:rPr>
                <w:sz w:val="24"/>
              </w:rPr>
            </w:pPr>
            <w:r>
              <w:rPr>
                <w:sz w:val="24"/>
              </w:rPr>
              <w:t>□扩建</w:t>
            </w:r>
          </w:p>
          <w:p>
            <w:pPr>
              <w:jc w:val="left"/>
              <w:rPr>
                <w:sz w:val="24"/>
              </w:rPr>
            </w:pPr>
            <w:r>
              <w:rPr>
                <w:sz w:val="24"/>
              </w:rPr>
              <w:t>□技术改造</w:t>
            </w:r>
          </w:p>
        </w:tc>
        <w:tc>
          <w:tcPr>
            <w:tcW w:w="2209" w:type="dxa"/>
            <w:vAlign w:val="center"/>
          </w:tcPr>
          <w:p>
            <w:pPr>
              <w:adjustRightInd w:val="0"/>
              <w:snapToGrid w:val="0"/>
              <w:jc w:val="center"/>
              <w:rPr>
                <w:sz w:val="24"/>
              </w:rPr>
            </w:pPr>
            <w:r>
              <w:rPr>
                <w:sz w:val="24"/>
              </w:rPr>
              <w:t>建设项目</w:t>
            </w:r>
          </w:p>
          <w:p>
            <w:pPr>
              <w:adjustRightInd w:val="0"/>
              <w:snapToGrid w:val="0"/>
              <w:jc w:val="center"/>
              <w:rPr>
                <w:sz w:val="24"/>
              </w:rPr>
            </w:pPr>
            <w:r>
              <w:rPr>
                <w:sz w:val="24"/>
              </w:rPr>
              <w:t>申报情形</w:t>
            </w:r>
          </w:p>
        </w:tc>
        <w:tc>
          <w:tcPr>
            <w:tcW w:w="2636" w:type="dxa"/>
            <w:vAlign w:val="center"/>
          </w:tcPr>
          <w:p>
            <w:pPr>
              <w:jc w:val="left"/>
              <w:rPr>
                <w:sz w:val="24"/>
              </w:rPr>
            </w:pPr>
            <w:r>
              <w:rPr>
                <w:sz w:val="24"/>
              </w:rPr>
              <w:sym w:font="Wingdings 2" w:char="0052"/>
            </w:r>
            <w:r>
              <w:rPr>
                <w:sz w:val="24"/>
              </w:rPr>
              <w:t xml:space="preserve">首次申报项目             </w:t>
            </w:r>
          </w:p>
          <w:p>
            <w:pPr>
              <w:jc w:val="left"/>
              <w:rPr>
                <w:sz w:val="24"/>
              </w:rPr>
            </w:pPr>
            <w:r>
              <w:rPr>
                <w:sz w:val="24"/>
              </w:rPr>
              <w:t>□不予批准后再次申报项目</w:t>
            </w:r>
          </w:p>
          <w:p>
            <w:pPr>
              <w:jc w:val="left"/>
              <w:rPr>
                <w:sz w:val="24"/>
              </w:rPr>
            </w:pPr>
            <w:r>
              <w:rPr>
                <w:sz w:val="24"/>
              </w:rPr>
              <w:t xml:space="preserve">□超五年重新审核项目     </w:t>
            </w:r>
          </w:p>
          <w:p>
            <w:pPr>
              <w:jc w:val="left"/>
              <w:rPr>
                <w:sz w:val="24"/>
              </w:rPr>
            </w:pPr>
            <w:r>
              <w:rPr>
                <w:sz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918"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项目审批（核准/</w:t>
            </w:r>
          </w:p>
          <w:p>
            <w:pPr>
              <w:adjustRightInd w:val="0"/>
              <w:snapToGrid w:val="0"/>
              <w:jc w:val="center"/>
              <w:rPr>
                <w:sz w:val="24"/>
              </w:rPr>
            </w:pPr>
            <w:r>
              <w:rPr>
                <w:sz w:val="24"/>
              </w:rPr>
              <w:t>备案）部门（选填）</w:t>
            </w:r>
          </w:p>
        </w:tc>
        <w:tc>
          <w:tcPr>
            <w:tcW w:w="1635" w:type="dxa"/>
            <w:vAlign w:val="center"/>
          </w:tcPr>
          <w:p>
            <w:pPr>
              <w:adjustRightInd w:val="0"/>
              <w:snapToGrid w:val="0"/>
              <w:jc w:val="center"/>
              <w:rPr>
                <w:sz w:val="24"/>
              </w:rPr>
            </w:pPr>
            <w:r>
              <w:rPr>
                <w:sz w:val="24"/>
              </w:rPr>
              <w:t>岳阳经济技术</w:t>
            </w:r>
            <w:r>
              <w:rPr>
                <w:rFonts w:hint="eastAsia"/>
                <w:sz w:val="24"/>
              </w:rPr>
              <w:t>开发区</w:t>
            </w:r>
            <w:r>
              <w:rPr>
                <w:sz w:val="24"/>
              </w:rPr>
              <w:t>发展和改革局</w:t>
            </w:r>
          </w:p>
        </w:tc>
        <w:tc>
          <w:tcPr>
            <w:tcW w:w="2209" w:type="dxa"/>
            <w:vAlign w:val="center"/>
          </w:tcPr>
          <w:p>
            <w:pPr>
              <w:adjustRightInd w:val="0"/>
              <w:snapToGrid w:val="0"/>
              <w:jc w:val="center"/>
              <w:rPr>
                <w:sz w:val="24"/>
              </w:rPr>
            </w:pPr>
            <w:r>
              <w:rPr>
                <w:sz w:val="24"/>
              </w:rPr>
              <w:t>项目审批（核准/</w:t>
            </w:r>
          </w:p>
          <w:p>
            <w:pPr>
              <w:adjustRightInd w:val="0"/>
              <w:snapToGrid w:val="0"/>
              <w:jc w:val="center"/>
              <w:rPr>
                <w:sz w:val="24"/>
              </w:rPr>
            </w:pPr>
            <w:r>
              <w:rPr>
                <w:sz w:val="24"/>
              </w:rPr>
              <w:t>备案）文号（选填）</w:t>
            </w:r>
          </w:p>
        </w:tc>
        <w:tc>
          <w:tcPr>
            <w:tcW w:w="2636" w:type="dxa"/>
            <w:vAlign w:val="center"/>
          </w:tcPr>
          <w:p>
            <w:pPr>
              <w:adjustRightInd w:val="0"/>
              <w:snapToGrid w:val="0"/>
              <w:jc w:val="center"/>
              <w:rPr>
                <w:sz w:val="24"/>
              </w:rPr>
            </w:pPr>
            <w:r>
              <w:rPr>
                <w:sz w:val="24"/>
              </w:rPr>
              <w:t>2021020号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47"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总投资（万元）</w:t>
            </w:r>
          </w:p>
        </w:tc>
        <w:tc>
          <w:tcPr>
            <w:tcW w:w="1635" w:type="dxa"/>
            <w:vAlign w:val="center"/>
          </w:tcPr>
          <w:p>
            <w:pPr>
              <w:adjustRightInd w:val="0"/>
              <w:snapToGrid w:val="0"/>
              <w:jc w:val="center"/>
              <w:rPr>
                <w:sz w:val="24"/>
              </w:rPr>
            </w:pPr>
            <w:r>
              <w:rPr>
                <w:sz w:val="24"/>
              </w:rPr>
              <w:t>45000</w:t>
            </w:r>
          </w:p>
        </w:tc>
        <w:tc>
          <w:tcPr>
            <w:tcW w:w="2209" w:type="dxa"/>
            <w:tcMar>
              <w:top w:w="16" w:type="dxa"/>
              <w:left w:w="16" w:type="dxa"/>
              <w:right w:w="16" w:type="dxa"/>
            </w:tcMar>
            <w:vAlign w:val="center"/>
          </w:tcPr>
          <w:p>
            <w:pPr>
              <w:adjustRightInd w:val="0"/>
              <w:snapToGrid w:val="0"/>
              <w:jc w:val="center"/>
              <w:rPr>
                <w:sz w:val="24"/>
              </w:rPr>
            </w:pPr>
            <w:r>
              <w:rPr>
                <w:sz w:val="24"/>
              </w:rPr>
              <w:t>环保投资（万元）</w:t>
            </w:r>
          </w:p>
        </w:tc>
        <w:tc>
          <w:tcPr>
            <w:tcW w:w="2636" w:type="dxa"/>
            <w:vAlign w:val="center"/>
          </w:tcPr>
          <w:p>
            <w:pPr>
              <w:adjustRightInd w:val="0"/>
              <w:snapToGrid w:val="0"/>
              <w:jc w:val="center"/>
              <w:rPr>
                <w:sz w:val="24"/>
              </w:rPr>
            </w:pPr>
            <w:r>
              <w:rPr>
                <w:rFonts w:hint="eastAsia"/>
                <w:sz w:val="24"/>
              </w:rPr>
              <w:t>83.4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47"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环保投资占比（%）</w:t>
            </w:r>
          </w:p>
        </w:tc>
        <w:tc>
          <w:tcPr>
            <w:tcW w:w="1635" w:type="dxa"/>
            <w:vAlign w:val="center"/>
          </w:tcPr>
          <w:p>
            <w:pPr>
              <w:adjustRightInd w:val="0"/>
              <w:snapToGrid w:val="0"/>
              <w:jc w:val="center"/>
              <w:rPr>
                <w:sz w:val="24"/>
              </w:rPr>
            </w:pPr>
            <w:r>
              <w:rPr>
                <w:rFonts w:hint="eastAsia"/>
                <w:sz w:val="24"/>
              </w:rPr>
              <w:t>0.19</w:t>
            </w:r>
          </w:p>
        </w:tc>
        <w:tc>
          <w:tcPr>
            <w:tcW w:w="2209" w:type="dxa"/>
            <w:tcMar>
              <w:top w:w="16" w:type="dxa"/>
              <w:left w:w="16" w:type="dxa"/>
              <w:right w:w="16" w:type="dxa"/>
            </w:tcMar>
            <w:vAlign w:val="center"/>
          </w:tcPr>
          <w:p>
            <w:pPr>
              <w:adjustRightInd w:val="0"/>
              <w:snapToGrid w:val="0"/>
              <w:jc w:val="center"/>
              <w:rPr>
                <w:sz w:val="24"/>
              </w:rPr>
            </w:pPr>
            <w:r>
              <w:rPr>
                <w:sz w:val="24"/>
              </w:rPr>
              <w:t>施工工期</w:t>
            </w:r>
          </w:p>
        </w:tc>
        <w:tc>
          <w:tcPr>
            <w:tcW w:w="2636" w:type="dxa"/>
            <w:vAlign w:val="center"/>
          </w:tcPr>
          <w:p>
            <w:pPr>
              <w:adjustRightInd w:val="0"/>
              <w:snapToGrid w:val="0"/>
              <w:jc w:val="center"/>
              <w:rPr>
                <w:sz w:val="24"/>
              </w:rPr>
            </w:pPr>
            <w:r>
              <w:rPr>
                <w:sz w:val="24"/>
              </w:rPr>
              <w:t>2021年6月-2023年1月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96" w:hRule="atLeast"/>
          <w:jc w:val="center"/>
        </w:trPr>
        <w:tc>
          <w:tcPr>
            <w:tcW w:w="2379" w:type="dxa"/>
            <w:gridSpan w:val="2"/>
            <w:tcMar>
              <w:top w:w="16" w:type="dxa"/>
              <w:left w:w="16" w:type="dxa"/>
              <w:right w:w="16" w:type="dxa"/>
            </w:tcMar>
            <w:vAlign w:val="center"/>
          </w:tcPr>
          <w:p>
            <w:pPr>
              <w:adjustRightInd w:val="0"/>
              <w:snapToGrid w:val="0"/>
              <w:jc w:val="center"/>
              <w:rPr>
                <w:sz w:val="24"/>
              </w:rPr>
            </w:pPr>
            <w:r>
              <w:rPr>
                <w:sz w:val="24"/>
              </w:rPr>
              <w:t>是否开工建设</w:t>
            </w:r>
          </w:p>
        </w:tc>
        <w:tc>
          <w:tcPr>
            <w:tcW w:w="1635" w:type="dxa"/>
            <w:vAlign w:val="center"/>
          </w:tcPr>
          <w:p>
            <w:pPr>
              <w:adjustRightInd w:val="0"/>
              <w:snapToGrid w:val="0"/>
              <w:rPr>
                <w:sz w:val="24"/>
              </w:rPr>
            </w:pPr>
            <w:r>
              <w:rPr>
                <w:sz w:val="24"/>
              </w:rPr>
              <w:sym w:font="Wingdings 2" w:char="0052"/>
            </w:r>
            <w:r>
              <w:rPr>
                <w:sz w:val="24"/>
              </w:rPr>
              <w:t>否</w:t>
            </w:r>
          </w:p>
          <w:p>
            <w:pPr>
              <w:adjustRightInd w:val="0"/>
              <w:snapToGrid w:val="0"/>
              <w:rPr>
                <w:sz w:val="24"/>
              </w:rPr>
            </w:pPr>
            <w:r>
              <w:rPr>
                <w:sz w:val="24"/>
              </w:rPr>
              <w:sym w:font="Wingdings 2" w:char="00A3"/>
            </w:r>
            <w:r>
              <w:rPr>
                <w:sz w:val="24"/>
              </w:rPr>
              <w:t>是：</w:t>
            </w:r>
            <w:r>
              <w:rPr>
                <w:sz w:val="24"/>
                <w:u w:val="single"/>
              </w:rPr>
              <w:t xml:space="preserve">             </w:t>
            </w:r>
          </w:p>
        </w:tc>
        <w:tc>
          <w:tcPr>
            <w:tcW w:w="2209" w:type="dxa"/>
            <w:tcMar>
              <w:top w:w="16" w:type="dxa"/>
              <w:left w:w="16" w:type="dxa"/>
              <w:right w:w="16" w:type="dxa"/>
            </w:tcMar>
            <w:vAlign w:val="center"/>
          </w:tcPr>
          <w:p>
            <w:pPr>
              <w:adjustRightInd w:val="0"/>
              <w:snapToGrid w:val="0"/>
              <w:jc w:val="center"/>
              <w:rPr>
                <w:spacing w:val="-6"/>
                <w:sz w:val="24"/>
              </w:rPr>
            </w:pPr>
            <w:r>
              <w:rPr>
                <w:spacing w:val="-6"/>
                <w:sz w:val="24"/>
              </w:rPr>
              <w:t>用地</w:t>
            </w:r>
          </w:p>
          <w:p>
            <w:pPr>
              <w:adjustRightInd w:val="0"/>
              <w:snapToGrid w:val="0"/>
              <w:jc w:val="center"/>
              <w:rPr>
                <w:sz w:val="24"/>
              </w:rPr>
            </w:pPr>
            <w:r>
              <w:rPr>
                <w:spacing w:val="-6"/>
                <w:sz w:val="24"/>
              </w:rPr>
              <w:t>面积（m</w:t>
            </w:r>
            <w:r>
              <w:rPr>
                <w:spacing w:val="-6"/>
                <w:sz w:val="24"/>
                <w:vertAlign w:val="superscript"/>
              </w:rPr>
              <w:t>2</w:t>
            </w:r>
            <w:r>
              <w:rPr>
                <w:spacing w:val="-6"/>
                <w:sz w:val="24"/>
              </w:rPr>
              <w:t>）</w:t>
            </w:r>
          </w:p>
        </w:tc>
        <w:tc>
          <w:tcPr>
            <w:tcW w:w="2636" w:type="dxa"/>
            <w:vAlign w:val="center"/>
          </w:tcPr>
          <w:p>
            <w:pPr>
              <w:adjustRightInd w:val="0"/>
              <w:snapToGrid w:val="0"/>
              <w:jc w:val="center"/>
              <w:rPr>
                <w:sz w:val="24"/>
              </w:rPr>
            </w:pPr>
            <w:r>
              <w:rPr>
                <w:sz w:val="24"/>
              </w:rPr>
              <w:t>45295.7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79" w:hRule="atLeast"/>
          <w:jc w:val="center"/>
        </w:trPr>
        <w:tc>
          <w:tcPr>
            <w:tcW w:w="2379" w:type="dxa"/>
            <w:gridSpan w:val="2"/>
            <w:vAlign w:val="center"/>
          </w:tcPr>
          <w:p>
            <w:pPr>
              <w:autoSpaceDE w:val="0"/>
              <w:autoSpaceDN w:val="0"/>
              <w:adjustRightInd w:val="0"/>
              <w:snapToGrid w:val="0"/>
              <w:jc w:val="center"/>
              <w:rPr>
                <w:kern w:val="0"/>
                <w:sz w:val="24"/>
              </w:rPr>
            </w:pPr>
            <w:r>
              <w:rPr>
                <w:kern w:val="0"/>
                <w:sz w:val="24"/>
              </w:rPr>
              <w:t>专项评价设置情况</w:t>
            </w:r>
          </w:p>
        </w:tc>
        <w:tc>
          <w:tcPr>
            <w:tcW w:w="6480" w:type="dxa"/>
            <w:gridSpan w:val="3"/>
            <w:vAlign w:val="center"/>
          </w:tcPr>
          <w:p>
            <w:pPr>
              <w:autoSpaceDE w:val="0"/>
              <w:autoSpaceDN w:val="0"/>
              <w:adjustRightInd w:val="0"/>
              <w:snapToGrid w:val="0"/>
              <w:jc w:val="center"/>
              <w:rPr>
                <w:kern w:val="0"/>
                <w:sz w:val="24"/>
              </w:rPr>
            </w:pPr>
            <w:r>
              <w:rPr>
                <w:kern w:val="0"/>
                <w:sz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81" w:hRule="atLeast"/>
          <w:jc w:val="center"/>
        </w:trPr>
        <w:tc>
          <w:tcPr>
            <w:tcW w:w="2379" w:type="dxa"/>
            <w:gridSpan w:val="2"/>
            <w:vAlign w:val="center"/>
          </w:tcPr>
          <w:p>
            <w:pPr>
              <w:autoSpaceDE w:val="0"/>
              <w:autoSpaceDN w:val="0"/>
              <w:adjustRightInd w:val="0"/>
              <w:snapToGrid w:val="0"/>
              <w:jc w:val="center"/>
              <w:rPr>
                <w:kern w:val="0"/>
                <w:sz w:val="24"/>
              </w:rPr>
            </w:pPr>
            <w:r>
              <w:rPr>
                <w:sz w:val="24"/>
              </w:rPr>
              <w:t>规划情况</w:t>
            </w:r>
          </w:p>
        </w:tc>
        <w:tc>
          <w:tcPr>
            <w:tcW w:w="6480" w:type="dxa"/>
            <w:gridSpan w:val="3"/>
            <w:vAlign w:val="center"/>
          </w:tcPr>
          <w:p>
            <w:pPr>
              <w:autoSpaceDE w:val="0"/>
              <w:autoSpaceDN w:val="0"/>
              <w:adjustRightInd w:val="0"/>
              <w:snapToGrid w:val="0"/>
              <w:jc w:val="center"/>
              <w:rPr>
                <w:sz w:val="24"/>
              </w:rPr>
            </w:pPr>
            <w:r>
              <w:rPr>
                <w:rFonts w:hint="eastAsia"/>
                <w:sz w:val="24"/>
              </w:rPr>
              <w:t>岳阳经济技术开发区——康王、木里港片区规划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79" w:hRule="atLeast"/>
          <w:jc w:val="center"/>
        </w:trPr>
        <w:tc>
          <w:tcPr>
            <w:tcW w:w="2379" w:type="dxa"/>
            <w:gridSpan w:val="2"/>
            <w:vAlign w:val="center"/>
          </w:tcPr>
          <w:p>
            <w:pPr>
              <w:adjustRightInd w:val="0"/>
              <w:snapToGrid w:val="0"/>
              <w:jc w:val="center"/>
              <w:rPr>
                <w:sz w:val="24"/>
              </w:rPr>
            </w:pPr>
            <w:r>
              <w:rPr>
                <w:sz w:val="24"/>
              </w:rPr>
              <w:t>规划环境影响</w:t>
            </w:r>
          </w:p>
          <w:p>
            <w:pPr>
              <w:adjustRightInd w:val="0"/>
              <w:snapToGrid w:val="0"/>
              <w:jc w:val="center"/>
              <w:rPr>
                <w:kern w:val="0"/>
                <w:sz w:val="24"/>
              </w:rPr>
            </w:pPr>
            <w:r>
              <w:rPr>
                <w:sz w:val="24"/>
              </w:rPr>
              <w:t>评价情况</w:t>
            </w:r>
          </w:p>
        </w:tc>
        <w:tc>
          <w:tcPr>
            <w:tcW w:w="6480" w:type="dxa"/>
            <w:gridSpan w:val="3"/>
            <w:vAlign w:val="center"/>
          </w:tcPr>
          <w:p>
            <w:pPr>
              <w:autoSpaceDE w:val="0"/>
              <w:autoSpaceDN w:val="0"/>
              <w:adjustRightInd w:val="0"/>
              <w:snapToGrid w:val="0"/>
              <w:jc w:val="center"/>
              <w:rPr>
                <w:kern w:val="0"/>
                <w:sz w:val="24"/>
              </w:rPr>
            </w:pPr>
            <w:r>
              <w:rPr>
                <w:rFonts w:hint="eastAsia"/>
                <w:kern w:val="0"/>
                <w:sz w:val="24"/>
              </w:rPr>
              <w:t>湘环管字【1</w:t>
            </w:r>
            <w:r>
              <w:rPr>
                <w:kern w:val="0"/>
                <w:sz w:val="24"/>
              </w:rPr>
              <w:t>995</w:t>
            </w:r>
            <w:r>
              <w:rPr>
                <w:rFonts w:hint="eastAsia"/>
                <w:kern w:val="0"/>
                <w:sz w:val="24"/>
              </w:rPr>
              <w:t>】0</w:t>
            </w:r>
            <w:r>
              <w:rPr>
                <w:kern w:val="0"/>
                <w:sz w:val="24"/>
              </w:rPr>
              <w:t>84</w:t>
            </w:r>
            <w:r>
              <w:rPr>
                <w:rFonts w:hint="eastAsia"/>
                <w:kern w:val="0"/>
                <w:sz w:val="24"/>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90" w:hRule="atLeast"/>
          <w:jc w:val="center"/>
        </w:trPr>
        <w:tc>
          <w:tcPr>
            <w:tcW w:w="2379" w:type="dxa"/>
            <w:gridSpan w:val="2"/>
            <w:vAlign w:val="center"/>
          </w:tcPr>
          <w:p>
            <w:pPr>
              <w:autoSpaceDE w:val="0"/>
              <w:autoSpaceDN w:val="0"/>
              <w:adjustRightInd w:val="0"/>
              <w:snapToGrid w:val="0"/>
              <w:jc w:val="center"/>
              <w:rPr>
                <w:kern w:val="0"/>
                <w:sz w:val="24"/>
              </w:rPr>
            </w:pPr>
            <w:r>
              <w:rPr>
                <w:kern w:val="0"/>
                <w:sz w:val="24"/>
              </w:rPr>
              <w:t>规划及规划环境</w:t>
            </w:r>
          </w:p>
          <w:p>
            <w:pPr>
              <w:autoSpaceDE w:val="0"/>
              <w:autoSpaceDN w:val="0"/>
              <w:adjustRightInd w:val="0"/>
              <w:snapToGrid w:val="0"/>
              <w:jc w:val="center"/>
              <w:rPr>
                <w:kern w:val="0"/>
                <w:sz w:val="24"/>
              </w:rPr>
            </w:pPr>
            <w:r>
              <w:rPr>
                <w:kern w:val="0"/>
                <w:sz w:val="24"/>
              </w:rPr>
              <w:t>影响评价符合性分析</w:t>
            </w:r>
          </w:p>
        </w:tc>
        <w:tc>
          <w:tcPr>
            <w:tcW w:w="6480" w:type="dxa"/>
            <w:gridSpan w:val="3"/>
            <w:vAlign w:val="center"/>
          </w:tcPr>
          <w:p>
            <w:pPr>
              <w:widowControl/>
              <w:rPr>
                <w:sz w:val="24"/>
              </w:rPr>
            </w:pPr>
            <w:r>
              <w:rPr>
                <w:rFonts w:hint="eastAsia"/>
                <w:sz w:val="24"/>
              </w:rPr>
              <w:t>根据六部委公告</w:t>
            </w:r>
            <w:r>
              <w:rPr>
                <w:sz w:val="24"/>
              </w:rPr>
              <w:t>2018</w:t>
            </w:r>
            <w:r>
              <w:rPr>
                <w:rFonts w:hint="eastAsia"/>
                <w:sz w:val="24"/>
              </w:rPr>
              <w:t>年第</w:t>
            </w:r>
            <w:r>
              <w:rPr>
                <w:sz w:val="24"/>
              </w:rPr>
              <w:t>4</w:t>
            </w:r>
            <w:r>
              <w:rPr>
                <w:rFonts w:hint="eastAsia"/>
                <w:sz w:val="24"/>
              </w:rPr>
              <w:t>号， 岳阳经济技术开发区主导产业为装备制造、食品和生物医药，本项目为光电子器件生产项目，不属于园区主导产业，也不属于园区禁止类产业。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51" w:type="dxa"/>
            <w:vAlign w:val="center"/>
          </w:tcPr>
          <w:p>
            <w:pPr>
              <w:autoSpaceDE w:val="0"/>
              <w:autoSpaceDN w:val="0"/>
              <w:adjustRightInd w:val="0"/>
              <w:snapToGrid w:val="0"/>
              <w:jc w:val="center"/>
              <w:rPr>
                <w:kern w:val="0"/>
                <w:sz w:val="24"/>
              </w:rPr>
            </w:pPr>
            <w:r>
              <w:rPr>
                <w:kern w:val="0"/>
                <w:sz w:val="24"/>
              </w:rPr>
              <w:t>其他符合性分析</w:t>
            </w:r>
          </w:p>
        </w:tc>
        <w:tc>
          <w:tcPr>
            <w:tcW w:w="8219" w:type="dxa"/>
            <w:gridSpan w:val="5"/>
            <w:vAlign w:val="center"/>
          </w:tcPr>
          <w:p>
            <w:pPr>
              <w:pStyle w:val="9"/>
              <w:adjustRightInd w:val="0"/>
              <w:snapToGrid w:val="0"/>
              <w:spacing w:after="0" w:line="360" w:lineRule="auto"/>
              <w:ind w:left="0" w:leftChars="0"/>
              <w:rPr>
                <w:b/>
                <w:bCs/>
                <w:spacing w:val="4"/>
                <w:sz w:val="24"/>
              </w:rPr>
            </w:pPr>
            <w:r>
              <w:rPr>
                <w:b/>
                <w:bCs/>
                <w:spacing w:val="4"/>
                <w:sz w:val="24"/>
              </w:rPr>
              <w:t>1、产业政策符合性分析</w:t>
            </w:r>
          </w:p>
          <w:p>
            <w:pPr>
              <w:pStyle w:val="9"/>
              <w:adjustRightInd w:val="0"/>
              <w:snapToGrid w:val="0"/>
              <w:spacing w:after="0" w:line="360" w:lineRule="auto"/>
              <w:ind w:left="0" w:leftChars="0" w:firstLine="480" w:firstLineChars="200"/>
              <w:rPr>
                <w:sz w:val="24"/>
              </w:rPr>
            </w:pPr>
            <w:r>
              <w:rPr>
                <w:sz w:val="24"/>
              </w:rPr>
              <w:t>根据国家《产业结构调整指导目录（2019年本）》，本项目不属于产业政策中的限制类和淘汰类，符合国家产业政策。</w:t>
            </w:r>
          </w:p>
          <w:p>
            <w:pPr>
              <w:pStyle w:val="9"/>
              <w:adjustRightInd w:val="0"/>
              <w:snapToGrid w:val="0"/>
              <w:spacing w:after="0" w:line="360" w:lineRule="auto"/>
              <w:ind w:left="0" w:leftChars="0"/>
              <w:rPr>
                <w:b/>
                <w:bCs/>
                <w:spacing w:val="4"/>
                <w:sz w:val="24"/>
              </w:rPr>
            </w:pPr>
            <w:r>
              <w:rPr>
                <w:b/>
                <w:bCs/>
                <w:spacing w:val="4"/>
                <w:sz w:val="24"/>
              </w:rPr>
              <w:t>2、“三线一单”相符性分析</w:t>
            </w:r>
          </w:p>
          <w:p>
            <w:pPr>
              <w:pStyle w:val="9"/>
              <w:adjustRightInd w:val="0"/>
              <w:snapToGrid w:val="0"/>
              <w:spacing w:after="0" w:line="360" w:lineRule="auto"/>
              <w:ind w:left="0" w:leftChars="0" w:firstLine="498" w:firstLineChars="200"/>
              <w:jc w:val="center"/>
              <w:rPr>
                <w:b/>
                <w:bCs/>
                <w:spacing w:val="4"/>
                <w:sz w:val="24"/>
              </w:rPr>
            </w:pPr>
            <w:r>
              <w:rPr>
                <w:b/>
                <w:bCs/>
                <w:spacing w:val="4"/>
                <w:sz w:val="24"/>
              </w:rPr>
              <w:t>表1-</w:t>
            </w:r>
            <w:r>
              <w:rPr>
                <w:rFonts w:hint="eastAsia"/>
                <w:b/>
                <w:bCs/>
                <w:spacing w:val="4"/>
                <w:sz w:val="24"/>
              </w:rPr>
              <w:t>1</w:t>
            </w:r>
            <w:r>
              <w:rPr>
                <w:b/>
                <w:bCs/>
                <w:spacing w:val="4"/>
                <w:sz w:val="24"/>
              </w:rPr>
              <w:t xml:space="preserve"> “三线一单”相符性分析</w:t>
            </w:r>
          </w:p>
          <w:tbl>
            <w:tblPr>
              <w:tblStyle w:val="18"/>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83"/>
              <w:gridCol w:w="649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583" w:type="dxa"/>
                  <w:vAlign w:val="center"/>
                </w:tcPr>
                <w:p>
                  <w:pPr>
                    <w:adjustRightInd w:val="0"/>
                    <w:snapToGrid w:val="0"/>
                    <w:jc w:val="center"/>
                    <w:rPr>
                      <w:bCs/>
                      <w:sz w:val="24"/>
                    </w:rPr>
                  </w:pPr>
                  <w:r>
                    <w:rPr>
                      <w:bCs/>
                      <w:sz w:val="24"/>
                    </w:rPr>
                    <w:t>内容</w:t>
                  </w:r>
                </w:p>
              </w:tc>
              <w:tc>
                <w:tcPr>
                  <w:tcW w:w="6492" w:type="dxa"/>
                  <w:vAlign w:val="center"/>
                </w:tcPr>
                <w:p>
                  <w:pPr>
                    <w:adjustRightInd w:val="0"/>
                    <w:snapToGrid w:val="0"/>
                    <w:jc w:val="center"/>
                    <w:rPr>
                      <w:bCs/>
                      <w:sz w:val="24"/>
                    </w:rPr>
                  </w:pPr>
                  <w:r>
                    <w:rPr>
                      <w:bCs/>
                      <w:sz w:val="24"/>
                    </w:rPr>
                    <w:t>符合性分析</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583" w:type="dxa"/>
                  <w:vAlign w:val="center"/>
                </w:tcPr>
                <w:p>
                  <w:pPr>
                    <w:pStyle w:val="13"/>
                    <w:spacing w:line="240" w:lineRule="auto"/>
                    <w:jc w:val="center"/>
                    <w:rPr>
                      <w:rFonts w:ascii="Times New Roman"/>
                      <w:b w:val="0"/>
                      <w:bCs/>
                      <w:spacing w:val="-6"/>
                      <w:sz w:val="24"/>
                      <w:szCs w:val="24"/>
                    </w:rPr>
                  </w:pPr>
                  <w:r>
                    <w:rPr>
                      <w:rFonts w:ascii="Times New Roman"/>
                      <w:b w:val="0"/>
                      <w:bCs/>
                      <w:spacing w:val="-6"/>
                      <w:sz w:val="24"/>
                      <w:szCs w:val="24"/>
                    </w:rPr>
                    <w:t>生态保护红线</w:t>
                  </w:r>
                </w:p>
              </w:tc>
              <w:tc>
                <w:tcPr>
                  <w:tcW w:w="6492" w:type="dxa"/>
                  <w:vAlign w:val="center"/>
                </w:tcPr>
                <w:p>
                  <w:pPr>
                    <w:pStyle w:val="13"/>
                    <w:spacing w:line="240" w:lineRule="auto"/>
                    <w:jc w:val="left"/>
                    <w:rPr>
                      <w:rFonts w:ascii="Times New Roman"/>
                      <w:b w:val="0"/>
                      <w:bCs/>
                      <w:spacing w:val="-6"/>
                      <w:sz w:val="24"/>
                      <w:szCs w:val="24"/>
                    </w:rPr>
                  </w:pPr>
                  <w:r>
                    <w:rPr>
                      <w:rFonts w:ascii="Times New Roman"/>
                      <w:b w:val="0"/>
                      <w:bCs/>
                      <w:spacing w:val="-6"/>
                      <w:sz w:val="24"/>
                      <w:szCs w:val="24"/>
                    </w:rPr>
                    <w:t>项目位于岳阳经济技术开发区木里港</w:t>
                  </w:r>
                  <w:r>
                    <w:rPr>
                      <w:rStyle w:val="22"/>
                      <w:rFonts w:hint="eastAsia" w:ascii="Times New Roman"/>
                      <w:b w:val="0"/>
                      <w:spacing w:val="0"/>
                      <w:kern w:val="0"/>
                      <w:sz w:val="24"/>
                      <w:szCs w:val="24"/>
                    </w:rPr>
                    <w:t>片区</w:t>
                  </w:r>
                  <w:r>
                    <w:rPr>
                      <w:rFonts w:ascii="Times New Roman"/>
                      <w:b w:val="0"/>
                      <w:bCs/>
                      <w:spacing w:val="-6"/>
                      <w:sz w:val="24"/>
                      <w:szCs w:val="24"/>
                    </w:rPr>
                    <w:t>，不属于岳阳经济技术开发区生态保护红线范围，符合生态保护红线要求。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583" w:type="dxa"/>
                  <w:vAlign w:val="center"/>
                </w:tcPr>
                <w:p>
                  <w:pPr>
                    <w:pStyle w:val="13"/>
                    <w:spacing w:line="240" w:lineRule="auto"/>
                    <w:jc w:val="center"/>
                    <w:rPr>
                      <w:rFonts w:ascii="Times New Roman"/>
                      <w:b w:val="0"/>
                      <w:bCs/>
                      <w:spacing w:val="-6"/>
                      <w:sz w:val="24"/>
                      <w:szCs w:val="24"/>
                    </w:rPr>
                  </w:pPr>
                  <w:r>
                    <w:rPr>
                      <w:rFonts w:ascii="Times New Roman"/>
                      <w:b w:val="0"/>
                      <w:bCs/>
                      <w:spacing w:val="-6"/>
                      <w:sz w:val="24"/>
                      <w:szCs w:val="24"/>
                    </w:rPr>
                    <w:t>环境质量底线</w:t>
                  </w:r>
                </w:p>
              </w:tc>
              <w:tc>
                <w:tcPr>
                  <w:tcW w:w="6492" w:type="dxa"/>
                  <w:vAlign w:val="center"/>
                </w:tcPr>
                <w:p>
                  <w:pPr>
                    <w:pStyle w:val="13"/>
                    <w:spacing w:line="240" w:lineRule="auto"/>
                    <w:jc w:val="left"/>
                    <w:rPr>
                      <w:rFonts w:ascii="Times New Roman"/>
                      <w:b w:val="0"/>
                      <w:bCs/>
                      <w:spacing w:val="-6"/>
                      <w:sz w:val="24"/>
                      <w:szCs w:val="24"/>
                    </w:rPr>
                  </w:pPr>
                  <w:r>
                    <w:rPr>
                      <w:rFonts w:hint="eastAsia" w:ascii="Times New Roman"/>
                      <w:b w:val="0"/>
                      <w:bCs/>
                      <w:spacing w:val="-6"/>
                      <w:sz w:val="24"/>
                      <w:szCs w:val="24"/>
                    </w:rPr>
                    <w:t>本项目区项目选址区域为环境空气功能区二类区，执行二级标准。根据《岳阳市二〇一九年度环境质量公报》，项目区为环境空气质量不达标区，根据《岳阳市二〇一九年度生态环境质量公报》，项目区为环境空气质量不达标区，不达标的主要污染物为PM</w:t>
                  </w:r>
                  <w:r>
                    <w:rPr>
                      <w:rFonts w:hint="eastAsia" w:ascii="Times New Roman"/>
                      <w:b w:val="0"/>
                      <w:bCs/>
                      <w:spacing w:val="-6"/>
                      <w:sz w:val="24"/>
                      <w:szCs w:val="24"/>
                      <w:vertAlign w:val="subscript"/>
                    </w:rPr>
                    <w:t>2.5</w:t>
                  </w:r>
                  <w:r>
                    <w:rPr>
                      <w:rFonts w:hint="eastAsia" w:ascii="Times New Roman"/>
                      <w:b w:val="0"/>
                      <w:bCs/>
                      <w:spacing w:val="-6"/>
                      <w:sz w:val="24"/>
                      <w:szCs w:val="24"/>
                    </w:rPr>
                    <w:t>、O</w:t>
                  </w:r>
                  <w:r>
                    <w:rPr>
                      <w:rFonts w:hint="eastAsia" w:ascii="Times New Roman"/>
                      <w:b w:val="0"/>
                      <w:bCs/>
                      <w:spacing w:val="-6"/>
                      <w:sz w:val="24"/>
                      <w:szCs w:val="24"/>
                      <w:vertAlign w:val="subscript"/>
                    </w:rPr>
                    <w:t>3</w:t>
                  </w:r>
                  <w:r>
                    <w:rPr>
                      <w:rFonts w:hint="eastAsia" w:ascii="Times New Roman"/>
                      <w:b w:val="0"/>
                      <w:bCs/>
                      <w:spacing w:val="-6"/>
                      <w:sz w:val="24"/>
                      <w:szCs w:val="24"/>
                    </w:rPr>
                    <w:t>。本项目营运过程中对产生的VOCs均经收集处理达标后再进行排放，项目实施后区域环境质量得到整体改善，满足区域环境质量改善目标管理要求。</w:t>
                  </w:r>
                </w:p>
                <w:p>
                  <w:pPr>
                    <w:pStyle w:val="13"/>
                    <w:spacing w:line="240" w:lineRule="auto"/>
                    <w:jc w:val="left"/>
                    <w:rPr>
                      <w:rFonts w:ascii="Times New Roman"/>
                      <w:b w:val="0"/>
                      <w:bCs/>
                      <w:spacing w:val="-6"/>
                      <w:sz w:val="24"/>
                      <w:szCs w:val="24"/>
                    </w:rPr>
                  </w:pPr>
                  <w:r>
                    <w:rPr>
                      <w:rFonts w:ascii="Times New Roman"/>
                      <w:b w:val="0"/>
                      <w:bCs/>
                      <w:spacing w:val="-6"/>
                      <w:sz w:val="24"/>
                      <w:szCs w:val="24"/>
                    </w:rPr>
                    <w:t>本项目区地表水环境、地下水环境、声环境质量均能满足相应标准要求。本项目排放的各项污染物经相应措施处理后对周围环境很小，环境风险可控，不会改变区域环境功能，因此本项目的建设符合环境质量底线要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583" w:type="dxa"/>
                  <w:vAlign w:val="center"/>
                </w:tcPr>
                <w:p>
                  <w:pPr>
                    <w:pStyle w:val="13"/>
                    <w:spacing w:line="240" w:lineRule="auto"/>
                    <w:jc w:val="center"/>
                    <w:rPr>
                      <w:rFonts w:ascii="Times New Roman"/>
                      <w:b w:val="0"/>
                      <w:bCs/>
                      <w:spacing w:val="-6"/>
                      <w:sz w:val="24"/>
                      <w:szCs w:val="24"/>
                    </w:rPr>
                  </w:pPr>
                  <w:r>
                    <w:rPr>
                      <w:rFonts w:ascii="Times New Roman"/>
                      <w:b w:val="0"/>
                      <w:bCs/>
                      <w:spacing w:val="-6"/>
                      <w:sz w:val="24"/>
                      <w:szCs w:val="24"/>
                    </w:rPr>
                    <w:t>资源利用上线</w:t>
                  </w:r>
                </w:p>
              </w:tc>
              <w:tc>
                <w:tcPr>
                  <w:tcW w:w="6492" w:type="dxa"/>
                  <w:vAlign w:val="center"/>
                </w:tcPr>
                <w:p>
                  <w:pPr>
                    <w:pStyle w:val="13"/>
                    <w:spacing w:line="240" w:lineRule="auto"/>
                    <w:jc w:val="left"/>
                    <w:rPr>
                      <w:rFonts w:ascii="Times New Roman"/>
                      <w:b w:val="0"/>
                      <w:bCs/>
                      <w:spacing w:val="-6"/>
                      <w:sz w:val="24"/>
                      <w:szCs w:val="24"/>
                    </w:rPr>
                  </w:pPr>
                  <w:r>
                    <w:rPr>
                      <w:rFonts w:ascii="Times New Roman"/>
                      <w:b w:val="0"/>
                      <w:bCs/>
                      <w:spacing w:val="-6"/>
                      <w:sz w:val="24"/>
                      <w:szCs w:val="24"/>
                    </w:rPr>
                    <w:t>本项目营运过程中不可避免会消耗一定量的电源、水资源，但本项目资源能源消耗量相对区域资源利用总量较少，符合资源利用上限要求。</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583" w:type="dxa"/>
                  <w:vAlign w:val="center"/>
                </w:tcPr>
                <w:p>
                  <w:pPr>
                    <w:pStyle w:val="13"/>
                    <w:spacing w:line="240" w:lineRule="auto"/>
                    <w:jc w:val="center"/>
                    <w:rPr>
                      <w:rFonts w:ascii="Times New Roman"/>
                      <w:b w:val="0"/>
                      <w:bCs/>
                      <w:spacing w:val="-6"/>
                      <w:sz w:val="24"/>
                      <w:szCs w:val="24"/>
                    </w:rPr>
                  </w:pPr>
                  <w:r>
                    <w:rPr>
                      <w:rFonts w:hint="eastAsia" w:ascii="Times New Roman"/>
                      <w:b w:val="0"/>
                      <w:bCs/>
                      <w:spacing w:val="-6"/>
                      <w:sz w:val="24"/>
                      <w:szCs w:val="24"/>
                    </w:rPr>
                    <w:t>负面清单</w:t>
                  </w:r>
                </w:p>
              </w:tc>
              <w:tc>
                <w:tcPr>
                  <w:tcW w:w="6492" w:type="dxa"/>
                  <w:vAlign w:val="center"/>
                </w:tcPr>
                <w:p>
                  <w:pPr>
                    <w:pStyle w:val="13"/>
                    <w:spacing w:line="240" w:lineRule="auto"/>
                    <w:jc w:val="left"/>
                    <w:rPr>
                      <w:rFonts w:hint="eastAsia" w:ascii="Times New Roman"/>
                      <w:b w:val="0"/>
                      <w:bCs/>
                      <w:spacing w:val="-6"/>
                      <w:sz w:val="24"/>
                      <w:szCs w:val="24"/>
                    </w:rPr>
                  </w:pPr>
                  <w:r>
                    <w:rPr>
                      <w:rFonts w:hint="eastAsia" w:ascii="Times New Roman"/>
                      <w:b w:val="0"/>
                      <w:bCs/>
                      <w:spacing w:val="-6"/>
                      <w:sz w:val="24"/>
                      <w:szCs w:val="24"/>
                    </w:rPr>
                    <w:t>项目所在园区严格限制有机化工、包装印刷、工业涂装等高 VOCs 排放建设项目，本项目为电子器件生产项目，不属于园区的负面清单</w:t>
                  </w:r>
                </w:p>
              </w:tc>
            </w:tr>
          </w:tbl>
          <w:p>
            <w:pPr>
              <w:pStyle w:val="9"/>
              <w:adjustRightInd w:val="0"/>
              <w:snapToGrid w:val="0"/>
              <w:spacing w:after="0" w:line="360" w:lineRule="auto"/>
              <w:ind w:left="0" w:leftChars="0" w:firstLine="480" w:firstLineChars="200"/>
              <w:rPr>
                <w:sz w:val="24"/>
                <w:u w:val="single"/>
              </w:rPr>
            </w:pPr>
            <w:r>
              <w:rPr>
                <w:sz w:val="24"/>
                <w:u w:val="single"/>
              </w:rPr>
              <w:t>根据《</w:t>
            </w:r>
            <w:r>
              <w:rPr>
                <w:rFonts w:hint="eastAsia"/>
                <w:sz w:val="24"/>
                <w:u w:val="single"/>
              </w:rPr>
              <w:t>湖南省“三线一单”生态环境总体管控要求暨省级以上产业园区生态环境准入清单</w:t>
            </w:r>
            <w:r>
              <w:rPr>
                <w:sz w:val="24"/>
                <w:u w:val="single"/>
              </w:rPr>
              <w:t>》，园区环境准入清单详见表1-2。</w:t>
            </w:r>
          </w:p>
          <w:p>
            <w:pPr>
              <w:pStyle w:val="46"/>
              <w:widowControl w:val="0"/>
              <w:autoSpaceDE w:val="0"/>
              <w:autoSpaceDN w:val="0"/>
              <w:snapToGrid/>
              <w:spacing w:before="24" w:after="24" w:line="240" w:lineRule="auto"/>
              <w:ind w:firstLine="482"/>
              <w:textAlignment w:val="baseline"/>
              <w:rPr>
                <w:b/>
                <w:sz w:val="24"/>
                <w:szCs w:val="24"/>
                <w:u w:val="single"/>
              </w:rPr>
            </w:pPr>
            <w:r>
              <w:rPr>
                <w:b/>
                <w:sz w:val="24"/>
                <w:szCs w:val="24"/>
                <w:u w:val="single"/>
              </w:rPr>
              <w:t>表1-</w:t>
            </w:r>
            <w:r>
              <w:rPr>
                <w:rFonts w:hint="eastAsia"/>
                <w:b/>
                <w:sz w:val="24"/>
                <w:szCs w:val="24"/>
                <w:u w:val="single"/>
              </w:rPr>
              <w:t>2</w:t>
            </w:r>
            <w:r>
              <w:rPr>
                <w:b/>
                <w:sz w:val="24"/>
                <w:szCs w:val="24"/>
                <w:u w:val="single"/>
              </w:rPr>
              <w:t xml:space="preserve"> </w:t>
            </w:r>
            <w:r>
              <w:rPr>
                <w:rFonts w:hint="eastAsia"/>
                <w:b/>
                <w:sz w:val="24"/>
                <w:szCs w:val="24"/>
                <w:u w:val="single"/>
              </w:rPr>
              <w:t xml:space="preserve"> 岳阳经济技术开发区</w:t>
            </w:r>
            <w:r>
              <w:rPr>
                <w:b/>
                <w:sz w:val="24"/>
                <w:szCs w:val="24"/>
                <w:u w:val="single"/>
              </w:rPr>
              <w:t>准入清单一览表</w:t>
            </w:r>
          </w:p>
          <w:tbl>
            <w:tblPr>
              <w:tblStyle w:val="18"/>
              <w:tblW w:w="799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37"/>
              <w:gridCol w:w="4243"/>
              <w:gridCol w:w="281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6" w:hRule="atLeast"/>
              </w:trPr>
              <w:tc>
                <w:tcPr>
                  <w:tcW w:w="937" w:type="dxa"/>
                  <w:tcMar>
                    <w:top w:w="0" w:type="dxa"/>
                    <w:left w:w="108" w:type="dxa"/>
                    <w:bottom w:w="0" w:type="dxa"/>
                    <w:right w:w="108" w:type="dxa"/>
                  </w:tcMar>
                  <w:vAlign w:val="center"/>
                </w:tcPr>
                <w:p>
                  <w:pPr>
                    <w:pStyle w:val="46"/>
                    <w:spacing w:before="24" w:after="24" w:line="240" w:lineRule="auto"/>
                    <w:ind w:firstLine="0" w:firstLineChars="0"/>
                    <w:rPr>
                      <w:sz w:val="24"/>
                      <w:szCs w:val="24"/>
                      <w:u w:val="single"/>
                    </w:rPr>
                  </w:pPr>
                  <w:r>
                    <w:rPr>
                      <w:rFonts w:hint="eastAsia"/>
                      <w:sz w:val="24"/>
                      <w:szCs w:val="24"/>
                      <w:u w:val="single"/>
                    </w:rPr>
                    <w:t>管控维度</w:t>
                  </w:r>
                </w:p>
              </w:tc>
              <w:tc>
                <w:tcPr>
                  <w:tcW w:w="4243" w:type="dxa"/>
                  <w:tcMar>
                    <w:top w:w="0" w:type="dxa"/>
                    <w:left w:w="108" w:type="dxa"/>
                    <w:bottom w:w="0" w:type="dxa"/>
                    <w:right w:w="108" w:type="dxa"/>
                  </w:tcMar>
                  <w:vAlign w:val="center"/>
                </w:tcPr>
                <w:p>
                  <w:pPr>
                    <w:pStyle w:val="46"/>
                    <w:spacing w:before="24" w:after="24" w:line="240" w:lineRule="auto"/>
                    <w:ind w:firstLine="480"/>
                    <w:rPr>
                      <w:sz w:val="24"/>
                      <w:szCs w:val="24"/>
                      <w:u w:val="single"/>
                    </w:rPr>
                  </w:pPr>
                  <w:r>
                    <w:rPr>
                      <w:rFonts w:hint="eastAsia"/>
                      <w:sz w:val="24"/>
                      <w:szCs w:val="24"/>
                      <w:u w:val="single"/>
                    </w:rPr>
                    <w:t>管控要求</w:t>
                  </w:r>
                </w:p>
              </w:tc>
              <w:tc>
                <w:tcPr>
                  <w:tcW w:w="2819" w:type="dxa"/>
                  <w:tcMar>
                    <w:top w:w="0" w:type="dxa"/>
                    <w:left w:w="108" w:type="dxa"/>
                    <w:bottom w:w="0" w:type="dxa"/>
                    <w:right w:w="108" w:type="dxa"/>
                  </w:tcMar>
                  <w:vAlign w:val="center"/>
                </w:tcPr>
                <w:p>
                  <w:pPr>
                    <w:pStyle w:val="46"/>
                    <w:spacing w:before="24" w:after="24" w:line="240" w:lineRule="auto"/>
                    <w:ind w:firstLine="0" w:firstLineChars="0"/>
                    <w:jc w:val="center"/>
                    <w:rPr>
                      <w:rFonts w:hint="eastAsia" w:eastAsia="宋体"/>
                      <w:sz w:val="24"/>
                      <w:szCs w:val="24"/>
                      <w:u w:val="single"/>
                      <w:lang w:eastAsia="zh-CN"/>
                    </w:rPr>
                  </w:pPr>
                  <w:r>
                    <w:rPr>
                      <w:rFonts w:hint="eastAsia"/>
                      <w:sz w:val="24"/>
                      <w:szCs w:val="24"/>
                      <w:u w:val="single"/>
                      <w:lang w:eastAsia="zh-CN"/>
                    </w:rPr>
                    <w:t>本项目情况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22" w:hRule="atLeast"/>
              </w:trPr>
              <w:tc>
                <w:tcPr>
                  <w:tcW w:w="937" w:type="dxa"/>
                  <w:tcMar>
                    <w:top w:w="0" w:type="dxa"/>
                    <w:left w:w="108" w:type="dxa"/>
                    <w:bottom w:w="0" w:type="dxa"/>
                    <w:right w:w="108" w:type="dxa"/>
                  </w:tcMar>
                  <w:vAlign w:val="center"/>
                </w:tcPr>
                <w:p>
                  <w:pPr>
                    <w:pStyle w:val="46"/>
                    <w:widowControl w:val="0"/>
                    <w:autoSpaceDE w:val="0"/>
                    <w:autoSpaceDN w:val="0"/>
                    <w:snapToGrid/>
                    <w:spacing w:before="24" w:after="24" w:line="240" w:lineRule="auto"/>
                    <w:ind w:firstLine="0" w:firstLineChars="0"/>
                    <w:textAlignment w:val="baseline"/>
                    <w:rPr>
                      <w:sz w:val="24"/>
                      <w:szCs w:val="24"/>
                      <w:u w:val="single"/>
                    </w:rPr>
                  </w:pPr>
                  <w:r>
                    <w:rPr>
                      <w:rFonts w:hint="eastAsia"/>
                      <w:sz w:val="24"/>
                      <w:szCs w:val="24"/>
                      <w:u w:val="single"/>
                    </w:rPr>
                    <w:t>空间布局约束</w:t>
                  </w:r>
                </w:p>
              </w:tc>
              <w:tc>
                <w:tcPr>
                  <w:tcW w:w="4243" w:type="dxa"/>
                  <w:tcMar>
                    <w:top w:w="0" w:type="dxa"/>
                    <w:left w:w="108" w:type="dxa"/>
                    <w:bottom w:w="0" w:type="dxa"/>
                    <w:right w:w="108" w:type="dxa"/>
                  </w:tcMar>
                </w:tcPr>
                <w:p>
                  <w:pPr>
                    <w:pStyle w:val="46"/>
                    <w:spacing w:before="24" w:after="24" w:line="240" w:lineRule="auto"/>
                    <w:ind w:firstLine="480"/>
                    <w:jc w:val="both"/>
                    <w:rPr>
                      <w:kern w:val="2"/>
                      <w:sz w:val="24"/>
                      <w:szCs w:val="24"/>
                      <w:u w:val="single"/>
                    </w:rPr>
                  </w:pPr>
                  <w:r>
                    <w:rPr>
                      <w:kern w:val="2"/>
                      <w:sz w:val="24"/>
                      <w:szCs w:val="24"/>
                      <w:u w:val="single"/>
                    </w:rPr>
                    <w:t>①</w:t>
                  </w:r>
                  <w:r>
                    <w:rPr>
                      <w:rFonts w:hint="eastAsia"/>
                      <w:kern w:val="2"/>
                      <w:sz w:val="24"/>
                      <w:szCs w:val="24"/>
                      <w:u w:val="single"/>
                    </w:rPr>
                    <w:t>开发区与东洞庭湖国家级自然保护区实验区相邻，应当严格执行《岳阳市东洞庭湖国家级自然保护区条例》的相关规定。</w:t>
                  </w:r>
                </w:p>
                <w:p>
                  <w:pPr>
                    <w:pStyle w:val="46"/>
                    <w:spacing w:before="24" w:after="24" w:line="240" w:lineRule="auto"/>
                    <w:ind w:firstLine="480"/>
                    <w:jc w:val="both"/>
                    <w:rPr>
                      <w:kern w:val="2"/>
                      <w:sz w:val="24"/>
                      <w:szCs w:val="24"/>
                      <w:u w:val="single"/>
                    </w:rPr>
                  </w:pPr>
                  <w:r>
                    <w:rPr>
                      <w:kern w:val="2"/>
                      <w:sz w:val="24"/>
                      <w:szCs w:val="24"/>
                      <w:u w:val="single"/>
                    </w:rPr>
                    <w:t>②</w:t>
                  </w:r>
                  <w:r>
                    <w:rPr>
                      <w:rFonts w:hint="eastAsia"/>
                      <w:kern w:val="2"/>
                      <w:sz w:val="24"/>
                      <w:szCs w:val="24"/>
                      <w:u w:val="single"/>
                    </w:rPr>
                    <w:t>严格环境准入，严格限制有机化工、包装印刷、工业涂装等高 VOCs 排放建设项目。</w:t>
                  </w:r>
                </w:p>
                <w:p>
                  <w:pPr>
                    <w:pStyle w:val="46"/>
                    <w:spacing w:before="24" w:after="24" w:line="240" w:lineRule="auto"/>
                    <w:ind w:firstLine="480"/>
                    <w:jc w:val="both"/>
                    <w:rPr>
                      <w:sz w:val="24"/>
                      <w:szCs w:val="24"/>
                      <w:u w:val="single"/>
                    </w:rPr>
                  </w:pPr>
                  <w:r>
                    <w:rPr>
                      <w:kern w:val="2"/>
                      <w:sz w:val="24"/>
                      <w:szCs w:val="24"/>
                      <w:u w:val="single"/>
                    </w:rPr>
                    <w:t>③</w:t>
                  </w:r>
                  <w:r>
                    <w:rPr>
                      <w:rFonts w:hint="eastAsia"/>
                      <w:kern w:val="2"/>
                      <w:sz w:val="24"/>
                      <w:szCs w:val="24"/>
                      <w:u w:val="single"/>
                    </w:rPr>
                    <w:t>推动城市建成区内现有污染较重企业有序搬迁改造或关闭退出，引导洞庭湖区制浆造纸行业企业退出。采取关停取缔、限期搬迁、停产整治等强有力措施，全面推进“散乱污”企业及集群整治。</w:t>
                  </w:r>
                </w:p>
              </w:tc>
              <w:tc>
                <w:tcPr>
                  <w:tcW w:w="2819" w:type="dxa"/>
                  <w:tcMar>
                    <w:top w:w="0" w:type="dxa"/>
                    <w:left w:w="108" w:type="dxa"/>
                    <w:bottom w:w="0" w:type="dxa"/>
                    <w:right w:w="108" w:type="dxa"/>
                  </w:tcMar>
                </w:tcPr>
                <w:p>
                  <w:pPr>
                    <w:pStyle w:val="46"/>
                    <w:spacing w:before="24" w:after="24" w:line="240" w:lineRule="auto"/>
                    <w:ind w:firstLine="480"/>
                    <w:jc w:val="both"/>
                    <w:rPr>
                      <w:rFonts w:hint="eastAsia"/>
                      <w:spacing w:val="0"/>
                      <w:kern w:val="2"/>
                      <w:sz w:val="24"/>
                      <w:szCs w:val="24"/>
                      <w:u w:val="single"/>
                      <w:lang w:bidi="ar"/>
                    </w:rPr>
                  </w:pPr>
                  <w:r>
                    <w:rPr>
                      <w:rFonts w:hint="eastAsia"/>
                      <w:spacing w:val="0"/>
                      <w:kern w:val="2"/>
                      <w:sz w:val="24"/>
                      <w:szCs w:val="24"/>
                      <w:u w:val="single"/>
                      <w:lang w:bidi="ar"/>
                    </w:rPr>
                    <w:t>本项目根据岳阳市生态</w:t>
                  </w:r>
                  <w:r>
                    <w:rPr>
                      <w:rFonts w:hint="eastAsia"/>
                      <w:spacing w:val="0"/>
                      <w:kern w:val="2"/>
                      <w:sz w:val="24"/>
                      <w:szCs w:val="24"/>
                      <w:highlight w:val="none"/>
                      <w:u w:val="single"/>
                      <w:lang w:bidi="ar"/>
                    </w:rPr>
                    <w:t>保护红线分布图（详见附图</w:t>
                  </w:r>
                  <w:r>
                    <w:rPr>
                      <w:rFonts w:hint="eastAsia"/>
                      <w:spacing w:val="0"/>
                      <w:kern w:val="2"/>
                      <w:sz w:val="24"/>
                      <w:szCs w:val="24"/>
                      <w:highlight w:val="none"/>
                      <w:u w:val="single"/>
                      <w:lang w:val="en-US" w:eastAsia="zh-CN" w:bidi="ar"/>
                    </w:rPr>
                    <w:t>2</w:t>
                  </w:r>
                  <w:r>
                    <w:rPr>
                      <w:rFonts w:hint="eastAsia"/>
                      <w:spacing w:val="0"/>
                      <w:kern w:val="2"/>
                      <w:sz w:val="24"/>
                      <w:szCs w:val="24"/>
                      <w:highlight w:val="none"/>
                      <w:u w:val="single"/>
                      <w:lang w:bidi="ar"/>
                    </w:rPr>
                    <w:t>）</w:t>
                  </w:r>
                  <w:r>
                    <w:rPr>
                      <w:rFonts w:hint="eastAsia"/>
                      <w:spacing w:val="0"/>
                      <w:kern w:val="2"/>
                      <w:sz w:val="24"/>
                      <w:szCs w:val="24"/>
                      <w:u w:val="single"/>
                      <w:lang w:bidi="ar"/>
                    </w:rPr>
                    <w:t>，本项目不在岳阳市生态保护红线内，符合生态保护红线要求。</w:t>
                  </w:r>
                </w:p>
                <w:p>
                  <w:pPr>
                    <w:pStyle w:val="46"/>
                    <w:spacing w:before="24" w:after="24" w:line="240" w:lineRule="auto"/>
                    <w:ind w:firstLine="480"/>
                    <w:jc w:val="both"/>
                    <w:rPr>
                      <w:kern w:val="2"/>
                      <w:sz w:val="24"/>
                      <w:szCs w:val="24"/>
                      <w:u w:val="single"/>
                    </w:rPr>
                  </w:pPr>
                  <w:r>
                    <w:rPr>
                      <w:rFonts w:hint="eastAsia"/>
                      <w:kern w:val="2"/>
                      <w:sz w:val="24"/>
                      <w:szCs w:val="24"/>
                      <w:u w:val="single"/>
                      <w:lang w:eastAsia="zh-CN"/>
                    </w:rPr>
                    <w:t>本项目不属于</w:t>
                  </w:r>
                  <w:r>
                    <w:rPr>
                      <w:rFonts w:hint="eastAsia"/>
                      <w:kern w:val="2"/>
                      <w:sz w:val="24"/>
                      <w:szCs w:val="24"/>
                      <w:u w:val="single"/>
                    </w:rPr>
                    <w:t>有机化工、包装印刷、工业涂装等高 VOCs 排放建设项目。</w:t>
                  </w:r>
                </w:p>
                <w:p>
                  <w:pPr>
                    <w:pStyle w:val="46"/>
                    <w:spacing w:before="24" w:after="24" w:line="240" w:lineRule="auto"/>
                    <w:ind w:firstLine="480"/>
                    <w:jc w:val="both"/>
                    <w:rPr>
                      <w:rFonts w:hint="eastAsia" w:eastAsia="宋体"/>
                      <w:kern w:val="2"/>
                      <w:sz w:val="24"/>
                      <w:szCs w:val="24"/>
                      <w:u w:val="single"/>
                      <w:lang w:eastAsia="zh-CN"/>
                    </w:rPr>
                  </w:pPr>
                  <w:r>
                    <w:rPr>
                      <w:rFonts w:hint="eastAsia"/>
                      <w:kern w:val="2"/>
                      <w:sz w:val="24"/>
                      <w:szCs w:val="24"/>
                      <w:u w:val="single"/>
                      <w:lang w:eastAsia="zh-CN"/>
                    </w:rPr>
                    <w:t>本项目不属于</w:t>
                  </w:r>
                  <w:r>
                    <w:rPr>
                      <w:rFonts w:hint="eastAsia"/>
                      <w:kern w:val="2"/>
                      <w:sz w:val="24"/>
                      <w:szCs w:val="24"/>
                      <w:u w:val="single"/>
                    </w:rPr>
                    <w:t>污染较重企业</w:t>
                  </w:r>
                  <w:r>
                    <w:rPr>
                      <w:rFonts w:hint="eastAsia"/>
                      <w:kern w:val="2"/>
                      <w:sz w:val="24"/>
                      <w:szCs w:val="24"/>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18" w:hRule="atLeast"/>
              </w:trPr>
              <w:tc>
                <w:tcPr>
                  <w:tcW w:w="937" w:type="dxa"/>
                  <w:tcMar>
                    <w:top w:w="0" w:type="dxa"/>
                    <w:left w:w="108" w:type="dxa"/>
                    <w:bottom w:w="0" w:type="dxa"/>
                    <w:right w:w="108" w:type="dxa"/>
                  </w:tcMar>
                  <w:vAlign w:val="center"/>
                </w:tcPr>
                <w:p>
                  <w:pPr>
                    <w:pStyle w:val="46"/>
                    <w:widowControl w:val="0"/>
                    <w:autoSpaceDE w:val="0"/>
                    <w:autoSpaceDN w:val="0"/>
                    <w:snapToGrid/>
                    <w:spacing w:before="24" w:after="24" w:line="240" w:lineRule="auto"/>
                    <w:ind w:firstLine="0" w:firstLineChars="0"/>
                    <w:textAlignment w:val="baseline"/>
                    <w:rPr>
                      <w:sz w:val="24"/>
                      <w:szCs w:val="24"/>
                      <w:u w:val="single"/>
                    </w:rPr>
                  </w:pPr>
                  <w:r>
                    <w:rPr>
                      <w:rFonts w:hint="eastAsia"/>
                      <w:sz w:val="24"/>
                      <w:szCs w:val="24"/>
                      <w:u w:val="single"/>
                    </w:rPr>
                    <w:t>污染物排放管控</w:t>
                  </w:r>
                </w:p>
              </w:tc>
              <w:tc>
                <w:tcPr>
                  <w:tcW w:w="4243" w:type="dxa"/>
                  <w:tcMar>
                    <w:top w:w="0" w:type="dxa"/>
                    <w:left w:w="108" w:type="dxa"/>
                    <w:bottom w:w="0" w:type="dxa"/>
                    <w:right w:w="108" w:type="dxa"/>
                  </w:tcMar>
                </w:tcPr>
                <w:p>
                  <w:pPr>
                    <w:pStyle w:val="46"/>
                    <w:spacing w:before="24" w:after="24" w:line="240" w:lineRule="auto"/>
                    <w:ind w:firstLine="480"/>
                    <w:jc w:val="both"/>
                    <w:rPr>
                      <w:sz w:val="24"/>
                      <w:szCs w:val="24"/>
                      <w:u w:val="single"/>
                    </w:rPr>
                  </w:pPr>
                  <w:r>
                    <w:rPr>
                      <w:kern w:val="2"/>
                      <w:sz w:val="24"/>
                      <w:szCs w:val="24"/>
                      <w:u w:val="single"/>
                    </w:rPr>
                    <w:t>①</w:t>
                  </w:r>
                  <w:r>
                    <w:rPr>
                      <w:rFonts w:hint="eastAsia"/>
                      <w:sz w:val="24"/>
                      <w:szCs w:val="24"/>
                      <w:u w:val="single"/>
                    </w:rPr>
                    <w:t>废水：区域内生产、生活污水经规划的片区污水管网，送罗家坡污水处理厂处理后排入南湖；雨水经雨水管网收集后外排进入南湖。</w:t>
                  </w:r>
                </w:p>
                <w:p>
                  <w:pPr>
                    <w:pStyle w:val="46"/>
                    <w:spacing w:before="24" w:after="24" w:line="240" w:lineRule="auto"/>
                    <w:ind w:firstLine="480"/>
                    <w:jc w:val="both"/>
                    <w:rPr>
                      <w:sz w:val="24"/>
                      <w:szCs w:val="24"/>
                      <w:u w:val="single"/>
                    </w:rPr>
                  </w:pPr>
                  <w:r>
                    <w:rPr>
                      <w:kern w:val="2"/>
                      <w:sz w:val="24"/>
                      <w:szCs w:val="24"/>
                      <w:u w:val="single"/>
                    </w:rPr>
                    <w:t>②</w:t>
                  </w:r>
                  <w:r>
                    <w:rPr>
                      <w:rFonts w:hint="eastAsia"/>
                      <w:sz w:val="24"/>
                      <w:szCs w:val="24"/>
                      <w:u w:val="single"/>
                    </w:rPr>
                    <w:t>废气：开发区应优先产业结构与工业布局，减少二氧化硫、烟尘等对区内大气质量的影响。推进源头管控，使用低（无）VOCs含量的原辅材料，鼓励交通运输设备制造、工程机械制造和家具制造行业油性漆改水性漆，减少 VOCs 产生量；强化末端治理，完成表面涂装、包装印刷和家具制造行业 VOCs 综合治理。</w:t>
                  </w:r>
                </w:p>
                <w:p>
                  <w:pPr>
                    <w:pStyle w:val="46"/>
                    <w:spacing w:before="24" w:after="24" w:line="240" w:lineRule="auto"/>
                    <w:ind w:firstLine="480"/>
                    <w:jc w:val="both"/>
                    <w:rPr>
                      <w:sz w:val="24"/>
                      <w:szCs w:val="24"/>
                      <w:u w:val="single"/>
                    </w:rPr>
                  </w:pPr>
                  <w:r>
                    <w:rPr>
                      <w:kern w:val="2"/>
                      <w:sz w:val="24"/>
                      <w:szCs w:val="24"/>
                      <w:u w:val="single"/>
                    </w:rPr>
                    <w:t>③</w:t>
                  </w:r>
                  <w:r>
                    <w:rPr>
                      <w:rFonts w:hint="eastAsia"/>
                      <w:sz w:val="24"/>
                      <w:szCs w:val="24"/>
                      <w:u w:val="single"/>
                    </w:rPr>
                    <w:t>固体废弃物：妥善处理和处置垃圾和固体废弃物，防止二次污染。进一步健全危险废物源头管控、规范化管理和处置等工作机制，推进危险废物超期贮存整改等工作。</w:t>
                  </w:r>
                </w:p>
                <w:p>
                  <w:pPr>
                    <w:pStyle w:val="46"/>
                    <w:spacing w:before="24" w:after="24" w:line="240" w:lineRule="auto"/>
                    <w:ind w:firstLine="480"/>
                    <w:jc w:val="both"/>
                    <w:rPr>
                      <w:sz w:val="24"/>
                      <w:szCs w:val="24"/>
                      <w:u w:val="single"/>
                    </w:rPr>
                  </w:pPr>
                  <w:r>
                    <w:rPr>
                      <w:rFonts w:hint="eastAsia" w:ascii="宋体" w:hAnsi="宋体" w:cs="宋体"/>
                      <w:sz w:val="24"/>
                      <w:szCs w:val="24"/>
                      <w:u w:val="single"/>
                    </w:rPr>
                    <w:t>④</w:t>
                  </w:r>
                  <w:r>
                    <w:rPr>
                      <w:rFonts w:hint="eastAsia"/>
                      <w:sz w:val="24"/>
                      <w:szCs w:val="24"/>
                      <w:u w:val="single"/>
                    </w:rPr>
                    <w:t>开发区内相关行业及锅炉废气污染物排放标准满足《湖南省生态环境厅关于执行污染物特别排放限值（第一批）的公告》中的要求。</w:t>
                  </w:r>
                </w:p>
              </w:tc>
              <w:tc>
                <w:tcPr>
                  <w:tcW w:w="2819" w:type="dxa"/>
                  <w:tcMar>
                    <w:top w:w="0" w:type="dxa"/>
                    <w:left w:w="108" w:type="dxa"/>
                    <w:bottom w:w="0" w:type="dxa"/>
                    <w:right w:w="108" w:type="dxa"/>
                  </w:tcMar>
                </w:tcPr>
                <w:p>
                  <w:pPr>
                    <w:pStyle w:val="46"/>
                    <w:spacing w:before="24" w:after="24" w:line="240" w:lineRule="auto"/>
                    <w:ind w:firstLine="480"/>
                    <w:jc w:val="both"/>
                    <w:rPr>
                      <w:sz w:val="24"/>
                      <w:szCs w:val="24"/>
                      <w:u w:val="single"/>
                    </w:rPr>
                  </w:pPr>
                  <w:r>
                    <w:rPr>
                      <w:kern w:val="2"/>
                      <w:sz w:val="24"/>
                      <w:szCs w:val="24"/>
                      <w:u w:val="single"/>
                    </w:rPr>
                    <w:t>①</w:t>
                  </w:r>
                  <w:r>
                    <w:rPr>
                      <w:rFonts w:hint="eastAsia"/>
                      <w:sz w:val="24"/>
                      <w:szCs w:val="24"/>
                      <w:u w:val="single"/>
                    </w:rPr>
                    <w:t>废水：</w:t>
                  </w:r>
                  <w:r>
                    <w:rPr>
                      <w:rFonts w:hint="eastAsia"/>
                      <w:sz w:val="24"/>
                      <w:szCs w:val="24"/>
                      <w:u w:val="single"/>
                      <w:lang w:eastAsia="zh-CN"/>
                    </w:rPr>
                    <w:t>项目产生的</w:t>
                  </w:r>
                  <w:r>
                    <w:rPr>
                      <w:rFonts w:hint="eastAsia"/>
                      <w:sz w:val="24"/>
                      <w:szCs w:val="24"/>
                      <w:u w:val="single"/>
                    </w:rPr>
                    <w:t>生活污水经规划的片区污水管网，送罗家坡污水处理厂处理后排入南湖；雨水经雨水管网收集后外排进入南湖。</w:t>
                  </w:r>
                </w:p>
                <w:p>
                  <w:pPr>
                    <w:pStyle w:val="46"/>
                    <w:spacing w:before="24" w:after="24" w:line="240" w:lineRule="auto"/>
                    <w:ind w:firstLine="480"/>
                    <w:jc w:val="both"/>
                    <w:rPr>
                      <w:sz w:val="24"/>
                      <w:szCs w:val="24"/>
                      <w:u w:val="single"/>
                    </w:rPr>
                  </w:pPr>
                  <w:r>
                    <w:rPr>
                      <w:kern w:val="2"/>
                      <w:sz w:val="24"/>
                      <w:szCs w:val="24"/>
                      <w:u w:val="single"/>
                    </w:rPr>
                    <w:t>②</w:t>
                  </w:r>
                  <w:r>
                    <w:rPr>
                      <w:rFonts w:hint="eastAsia"/>
                      <w:sz w:val="24"/>
                      <w:szCs w:val="24"/>
                      <w:u w:val="single"/>
                    </w:rPr>
                    <w:t>废气：</w:t>
                  </w:r>
                  <w:r>
                    <w:rPr>
                      <w:rFonts w:hint="eastAsia"/>
                      <w:sz w:val="24"/>
                      <w:szCs w:val="24"/>
                      <w:u w:val="single"/>
                      <w:lang w:eastAsia="zh-CN"/>
                    </w:rPr>
                    <w:t>项目生产过程中不产生</w:t>
                  </w:r>
                  <w:r>
                    <w:rPr>
                      <w:rFonts w:hint="eastAsia"/>
                      <w:sz w:val="24"/>
                      <w:szCs w:val="24"/>
                      <w:u w:val="single"/>
                    </w:rPr>
                    <w:t>二氧化硫、烟尘等。</w:t>
                  </w:r>
                  <w:r>
                    <w:rPr>
                      <w:rFonts w:hint="eastAsia"/>
                      <w:sz w:val="24"/>
                      <w:szCs w:val="24"/>
                      <w:u w:val="single"/>
                      <w:lang w:eastAsia="zh-CN"/>
                    </w:rPr>
                    <w:t>项目</w:t>
                  </w:r>
                  <w:r>
                    <w:rPr>
                      <w:rFonts w:hint="eastAsia"/>
                      <w:sz w:val="24"/>
                      <w:szCs w:val="24"/>
                      <w:u w:val="single"/>
                    </w:rPr>
                    <w:t>使用低（无）VOCs含量的原辅材料，减少 VOCs 产生量。</w:t>
                  </w:r>
                </w:p>
                <w:p>
                  <w:pPr>
                    <w:pStyle w:val="46"/>
                    <w:spacing w:before="24" w:after="24" w:line="240" w:lineRule="auto"/>
                    <w:ind w:firstLine="480"/>
                    <w:jc w:val="both"/>
                    <w:rPr>
                      <w:sz w:val="24"/>
                      <w:szCs w:val="24"/>
                      <w:u w:val="single"/>
                    </w:rPr>
                  </w:pPr>
                  <w:r>
                    <w:rPr>
                      <w:kern w:val="2"/>
                      <w:sz w:val="24"/>
                      <w:szCs w:val="24"/>
                      <w:u w:val="single"/>
                    </w:rPr>
                    <w:t>③</w:t>
                  </w:r>
                  <w:r>
                    <w:rPr>
                      <w:rFonts w:hint="eastAsia"/>
                      <w:sz w:val="24"/>
                      <w:szCs w:val="24"/>
                      <w:u w:val="single"/>
                    </w:rPr>
                    <w:t>固体废弃物：</w:t>
                  </w:r>
                  <w:r>
                    <w:rPr>
                      <w:rFonts w:hint="eastAsia"/>
                      <w:sz w:val="24"/>
                      <w:szCs w:val="24"/>
                      <w:u w:val="single"/>
                      <w:lang w:eastAsia="zh-CN"/>
                    </w:rPr>
                    <w:t>项目</w:t>
                  </w:r>
                  <w:r>
                    <w:rPr>
                      <w:rFonts w:hint="eastAsia"/>
                      <w:sz w:val="24"/>
                      <w:szCs w:val="24"/>
                      <w:u w:val="single"/>
                    </w:rPr>
                    <w:t>妥善处理和处置垃圾和固体废弃物，防止二次污染。</w:t>
                  </w:r>
                  <w:r>
                    <w:rPr>
                      <w:rFonts w:hint="eastAsia"/>
                      <w:sz w:val="24"/>
                      <w:szCs w:val="24"/>
                      <w:u w:val="single"/>
                      <w:lang w:eastAsia="zh-CN"/>
                    </w:rPr>
                    <w:t>项</w:t>
                  </w:r>
                  <w:r>
                    <w:rPr>
                      <w:rFonts w:hint="eastAsia"/>
                      <w:sz w:val="24"/>
                      <w:szCs w:val="24"/>
                      <w:u w:val="single"/>
                    </w:rPr>
                    <w:t>目</w:t>
                  </w:r>
                  <w:r>
                    <w:rPr>
                      <w:rFonts w:hint="eastAsia"/>
                      <w:sz w:val="24"/>
                      <w:szCs w:val="24"/>
                      <w:u w:val="single"/>
                      <w:lang w:eastAsia="zh-CN"/>
                    </w:rPr>
                    <w:t>产生的危险废物</w:t>
                  </w:r>
                  <w:r>
                    <w:rPr>
                      <w:rFonts w:hint="eastAsia"/>
                      <w:sz w:val="24"/>
                      <w:szCs w:val="24"/>
                      <w:u w:val="single"/>
                    </w:rPr>
                    <w:t>均采用最严密的处理措施，项目实施后，不会对区域环境质量造成明显不利影响。</w:t>
                  </w:r>
                </w:p>
                <w:p>
                  <w:pPr>
                    <w:pStyle w:val="46"/>
                    <w:spacing w:before="24" w:after="24" w:line="240" w:lineRule="auto"/>
                    <w:ind w:firstLine="480"/>
                    <w:jc w:val="both"/>
                    <w:rPr>
                      <w:rFonts w:hint="eastAsia" w:ascii="宋体" w:hAnsi="宋体" w:cs="宋体"/>
                      <w:sz w:val="24"/>
                      <w:szCs w:val="24"/>
                      <w:u w:val="single"/>
                    </w:rPr>
                  </w:pPr>
                  <w:r>
                    <w:rPr>
                      <w:rFonts w:hint="eastAsia" w:ascii="宋体" w:hAnsi="宋体" w:cs="宋体"/>
                      <w:sz w:val="24"/>
                      <w:szCs w:val="24"/>
                      <w:u w:val="single"/>
                    </w:rPr>
                    <w:t>④</w:t>
                  </w:r>
                  <w:r>
                    <w:rPr>
                      <w:rFonts w:hint="eastAsia"/>
                      <w:sz w:val="24"/>
                      <w:szCs w:val="24"/>
                      <w:u w:val="single"/>
                      <w:lang w:eastAsia="zh-CN"/>
                    </w:rPr>
                    <w:t>本项目不含锅炉</w:t>
                  </w:r>
                  <w:r>
                    <w:rPr>
                      <w:rFonts w:hint="eastAsia"/>
                      <w:sz w:val="24"/>
                      <w:szCs w:val="24"/>
                      <w:u w:val="single"/>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981" w:hRule="atLeast"/>
              </w:trPr>
              <w:tc>
                <w:tcPr>
                  <w:tcW w:w="937" w:type="dxa"/>
                  <w:tcMar>
                    <w:top w:w="0" w:type="dxa"/>
                    <w:left w:w="108" w:type="dxa"/>
                    <w:bottom w:w="0" w:type="dxa"/>
                    <w:right w:w="108" w:type="dxa"/>
                  </w:tcMar>
                  <w:vAlign w:val="center"/>
                </w:tcPr>
                <w:p>
                  <w:pPr>
                    <w:pStyle w:val="46"/>
                    <w:widowControl w:val="0"/>
                    <w:autoSpaceDE w:val="0"/>
                    <w:autoSpaceDN w:val="0"/>
                    <w:snapToGrid/>
                    <w:spacing w:before="24" w:after="24" w:line="240" w:lineRule="auto"/>
                    <w:ind w:firstLine="0" w:firstLineChars="0"/>
                    <w:textAlignment w:val="baseline"/>
                    <w:rPr>
                      <w:sz w:val="24"/>
                      <w:szCs w:val="24"/>
                      <w:u w:val="single"/>
                    </w:rPr>
                  </w:pPr>
                  <w:r>
                    <w:rPr>
                      <w:rFonts w:hint="eastAsia"/>
                      <w:sz w:val="24"/>
                      <w:szCs w:val="24"/>
                      <w:u w:val="single"/>
                    </w:rPr>
                    <w:t>环境风险防控</w:t>
                  </w:r>
                </w:p>
              </w:tc>
              <w:tc>
                <w:tcPr>
                  <w:tcW w:w="4243" w:type="dxa"/>
                  <w:tcMar>
                    <w:top w:w="0" w:type="dxa"/>
                    <w:left w:w="108" w:type="dxa"/>
                    <w:bottom w:w="0" w:type="dxa"/>
                    <w:right w:w="108" w:type="dxa"/>
                  </w:tcMar>
                </w:tcPr>
                <w:p>
                  <w:pPr>
                    <w:pStyle w:val="46"/>
                    <w:spacing w:before="24" w:after="24" w:line="240" w:lineRule="auto"/>
                    <w:ind w:firstLine="480"/>
                    <w:jc w:val="both"/>
                    <w:rPr>
                      <w:sz w:val="24"/>
                      <w:szCs w:val="24"/>
                      <w:u w:val="single"/>
                    </w:rPr>
                  </w:pPr>
                  <w:r>
                    <w:rPr>
                      <w:kern w:val="2"/>
                      <w:sz w:val="24"/>
                      <w:szCs w:val="24"/>
                      <w:u w:val="single"/>
                    </w:rPr>
                    <w:t>①</w:t>
                  </w:r>
                  <w:r>
                    <w:rPr>
                      <w:rFonts w:hint="eastAsia"/>
                      <w:sz w:val="24"/>
                      <w:szCs w:val="24"/>
                      <w:u w:val="single"/>
                    </w:rPr>
                    <w:t>园区须建立健全环境风险防控体系，严格落实《岳阳经济技术开发区突发环境事件应急预案》的相关要求，严防环境风险事故发生，提高应急处置能力。</w:t>
                  </w:r>
                </w:p>
                <w:p>
                  <w:pPr>
                    <w:pStyle w:val="46"/>
                    <w:spacing w:before="24" w:after="24" w:line="240" w:lineRule="auto"/>
                    <w:ind w:firstLine="480"/>
                    <w:jc w:val="both"/>
                    <w:rPr>
                      <w:sz w:val="24"/>
                      <w:szCs w:val="24"/>
                      <w:u w:val="single"/>
                    </w:rPr>
                  </w:pPr>
                  <w:r>
                    <w:rPr>
                      <w:kern w:val="2"/>
                      <w:sz w:val="24"/>
                      <w:szCs w:val="24"/>
                      <w:u w:val="single"/>
                    </w:rPr>
                    <w:t>②</w:t>
                  </w:r>
                  <w:r>
                    <w:rPr>
                      <w:rFonts w:hint="eastAsia"/>
                      <w:sz w:val="24"/>
                      <w:szCs w:val="24"/>
                      <w:u w:val="single"/>
                    </w:rPr>
                    <w:t>园区可能发生突发环境事件的污染物排放企业，生产、储存、运输、使用危险化学品的企业，产生、收集、贮存、运输危险废物的企业，应当编制和实施环境应急预案；鼓励其他企业制定单独的环境应急预案，或在突发事件应急预案中制定环境应急预案专章，并备案。</w:t>
                  </w:r>
                </w:p>
                <w:p>
                  <w:pPr>
                    <w:pStyle w:val="46"/>
                    <w:spacing w:before="24" w:after="24" w:line="240" w:lineRule="auto"/>
                    <w:ind w:firstLine="480"/>
                    <w:jc w:val="both"/>
                    <w:rPr>
                      <w:sz w:val="24"/>
                      <w:szCs w:val="24"/>
                      <w:u w:val="single"/>
                    </w:rPr>
                  </w:pPr>
                  <w:r>
                    <w:rPr>
                      <w:kern w:val="2"/>
                      <w:sz w:val="24"/>
                      <w:szCs w:val="24"/>
                      <w:u w:val="single"/>
                    </w:rPr>
                    <w:t>③</w:t>
                  </w:r>
                  <w:r>
                    <w:rPr>
                      <w:rFonts w:hint="eastAsia"/>
                      <w:sz w:val="24"/>
                      <w:szCs w:val="24"/>
                      <w:u w:val="single"/>
                    </w:rPr>
                    <w:t>建设用地土壤风险防控：对拟收回土地使用权的辖区内的土壤环境重点监管区域、地块、企业等用地，以及用途拟变更为居住和商业、学校、医疗、养老机构等公共设施的用地开展土壤环境状况调查评估。</w:t>
                  </w:r>
                </w:p>
              </w:tc>
              <w:tc>
                <w:tcPr>
                  <w:tcW w:w="2819" w:type="dxa"/>
                  <w:tcMar>
                    <w:top w:w="0" w:type="dxa"/>
                    <w:left w:w="108" w:type="dxa"/>
                    <w:bottom w:w="0" w:type="dxa"/>
                    <w:right w:w="108" w:type="dxa"/>
                  </w:tcMar>
                  <w:vAlign w:val="top"/>
                </w:tcPr>
                <w:p>
                  <w:pPr>
                    <w:pStyle w:val="46"/>
                    <w:spacing w:before="24" w:after="24" w:line="240" w:lineRule="auto"/>
                    <w:ind w:right="0" w:rightChars="0" w:firstLine="480" w:firstLineChars="0"/>
                    <w:jc w:val="both"/>
                    <w:rPr>
                      <w:rFonts w:ascii="Times New Roman" w:hAnsi="Times New Roman" w:eastAsia="宋体" w:cs="Times New Roman"/>
                      <w:kern w:val="0"/>
                      <w:sz w:val="24"/>
                      <w:szCs w:val="24"/>
                      <w:u w:val="single"/>
                      <w:lang w:val="en-US" w:eastAsia="zh-CN" w:bidi="ar-SA"/>
                    </w:rPr>
                  </w:pPr>
                  <w:r>
                    <w:rPr>
                      <w:rFonts w:hint="eastAsia"/>
                      <w:sz w:val="24"/>
                      <w:szCs w:val="24"/>
                      <w:u w:val="single"/>
                      <w:lang w:eastAsia="zh-CN"/>
                    </w:rPr>
                    <w:t>项目在</w:t>
                  </w:r>
                  <w:r>
                    <w:rPr>
                      <w:rFonts w:hint="eastAsia"/>
                      <w:sz w:val="24"/>
                      <w:szCs w:val="24"/>
                      <w:u w:val="single"/>
                    </w:rPr>
                    <w:t>生产、储存、运输</w:t>
                  </w:r>
                  <w:r>
                    <w:rPr>
                      <w:rFonts w:hint="eastAsia"/>
                      <w:sz w:val="24"/>
                      <w:szCs w:val="24"/>
                      <w:u w:val="single"/>
                      <w:lang w:eastAsia="zh-CN"/>
                    </w:rPr>
                    <w:t>过程中不</w:t>
                  </w:r>
                  <w:r>
                    <w:rPr>
                      <w:rFonts w:hint="eastAsia"/>
                      <w:sz w:val="24"/>
                      <w:szCs w:val="24"/>
                      <w:u w:val="single"/>
                    </w:rPr>
                    <w:t>使用危险化学品，</w:t>
                  </w:r>
                  <w:r>
                    <w:rPr>
                      <w:rFonts w:hint="eastAsia"/>
                      <w:sz w:val="24"/>
                      <w:szCs w:val="24"/>
                      <w:u w:val="single"/>
                      <w:lang w:eastAsia="zh-CN"/>
                    </w:rPr>
                    <w:t>项目</w:t>
                  </w:r>
                  <w:r>
                    <w:rPr>
                      <w:rFonts w:hint="eastAsia"/>
                      <w:sz w:val="24"/>
                      <w:szCs w:val="24"/>
                      <w:u w:val="single"/>
                    </w:rPr>
                    <w:t>产生、收集、贮存、运输危险废物的企业，</w:t>
                  </w:r>
                  <w:r>
                    <w:rPr>
                      <w:rFonts w:hint="eastAsia"/>
                      <w:sz w:val="24"/>
                      <w:szCs w:val="24"/>
                      <w:u w:val="single"/>
                      <w:lang w:eastAsia="zh-CN"/>
                    </w:rPr>
                    <w:t>将</w:t>
                  </w:r>
                  <w:r>
                    <w:rPr>
                      <w:rFonts w:hint="eastAsia"/>
                      <w:sz w:val="24"/>
                      <w:szCs w:val="24"/>
                      <w:u w:val="single"/>
                    </w:rPr>
                    <w:t>编制和实施环境应急预案</w:t>
                  </w:r>
                  <w:r>
                    <w:rPr>
                      <w:rFonts w:hint="eastAsia"/>
                      <w:sz w:val="24"/>
                      <w:szCs w:val="24"/>
                      <w:u w:val="single"/>
                      <w:lang w:eastAsia="zh-CN"/>
                    </w:rPr>
                    <w:t>，</w:t>
                  </w:r>
                  <w:r>
                    <w:rPr>
                      <w:rFonts w:hint="eastAsia"/>
                      <w:sz w:val="24"/>
                      <w:szCs w:val="24"/>
                      <w:u w:val="single"/>
                    </w:rPr>
                    <w:t>并备案。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30" w:hRule="atLeast"/>
              </w:trPr>
              <w:tc>
                <w:tcPr>
                  <w:tcW w:w="937" w:type="dxa"/>
                  <w:tcMar>
                    <w:top w:w="0" w:type="dxa"/>
                    <w:left w:w="108" w:type="dxa"/>
                    <w:bottom w:w="0" w:type="dxa"/>
                    <w:right w:w="108" w:type="dxa"/>
                  </w:tcMar>
                  <w:vAlign w:val="center"/>
                </w:tcPr>
                <w:p>
                  <w:pPr>
                    <w:pStyle w:val="46"/>
                    <w:widowControl w:val="0"/>
                    <w:autoSpaceDE w:val="0"/>
                    <w:autoSpaceDN w:val="0"/>
                    <w:snapToGrid/>
                    <w:spacing w:before="24" w:after="24" w:line="240" w:lineRule="auto"/>
                    <w:ind w:firstLine="0" w:firstLineChars="0"/>
                    <w:textAlignment w:val="baseline"/>
                    <w:rPr>
                      <w:sz w:val="24"/>
                      <w:szCs w:val="24"/>
                      <w:u w:val="single"/>
                    </w:rPr>
                  </w:pPr>
                  <w:r>
                    <w:rPr>
                      <w:rFonts w:hint="eastAsia"/>
                      <w:sz w:val="24"/>
                      <w:szCs w:val="24"/>
                      <w:u w:val="single"/>
                    </w:rPr>
                    <w:t>资源开发效率要求</w:t>
                  </w:r>
                </w:p>
              </w:tc>
              <w:tc>
                <w:tcPr>
                  <w:tcW w:w="4243" w:type="dxa"/>
                  <w:tcMar>
                    <w:top w:w="0" w:type="dxa"/>
                    <w:left w:w="108" w:type="dxa"/>
                    <w:bottom w:w="0" w:type="dxa"/>
                    <w:right w:w="108" w:type="dxa"/>
                  </w:tcMar>
                </w:tcPr>
                <w:p>
                  <w:pPr>
                    <w:pStyle w:val="46"/>
                    <w:spacing w:before="24" w:after="24" w:line="240" w:lineRule="auto"/>
                    <w:ind w:firstLine="480"/>
                    <w:jc w:val="both"/>
                    <w:rPr>
                      <w:sz w:val="24"/>
                      <w:szCs w:val="24"/>
                      <w:u w:val="single"/>
                    </w:rPr>
                  </w:pPr>
                  <w:r>
                    <w:rPr>
                      <w:sz w:val="24"/>
                      <w:szCs w:val="24"/>
                      <w:u w:val="single"/>
                    </w:rPr>
                    <w:t>①</w:t>
                  </w:r>
                  <w:r>
                    <w:rPr>
                      <w:rFonts w:hint="eastAsia"/>
                      <w:sz w:val="24"/>
                      <w:szCs w:val="24"/>
                      <w:u w:val="single"/>
                    </w:rPr>
                    <w:t>能源：加快推进园区内实施集中供热、清洁能源替代，扩大天然气利用范围，加快发展清洁能源、新能源与可再生能源。2020年的区域综合能耗消费量预测当量值为56700吨标煤，区域单位 GDP能耗预测值为0.272吨标煤/万元，消耗增量当量值控制在6300吨标煤；2025年区域综合能耗消费量预测当量值为161900吨标煤，区域单位 GDP能耗预测值为0.226吨标煤/万元，区域“十四五”时期能源消耗增量控制在105200吨标煤。</w:t>
                  </w:r>
                </w:p>
                <w:p>
                  <w:pPr>
                    <w:pStyle w:val="46"/>
                    <w:spacing w:before="24" w:after="24" w:line="240" w:lineRule="auto"/>
                    <w:ind w:firstLine="480"/>
                    <w:jc w:val="both"/>
                    <w:rPr>
                      <w:sz w:val="24"/>
                      <w:szCs w:val="24"/>
                      <w:u w:val="single"/>
                    </w:rPr>
                  </w:pPr>
                  <w:r>
                    <w:rPr>
                      <w:sz w:val="24"/>
                      <w:szCs w:val="24"/>
                      <w:u w:val="single"/>
                    </w:rPr>
                    <w:t>②</w:t>
                  </w:r>
                  <w:r>
                    <w:rPr>
                      <w:rFonts w:hint="eastAsia"/>
                      <w:sz w:val="24"/>
                      <w:szCs w:val="24"/>
                      <w:u w:val="single"/>
                    </w:rPr>
                    <w:t>水资源：强化工业节水，根据国家统一要求和部署，重点开展化工等行业节水技术改造，逐步淘汰高耗水的落后产能，积极推广工业水循环利用，推进节水型工业园区建设。开发区 2020 年万元工业增加值用水量控制指标为32 m</w:t>
                  </w:r>
                  <w:r>
                    <w:rPr>
                      <w:rFonts w:hint="eastAsia"/>
                      <w:sz w:val="24"/>
                      <w:szCs w:val="24"/>
                      <w:u w:val="single"/>
                      <w:vertAlign w:val="superscript"/>
                    </w:rPr>
                    <w:t>3</w:t>
                  </w:r>
                  <w:r>
                    <w:rPr>
                      <w:rFonts w:hint="eastAsia"/>
                      <w:sz w:val="24"/>
                      <w:szCs w:val="24"/>
                      <w:u w:val="single"/>
                    </w:rPr>
                    <w:t>/万元，万元国内生产总值用水量40m</w:t>
                  </w:r>
                  <w:r>
                    <w:rPr>
                      <w:rFonts w:hint="eastAsia"/>
                      <w:sz w:val="24"/>
                      <w:szCs w:val="24"/>
                      <w:u w:val="single"/>
                      <w:vertAlign w:val="superscript"/>
                    </w:rPr>
                    <w:t>3</w:t>
                  </w:r>
                  <w:r>
                    <w:rPr>
                      <w:rFonts w:hint="eastAsia"/>
                      <w:sz w:val="24"/>
                      <w:szCs w:val="24"/>
                      <w:u w:val="single"/>
                    </w:rPr>
                    <w:t>/万元。</w:t>
                  </w:r>
                </w:p>
                <w:p>
                  <w:pPr>
                    <w:pStyle w:val="46"/>
                    <w:spacing w:before="24" w:after="24" w:line="240" w:lineRule="auto"/>
                    <w:ind w:firstLine="480"/>
                    <w:jc w:val="both"/>
                    <w:rPr>
                      <w:sz w:val="24"/>
                      <w:szCs w:val="24"/>
                      <w:u w:val="single"/>
                    </w:rPr>
                  </w:pPr>
                  <w:r>
                    <w:rPr>
                      <w:rFonts w:hint="eastAsia" w:ascii="宋体" w:hAnsi="宋体" w:cs="宋体"/>
                      <w:sz w:val="24"/>
                      <w:szCs w:val="24"/>
                      <w:u w:val="single"/>
                    </w:rPr>
                    <w:t>③</w:t>
                  </w:r>
                  <w:r>
                    <w:rPr>
                      <w:rFonts w:hint="eastAsia"/>
                      <w:sz w:val="24"/>
                      <w:szCs w:val="24"/>
                      <w:u w:val="single"/>
                    </w:rPr>
                    <w:t>土地资源：以国家产业发展政策为导向，合理制定区域产业用地政策，优先保障主导产业发展用地，严禁向禁止类工业项目供地，严格控制限制类工业项目用地，重点支持发展与区域资源环境条件相适应的产业。园区装备制造产业、生物医药产业、现代物流产业、食品加工产业、新材料产业土地投资强度标准分别为260万元/亩、310 万元/亩、220万元/亩、190万元/亩、230万元/亩。</w:t>
                  </w:r>
                </w:p>
              </w:tc>
              <w:tc>
                <w:tcPr>
                  <w:tcW w:w="2819" w:type="dxa"/>
                  <w:tcMar>
                    <w:top w:w="0" w:type="dxa"/>
                    <w:left w:w="108" w:type="dxa"/>
                    <w:bottom w:w="0" w:type="dxa"/>
                    <w:right w:w="108" w:type="dxa"/>
                  </w:tcMar>
                  <w:vAlign w:val="top"/>
                </w:tcPr>
                <w:p>
                  <w:pPr>
                    <w:pStyle w:val="46"/>
                    <w:spacing w:before="24" w:after="24" w:line="240" w:lineRule="auto"/>
                    <w:ind w:firstLine="480"/>
                    <w:jc w:val="both"/>
                    <w:rPr>
                      <w:sz w:val="24"/>
                      <w:szCs w:val="24"/>
                      <w:u w:val="single"/>
                    </w:rPr>
                  </w:pPr>
                  <w:r>
                    <w:rPr>
                      <w:sz w:val="24"/>
                      <w:szCs w:val="24"/>
                      <w:u w:val="single"/>
                    </w:rPr>
                    <w:t>①</w:t>
                  </w:r>
                  <w:r>
                    <w:rPr>
                      <w:rFonts w:hint="eastAsia"/>
                      <w:sz w:val="24"/>
                      <w:szCs w:val="24"/>
                      <w:u w:val="single"/>
                    </w:rPr>
                    <w:t>能源：进园区内实施集中供热、清洁能源替代，扩大天然气利用范围，加快发展清洁能源、新能源与可再生能源。2020年的区域综合能耗消费量预测当量值为56700吨标煤，区域单位 GDP能耗预测值为0.272吨标煤/万元，消耗增量当量值控制在6300吨标煤；2025年区域综合能耗消费量预测当量值为161900吨标煤，区域单位 GDP能耗预测值为0.226吨标煤/万元，区域“十四五”时期能源消耗增量控制在105200吨标煤。</w:t>
                  </w:r>
                </w:p>
                <w:p>
                  <w:pPr>
                    <w:pStyle w:val="46"/>
                    <w:spacing w:before="24" w:after="24" w:line="240" w:lineRule="auto"/>
                    <w:ind w:firstLine="480"/>
                    <w:jc w:val="both"/>
                    <w:rPr>
                      <w:rFonts w:hint="eastAsia" w:eastAsia="宋体"/>
                      <w:sz w:val="24"/>
                      <w:szCs w:val="24"/>
                      <w:u w:val="single"/>
                      <w:lang w:eastAsia="zh-CN"/>
                    </w:rPr>
                  </w:pPr>
                  <w:r>
                    <w:rPr>
                      <w:sz w:val="24"/>
                      <w:szCs w:val="24"/>
                      <w:u w:val="single"/>
                    </w:rPr>
                    <w:t>②</w:t>
                  </w:r>
                  <w:r>
                    <w:rPr>
                      <w:rFonts w:hint="eastAsia"/>
                      <w:sz w:val="24"/>
                      <w:szCs w:val="24"/>
                      <w:u w:val="single"/>
                    </w:rPr>
                    <w:t>水资源：</w:t>
                  </w:r>
                  <w:r>
                    <w:rPr>
                      <w:rFonts w:hint="eastAsia"/>
                      <w:sz w:val="24"/>
                      <w:szCs w:val="24"/>
                      <w:u w:val="single"/>
                      <w:lang w:eastAsia="zh-CN"/>
                    </w:rPr>
                    <w:t>项目用水仅为生活用水，不是属于高用水企业。</w:t>
                  </w:r>
                </w:p>
                <w:p>
                  <w:pPr>
                    <w:pStyle w:val="46"/>
                    <w:spacing w:before="24" w:after="24" w:line="240" w:lineRule="auto"/>
                    <w:ind w:right="113" w:rightChars="0" w:firstLine="480" w:firstLineChars="200"/>
                    <w:jc w:val="both"/>
                    <w:rPr>
                      <w:rFonts w:hint="eastAsia" w:ascii="Times New Roman" w:hAnsi="Times New Roman" w:eastAsia="宋体" w:cs="Times New Roman"/>
                      <w:kern w:val="0"/>
                      <w:sz w:val="24"/>
                      <w:szCs w:val="24"/>
                      <w:u w:val="single"/>
                      <w:lang w:val="en-US" w:eastAsia="zh-CN" w:bidi="ar-SA"/>
                    </w:rPr>
                  </w:pPr>
                  <w:r>
                    <w:rPr>
                      <w:rFonts w:hint="eastAsia" w:ascii="宋体" w:hAnsi="宋体" w:cs="宋体"/>
                      <w:sz w:val="24"/>
                      <w:szCs w:val="24"/>
                      <w:u w:val="single"/>
                    </w:rPr>
                    <w:t>③</w:t>
                  </w:r>
                  <w:r>
                    <w:rPr>
                      <w:rFonts w:hint="eastAsia"/>
                      <w:sz w:val="24"/>
                      <w:szCs w:val="24"/>
                      <w:u w:val="single"/>
                    </w:rPr>
                    <w:t>土地资源：</w:t>
                  </w:r>
                  <w:r>
                    <w:rPr>
                      <w:rFonts w:hint="eastAsia"/>
                      <w:sz w:val="24"/>
                      <w:szCs w:val="24"/>
                      <w:u w:val="single"/>
                      <w:lang w:eastAsia="zh-CN"/>
                    </w:rPr>
                    <w:t>项目用地符合</w:t>
                  </w:r>
                  <w:r>
                    <w:rPr>
                      <w:rFonts w:hint="eastAsia"/>
                      <w:sz w:val="24"/>
                      <w:szCs w:val="24"/>
                      <w:u w:val="single"/>
                    </w:rPr>
                    <w:t>国家产业发展政策，</w:t>
                  </w:r>
                  <w:r>
                    <w:rPr>
                      <w:rFonts w:hint="eastAsia"/>
                      <w:sz w:val="24"/>
                      <w:szCs w:val="24"/>
                      <w:u w:val="single"/>
                      <w:lang w:eastAsia="zh-CN"/>
                    </w:rPr>
                    <w:t>以及</w:t>
                  </w:r>
                  <w:r>
                    <w:rPr>
                      <w:rFonts w:hint="eastAsia"/>
                      <w:sz w:val="24"/>
                      <w:szCs w:val="24"/>
                      <w:u w:val="single"/>
                    </w:rPr>
                    <w:t>区域产业用地政策，</w:t>
                  </w:r>
                  <w:r>
                    <w:rPr>
                      <w:rFonts w:hint="eastAsia"/>
                      <w:sz w:val="24"/>
                      <w:szCs w:val="24"/>
                      <w:u w:val="single"/>
                      <w:lang w:eastAsia="zh-CN"/>
                    </w:rPr>
                    <w:t>项目不为</w:t>
                  </w:r>
                  <w:r>
                    <w:rPr>
                      <w:rFonts w:hint="eastAsia"/>
                      <w:sz w:val="24"/>
                      <w:szCs w:val="24"/>
                      <w:u w:val="single"/>
                    </w:rPr>
                    <w:t>禁止类工业项目</w:t>
                  </w:r>
                  <w:r>
                    <w:rPr>
                      <w:rFonts w:hint="eastAsia"/>
                      <w:sz w:val="24"/>
                      <w:szCs w:val="24"/>
                      <w:u w:val="single"/>
                      <w:lang w:eastAsia="zh-CN"/>
                    </w:rPr>
                    <w:t>或</w:t>
                  </w:r>
                  <w:r>
                    <w:rPr>
                      <w:rFonts w:hint="eastAsia"/>
                      <w:sz w:val="24"/>
                      <w:szCs w:val="24"/>
                      <w:u w:val="single"/>
                    </w:rPr>
                    <w:t>限制类工业项目用地，</w:t>
                  </w:r>
                  <w:r>
                    <w:rPr>
                      <w:rFonts w:hint="eastAsia"/>
                      <w:sz w:val="24"/>
                      <w:szCs w:val="24"/>
                      <w:u w:val="single"/>
                      <w:lang w:eastAsia="zh-CN"/>
                    </w:rPr>
                    <w:t>本项目是</w:t>
                  </w:r>
                  <w:r>
                    <w:rPr>
                      <w:rFonts w:hint="eastAsia"/>
                      <w:sz w:val="24"/>
                      <w:szCs w:val="24"/>
                      <w:u w:val="single"/>
                    </w:rPr>
                    <w:t>与区域资源环境条件相适应的产业。</w:t>
                  </w:r>
                </w:p>
              </w:tc>
            </w:tr>
          </w:tbl>
          <w:p>
            <w:pPr>
              <w:pStyle w:val="9"/>
              <w:adjustRightInd w:val="0"/>
              <w:snapToGrid w:val="0"/>
              <w:spacing w:after="0" w:line="360" w:lineRule="auto"/>
              <w:ind w:left="0" w:leftChars="0" w:firstLine="480" w:firstLineChars="200"/>
              <w:jc w:val="left"/>
              <w:rPr>
                <w:sz w:val="24"/>
                <w:u w:val="single"/>
              </w:rPr>
            </w:pPr>
            <w:r>
              <w:rPr>
                <w:sz w:val="24"/>
                <w:u w:val="single"/>
              </w:rPr>
              <w:t>本项目为光电子器件生产项目，对比可知，本项目</w:t>
            </w:r>
            <w:r>
              <w:rPr>
                <w:rFonts w:hint="eastAsia"/>
                <w:sz w:val="24"/>
                <w:u w:val="single"/>
              </w:rPr>
              <w:t>满足</w:t>
            </w:r>
            <w:r>
              <w:rPr>
                <w:sz w:val="24"/>
                <w:u w:val="single"/>
              </w:rPr>
              <w:t>园区的</w:t>
            </w:r>
            <w:r>
              <w:rPr>
                <w:rFonts w:hint="eastAsia"/>
                <w:sz w:val="24"/>
                <w:u w:val="single"/>
              </w:rPr>
              <w:t>准入</w:t>
            </w:r>
            <w:r>
              <w:rPr>
                <w:sz w:val="24"/>
                <w:u w:val="single"/>
              </w:rPr>
              <w:t>产业，属于园区允许进入项目。</w:t>
            </w:r>
          </w:p>
          <w:p>
            <w:pPr>
              <w:pStyle w:val="9"/>
              <w:adjustRightInd w:val="0"/>
              <w:snapToGrid w:val="0"/>
              <w:spacing w:after="0" w:line="360" w:lineRule="auto"/>
              <w:ind w:left="0" w:leftChars="0" w:firstLine="480" w:firstLineChars="200"/>
              <w:jc w:val="left"/>
              <w:rPr>
                <w:sz w:val="24"/>
                <w:u w:val="single"/>
              </w:rPr>
            </w:pPr>
            <w:r>
              <w:rPr>
                <w:rFonts w:hint="eastAsia"/>
                <w:sz w:val="24"/>
                <w:u w:val="single"/>
              </w:rPr>
              <w:t>根据以上</w:t>
            </w:r>
            <w:r>
              <w:rPr>
                <w:sz w:val="24"/>
                <w:u w:val="single"/>
              </w:rPr>
              <w:t xml:space="preserve">可知，本项目符合“三线一单”要求。 </w:t>
            </w:r>
          </w:p>
          <w:p>
            <w:pPr>
              <w:pStyle w:val="9"/>
              <w:adjustRightInd w:val="0"/>
              <w:snapToGrid w:val="0"/>
              <w:spacing w:after="0" w:line="360" w:lineRule="auto"/>
              <w:ind w:left="0" w:leftChars="0"/>
              <w:rPr>
                <w:b/>
                <w:bCs/>
                <w:spacing w:val="4"/>
                <w:sz w:val="24"/>
              </w:rPr>
            </w:pPr>
            <w:r>
              <w:rPr>
                <w:rFonts w:hint="eastAsia"/>
                <w:b/>
                <w:bCs/>
                <w:spacing w:val="4"/>
                <w:sz w:val="24"/>
              </w:rPr>
              <w:t>2</w:t>
            </w:r>
            <w:r>
              <w:rPr>
                <w:b/>
                <w:bCs/>
                <w:spacing w:val="4"/>
                <w:sz w:val="24"/>
              </w:rPr>
              <w:t>、与《湖南省VOCs污染防治三年行动实施方案（2018-2020年）》的符合性分析</w:t>
            </w:r>
          </w:p>
          <w:p>
            <w:pPr>
              <w:pStyle w:val="9"/>
              <w:adjustRightInd w:val="0"/>
              <w:snapToGrid w:val="0"/>
              <w:spacing w:after="0" w:line="360" w:lineRule="auto"/>
              <w:ind w:left="0" w:leftChars="0"/>
              <w:jc w:val="center"/>
              <w:rPr>
                <w:b/>
                <w:bCs/>
                <w:spacing w:val="4"/>
                <w:sz w:val="24"/>
              </w:rPr>
            </w:pPr>
            <w:r>
              <w:rPr>
                <w:b/>
                <w:bCs/>
                <w:spacing w:val="4"/>
                <w:sz w:val="24"/>
              </w:rPr>
              <w:t>表1-</w:t>
            </w:r>
            <w:r>
              <w:rPr>
                <w:rFonts w:hint="eastAsia"/>
                <w:b/>
                <w:bCs/>
                <w:spacing w:val="4"/>
                <w:sz w:val="24"/>
              </w:rPr>
              <w:t>3</w:t>
            </w:r>
            <w:r>
              <w:rPr>
                <w:b/>
                <w:bCs/>
                <w:spacing w:val="4"/>
                <w:sz w:val="24"/>
              </w:rPr>
              <w:t xml:space="preserve"> 与《湖南省VOCs污染防治三年行动实施方案》相符性分析</w:t>
            </w:r>
          </w:p>
          <w:tbl>
            <w:tblPr>
              <w:tblStyle w:val="18"/>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56"/>
              <w:gridCol w:w="3563"/>
              <w:gridCol w:w="3161"/>
              <w:gridCol w:w="739"/>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456" w:type="dxa"/>
                  <w:vAlign w:val="center"/>
                </w:tcPr>
                <w:p>
                  <w:pPr>
                    <w:adjustRightInd w:val="0"/>
                    <w:snapToGrid w:val="0"/>
                    <w:rPr>
                      <w:bCs/>
                      <w:sz w:val="24"/>
                    </w:rPr>
                  </w:pPr>
                  <w:r>
                    <w:rPr>
                      <w:bCs/>
                      <w:sz w:val="24"/>
                    </w:rPr>
                    <w:t>序号</w:t>
                  </w:r>
                </w:p>
              </w:tc>
              <w:tc>
                <w:tcPr>
                  <w:tcW w:w="3563" w:type="dxa"/>
                  <w:vAlign w:val="center"/>
                </w:tcPr>
                <w:p>
                  <w:pPr>
                    <w:adjustRightInd w:val="0"/>
                    <w:snapToGrid w:val="0"/>
                    <w:jc w:val="center"/>
                    <w:rPr>
                      <w:bCs/>
                      <w:sz w:val="24"/>
                    </w:rPr>
                  </w:pPr>
                  <w:r>
                    <w:rPr>
                      <w:bCs/>
                      <w:sz w:val="24"/>
                    </w:rPr>
                    <w:t>方案要求</w:t>
                  </w:r>
                </w:p>
              </w:tc>
              <w:tc>
                <w:tcPr>
                  <w:tcW w:w="3161" w:type="dxa"/>
                  <w:vAlign w:val="center"/>
                </w:tcPr>
                <w:p>
                  <w:pPr>
                    <w:adjustRightInd w:val="0"/>
                    <w:snapToGrid w:val="0"/>
                    <w:jc w:val="center"/>
                    <w:rPr>
                      <w:bCs/>
                      <w:sz w:val="24"/>
                    </w:rPr>
                  </w:pPr>
                  <w:r>
                    <w:rPr>
                      <w:bCs/>
                      <w:sz w:val="24"/>
                    </w:rPr>
                    <w:t>本项目情况</w:t>
                  </w:r>
                </w:p>
              </w:tc>
              <w:tc>
                <w:tcPr>
                  <w:tcW w:w="739" w:type="dxa"/>
                  <w:vAlign w:val="center"/>
                </w:tcPr>
                <w:p>
                  <w:pPr>
                    <w:adjustRightInd w:val="0"/>
                    <w:snapToGrid w:val="0"/>
                    <w:jc w:val="center"/>
                    <w:rPr>
                      <w:bCs/>
                      <w:sz w:val="24"/>
                    </w:rPr>
                  </w:pPr>
                  <w:r>
                    <w:rPr>
                      <w:bCs/>
                      <w:sz w:val="24"/>
                    </w:rPr>
                    <w:t>是否</w:t>
                  </w:r>
                </w:p>
                <w:p>
                  <w:pPr>
                    <w:adjustRightInd w:val="0"/>
                    <w:snapToGrid w:val="0"/>
                    <w:jc w:val="center"/>
                    <w:rPr>
                      <w:bCs/>
                      <w:sz w:val="24"/>
                    </w:rPr>
                  </w:pPr>
                  <w:r>
                    <w:rPr>
                      <w:bCs/>
                      <w:sz w:val="24"/>
                    </w:rPr>
                    <w:t>符合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456" w:type="dxa"/>
                  <w:vAlign w:val="center"/>
                </w:tcPr>
                <w:p>
                  <w:pPr>
                    <w:adjustRightInd w:val="0"/>
                    <w:snapToGrid w:val="0"/>
                    <w:jc w:val="center"/>
                    <w:rPr>
                      <w:bCs/>
                      <w:sz w:val="24"/>
                    </w:rPr>
                  </w:pPr>
                  <w:r>
                    <w:rPr>
                      <w:bCs/>
                      <w:sz w:val="24"/>
                    </w:rPr>
                    <w:t>1</w:t>
                  </w:r>
                </w:p>
              </w:tc>
              <w:tc>
                <w:tcPr>
                  <w:tcW w:w="3563" w:type="dxa"/>
                  <w:vAlign w:val="center"/>
                </w:tcPr>
                <w:p>
                  <w:pPr>
                    <w:adjustRightInd w:val="0"/>
                    <w:snapToGrid w:val="0"/>
                    <w:jc w:val="center"/>
                    <w:rPr>
                      <w:bCs/>
                      <w:sz w:val="24"/>
                    </w:rPr>
                  </w:pPr>
                  <w:r>
                    <w:rPr>
                      <w:bCs/>
                      <w:sz w:val="24"/>
                    </w:rPr>
                    <w:t>推广使用低（无）VOCs含量的绿色原辅材料的先进生产工艺、设备，大力推广使用水性、大豆基、能量固化等低（无）VOCs含量的油墨，和低（无）VOCs含量的胶粘剂、清洗剂、润版液、洗车水、涂布液，到2019年底</w:t>
                  </w:r>
                  <w:r>
                    <w:rPr>
                      <w:rFonts w:hint="eastAsia"/>
                      <w:bCs/>
                      <w:sz w:val="24"/>
                    </w:rPr>
                    <w:t>前</w:t>
                  </w:r>
                  <w:r>
                    <w:rPr>
                      <w:bCs/>
                      <w:sz w:val="24"/>
                    </w:rPr>
                    <w:t>，低（无）VOCs含量绿色原辅材料比例不低于60%。</w:t>
                  </w:r>
                </w:p>
              </w:tc>
              <w:tc>
                <w:tcPr>
                  <w:tcW w:w="3161" w:type="dxa"/>
                  <w:vAlign w:val="center"/>
                </w:tcPr>
                <w:p>
                  <w:pPr>
                    <w:adjustRightInd w:val="0"/>
                    <w:snapToGrid w:val="0"/>
                    <w:jc w:val="center"/>
                    <w:rPr>
                      <w:bCs/>
                      <w:sz w:val="24"/>
                    </w:rPr>
                  </w:pPr>
                  <w:r>
                    <w:rPr>
                      <w:bCs/>
                      <w:sz w:val="24"/>
                    </w:rPr>
                    <w:t>项目使用UV墨水，</w:t>
                  </w:r>
                  <w:r>
                    <w:rPr>
                      <w:rFonts w:hint="eastAsia"/>
                      <w:bCs/>
                      <w:sz w:val="24"/>
                    </w:rPr>
                    <w:t>属于低VOCs含量油墨，项目使用硅酮胶，属于低VOCs含量胶粘剂，低（无）VOCs含量的原辅材料比例为1</w:t>
                  </w:r>
                  <w:r>
                    <w:rPr>
                      <w:bCs/>
                      <w:sz w:val="24"/>
                    </w:rPr>
                    <w:t>00</w:t>
                  </w:r>
                  <w:r>
                    <w:rPr>
                      <w:rFonts w:hint="eastAsia"/>
                      <w:bCs/>
                      <w:sz w:val="24"/>
                    </w:rPr>
                    <w:t>%。</w:t>
                  </w:r>
                </w:p>
              </w:tc>
              <w:tc>
                <w:tcPr>
                  <w:tcW w:w="739" w:type="dxa"/>
                  <w:vAlign w:val="center"/>
                </w:tcPr>
                <w:p>
                  <w:pPr>
                    <w:jc w:val="center"/>
                    <w:rPr>
                      <w:bCs/>
                      <w:sz w:val="24"/>
                    </w:rPr>
                  </w:pPr>
                  <w:r>
                    <w:rPr>
                      <w:bCs/>
                      <w:sz w:val="24"/>
                    </w:rPr>
                    <w:t>符合</w:t>
                  </w:r>
                </w:p>
              </w:tc>
            </w:tr>
          </w:tbl>
          <w:p>
            <w:pPr>
              <w:pStyle w:val="9"/>
              <w:adjustRightInd w:val="0"/>
              <w:snapToGrid w:val="0"/>
              <w:spacing w:after="0" w:line="360" w:lineRule="auto"/>
              <w:ind w:left="0" w:leftChars="0" w:firstLine="480" w:firstLineChars="200"/>
              <w:rPr>
                <w:sz w:val="24"/>
              </w:rPr>
            </w:pPr>
            <w:r>
              <w:rPr>
                <w:sz w:val="24"/>
              </w:rPr>
              <w:t>由上表可知，本项目建设与《湖南省VOCs污染防治三年行动实施方案（2018-2020 年》要求相符。</w:t>
            </w:r>
          </w:p>
          <w:p>
            <w:pPr>
              <w:pStyle w:val="9"/>
              <w:adjustRightInd w:val="0"/>
              <w:snapToGrid w:val="0"/>
              <w:spacing w:after="0" w:line="360" w:lineRule="auto"/>
              <w:ind w:left="0" w:leftChars="0"/>
              <w:rPr>
                <w:b/>
                <w:bCs/>
                <w:spacing w:val="4"/>
                <w:sz w:val="24"/>
              </w:rPr>
            </w:pPr>
            <w:r>
              <w:rPr>
                <w:rFonts w:hint="eastAsia"/>
                <w:b/>
                <w:bCs/>
                <w:spacing w:val="4"/>
                <w:sz w:val="24"/>
              </w:rPr>
              <w:t>3</w:t>
            </w:r>
            <w:r>
              <w:rPr>
                <w:b/>
                <w:bCs/>
                <w:spacing w:val="4"/>
                <w:sz w:val="24"/>
              </w:rPr>
              <w:t>、与《湖南省“蓝天保卫战”实施方案（2018-2020年）》的符合性分析</w:t>
            </w:r>
          </w:p>
          <w:p>
            <w:pPr>
              <w:pStyle w:val="9"/>
              <w:adjustRightInd w:val="0"/>
              <w:snapToGrid w:val="0"/>
              <w:spacing w:after="0" w:line="360" w:lineRule="auto"/>
              <w:ind w:left="0" w:leftChars="0"/>
              <w:jc w:val="center"/>
              <w:rPr>
                <w:b/>
                <w:bCs/>
                <w:spacing w:val="4"/>
                <w:sz w:val="24"/>
              </w:rPr>
            </w:pPr>
            <w:r>
              <w:rPr>
                <w:b/>
                <w:bCs/>
                <w:spacing w:val="4"/>
                <w:sz w:val="24"/>
              </w:rPr>
              <w:t>表1-</w:t>
            </w:r>
            <w:r>
              <w:rPr>
                <w:rFonts w:hint="eastAsia"/>
                <w:b/>
                <w:bCs/>
                <w:spacing w:val="4"/>
                <w:sz w:val="24"/>
              </w:rPr>
              <w:t>4</w:t>
            </w:r>
            <w:r>
              <w:rPr>
                <w:b/>
                <w:bCs/>
                <w:spacing w:val="4"/>
                <w:sz w:val="24"/>
              </w:rPr>
              <w:t xml:space="preserve"> 与《湖南省“蓝天保卫战”实施方案（2018-2020年）》相符性分析</w:t>
            </w:r>
          </w:p>
          <w:tbl>
            <w:tblPr>
              <w:tblStyle w:val="18"/>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64"/>
              <w:gridCol w:w="3624"/>
              <w:gridCol w:w="3214"/>
              <w:gridCol w:w="75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464" w:type="dxa"/>
                  <w:vAlign w:val="center"/>
                </w:tcPr>
                <w:p>
                  <w:pPr>
                    <w:adjustRightInd w:val="0"/>
                    <w:snapToGrid w:val="0"/>
                    <w:jc w:val="center"/>
                    <w:rPr>
                      <w:bCs/>
                      <w:sz w:val="24"/>
                    </w:rPr>
                  </w:pPr>
                  <w:r>
                    <w:rPr>
                      <w:bCs/>
                      <w:sz w:val="24"/>
                    </w:rPr>
                    <w:t>序号</w:t>
                  </w:r>
                </w:p>
              </w:tc>
              <w:tc>
                <w:tcPr>
                  <w:tcW w:w="3624" w:type="dxa"/>
                  <w:vAlign w:val="center"/>
                </w:tcPr>
                <w:p>
                  <w:pPr>
                    <w:adjustRightInd w:val="0"/>
                    <w:snapToGrid w:val="0"/>
                    <w:jc w:val="center"/>
                    <w:rPr>
                      <w:bCs/>
                      <w:sz w:val="24"/>
                    </w:rPr>
                  </w:pPr>
                  <w:r>
                    <w:rPr>
                      <w:bCs/>
                      <w:sz w:val="24"/>
                    </w:rPr>
                    <w:t>方案要求</w:t>
                  </w:r>
                </w:p>
              </w:tc>
              <w:tc>
                <w:tcPr>
                  <w:tcW w:w="3214" w:type="dxa"/>
                  <w:vAlign w:val="center"/>
                </w:tcPr>
                <w:p>
                  <w:pPr>
                    <w:adjustRightInd w:val="0"/>
                    <w:snapToGrid w:val="0"/>
                    <w:jc w:val="center"/>
                    <w:rPr>
                      <w:bCs/>
                      <w:sz w:val="24"/>
                    </w:rPr>
                  </w:pPr>
                  <w:r>
                    <w:rPr>
                      <w:bCs/>
                      <w:sz w:val="24"/>
                    </w:rPr>
                    <w:t>本项目情况</w:t>
                  </w:r>
                </w:p>
              </w:tc>
              <w:tc>
                <w:tcPr>
                  <w:tcW w:w="751" w:type="dxa"/>
                  <w:vAlign w:val="center"/>
                </w:tcPr>
                <w:p>
                  <w:pPr>
                    <w:adjustRightInd w:val="0"/>
                    <w:snapToGrid w:val="0"/>
                    <w:jc w:val="center"/>
                    <w:rPr>
                      <w:bCs/>
                      <w:sz w:val="24"/>
                    </w:rPr>
                  </w:pPr>
                  <w:r>
                    <w:rPr>
                      <w:bCs/>
                      <w:sz w:val="24"/>
                    </w:rPr>
                    <w:t>是否</w:t>
                  </w:r>
                </w:p>
                <w:p>
                  <w:pPr>
                    <w:adjustRightInd w:val="0"/>
                    <w:snapToGrid w:val="0"/>
                    <w:jc w:val="center"/>
                    <w:rPr>
                      <w:bCs/>
                      <w:sz w:val="24"/>
                    </w:rPr>
                  </w:pPr>
                  <w:r>
                    <w:rPr>
                      <w:bCs/>
                      <w:sz w:val="24"/>
                    </w:rPr>
                    <w:t>符合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464" w:type="dxa"/>
                  <w:vAlign w:val="center"/>
                </w:tcPr>
                <w:p>
                  <w:pPr>
                    <w:adjustRightInd w:val="0"/>
                    <w:snapToGrid w:val="0"/>
                    <w:jc w:val="center"/>
                    <w:rPr>
                      <w:bCs/>
                      <w:sz w:val="24"/>
                    </w:rPr>
                  </w:pPr>
                  <w:r>
                    <w:rPr>
                      <w:bCs/>
                      <w:sz w:val="24"/>
                    </w:rPr>
                    <w:t>1</w:t>
                  </w:r>
                </w:p>
              </w:tc>
              <w:tc>
                <w:tcPr>
                  <w:tcW w:w="3624" w:type="dxa"/>
                  <w:vAlign w:val="center"/>
                </w:tcPr>
                <w:p>
                  <w:pPr>
                    <w:adjustRightInd w:val="0"/>
                    <w:snapToGrid w:val="0"/>
                    <w:jc w:val="center"/>
                    <w:rPr>
                      <w:bCs/>
                      <w:sz w:val="24"/>
                    </w:rPr>
                  </w:pPr>
                  <w:r>
                    <w:rPr>
                      <w:bCs/>
                      <w:sz w:val="24"/>
                    </w:rPr>
                    <w:t>全面推进工业VOCs综合治理。严格环境准入，严禁新建石化、有机化工、包装印刷、工业涂装等高VOCs排放建设项目</w:t>
                  </w:r>
                </w:p>
              </w:tc>
              <w:tc>
                <w:tcPr>
                  <w:tcW w:w="3214" w:type="dxa"/>
                  <w:vAlign w:val="center"/>
                </w:tcPr>
                <w:p>
                  <w:pPr>
                    <w:adjustRightInd w:val="0"/>
                    <w:snapToGrid w:val="0"/>
                    <w:jc w:val="center"/>
                    <w:rPr>
                      <w:bCs/>
                      <w:sz w:val="24"/>
                    </w:rPr>
                  </w:pPr>
                  <w:r>
                    <w:rPr>
                      <w:bCs/>
                      <w:sz w:val="24"/>
                    </w:rPr>
                    <w:t>本项目为光电子器件制造，项目使用低VOCs含量的UV墨水，VOCs产生量不大，在采取对应的环保措施后可实现达标排放。项目不属于高VOCs 排放的工业企业</w:t>
                  </w:r>
                </w:p>
              </w:tc>
              <w:tc>
                <w:tcPr>
                  <w:tcW w:w="751" w:type="dxa"/>
                  <w:vAlign w:val="center"/>
                </w:tcPr>
                <w:p>
                  <w:pPr>
                    <w:adjustRightInd w:val="0"/>
                    <w:snapToGrid w:val="0"/>
                    <w:jc w:val="center"/>
                    <w:rPr>
                      <w:bCs/>
                      <w:sz w:val="24"/>
                    </w:rPr>
                  </w:pPr>
                  <w:r>
                    <w:rPr>
                      <w:bCs/>
                      <w:sz w:val="24"/>
                    </w:rPr>
                    <w:t>符合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1" w:hRule="atLeast"/>
              </w:trPr>
              <w:tc>
                <w:tcPr>
                  <w:tcW w:w="464" w:type="dxa"/>
                  <w:vAlign w:val="center"/>
                </w:tcPr>
                <w:p>
                  <w:pPr>
                    <w:adjustRightInd w:val="0"/>
                    <w:snapToGrid w:val="0"/>
                    <w:jc w:val="center"/>
                    <w:rPr>
                      <w:bCs/>
                      <w:sz w:val="24"/>
                    </w:rPr>
                  </w:pPr>
                  <w:r>
                    <w:rPr>
                      <w:rFonts w:hint="eastAsia"/>
                      <w:bCs/>
                      <w:sz w:val="24"/>
                    </w:rPr>
                    <w:t>2</w:t>
                  </w:r>
                </w:p>
              </w:tc>
              <w:tc>
                <w:tcPr>
                  <w:tcW w:w="3624" w:type="dxa"/>
                  <w:vAlign w:val="center"/>
                </w:tcPr>
                <w:p>
                  <w:pPr>
                    <w:adjustRightInd w:val="0"/>
                    <w:snapToGrid w:val="0"/>
                    <w:jc w:val="center"/>
                    <w:rPr>
                      <w:bCs/>
                      <w:sz w:val="24"/>
                    </w:rPr>
                  </w:pPr>
                  <w:r>
                    <w:rPr>
                      <w:bCs/>
                      <w:sz w:val="24"/>
                    </w:rPr>
                    <w:t>强化末端治理，加快推进有机化工、工业涂装、包装印刷、沥青搅拌等行业企业VOCs治理，确保达标排放</w:t>
                  </w:r>
                </w:p>
              </w:tc>
              <w:tc>
                <w:tcPr>
                  <w:tcW w:w="3214" w:type="dxa"/>
                  <w:vAlign w:val="center"/>
                </w:tcPr>
                <w:p>
                  <w:pPr>
                    <w:adjustRightInd w:val="0"/>
                    <w:snapToGrid w:val="0"/>
                    <w:jc w:val="center"/>
                    <w:rPr>
                      <w:bCs/>
                      <w:sz w:val="24"/>
                    </w:rPr>
                  </w:pPr>
                  <w:r>
                    <w:rPr>
                      <w:bCs/>
                      <w:sz w:val="24"/>
                    </w:rPr>
                    <w:t>项目有机废气经活性炭吸附处理，可确保达标排放</w:t>
                  </w:r>
                </w:p>
              </w:tc>
              <w:tc>
                <w:tcPr>
                  <w:tcW w:w="751" w:type="dxa"/>
                  <w:vAlign w:val="center"/>
                </w:tcPr>
                <w:p>
                  <w:pPr>
                    <w:adjustRightInd w:val="0"/>
                    <w:snapToGrid w:val="0"/>
                    <w:jc w:val="center"/>
                    <w:rPr>
                      <w:bCs/>
                      <w:sz w:val="24"/>
                    </w:rPr>
                  </w:pPr>
                  <w:r>
                    <w:rPr>
                      <w:bCs/>
                      <w:sz w:val="24"/>
                    </w:rPr>
                    <w:t>符合</w:t>
                  </w:r>
                </w:p>
              </w:tc>
            </w:tr>
          </w:tbl>
          <w:p>
            <w:pPr>
              <w:pStyle w:val="9"/>
              <w:adjustRightInd w:val="0"/>
              <w:snapToGrid w:val="0"/>
              <w:spacing w:after="0" w:line="360" w:lineRule="auto"/>
              <w:ind w:left="0" w:leftChars="0" w:firstLine="480" w:firstLineChars="200"/>
              <w:rPr>
                <w:sz w:val="24"/>
              </w:rPr>
            </w:pPr>
            <w:r>
              <w:rPr>
                <w:sz w:val="24"/>
              </w:rPr>
              <w:t>由上表可知，本项目建设与《湖南省“蓝天保卫战”实施方案（2018-2020年）》要求相符。</w:t>
            </w:r>
          </w:p>
          <w:p>
            <w:pPr>
              <w:pStyle w:val="9"/>
              <w:adjustRightInd w:val="0"/>
              <w:snapToGrid w:val="0"/>
              <w:spacing w:after="0" w:line="360" w:lineRule="auto"/>
              <w:ind w:left="0" w:leftChars="0"/>
              <w:rPr>
                <w:b/>
                <w:bCs/>
                <w:spacing w:val="4"/>
                <w:sz w:val="24"/>
              </w:rPr>
            </w:pPr>
            <w:r>
              <w:rPr>
                <w:rFonts w:hint="eastAsia"/>
                <w:b/>
                <w:bCs/>
                <w:spacing w:val="4"/>
                <w:sz w:val="24"/>
              </w:rPr>
              <w:t>4</w:t>
            </w:r>
            <w:r>
              <w:rPr>
                <w:b/>
                <w:bCs/>
                <w:spacing w:val="4"/>
                <w:sz w:val="24"/>
              </w:rPr>
              <w:t>、与《挥发性有机物无组织排放控制标准》（GB37822-2019）的符合性分析</w:t>
            </w:r>
          </w:p>
          <w:p>
            <w:pPr>
              <w:pStyle w:val="9"/>
              <w:adjustRightInd w:val="0"/>
              <w:snapToGrid w:val="0"/>
              <w:spacing w:after="0" w:line="360" w:lineRule="auto"/>
              <w:ind w:left="0" w:leftChars="0" w:firstLine="498" w:firstLineChars="200"/>
              <w:rPr>
                <w:b/>
                <w:bCs/>
                <w:spacing w:val="4"/>
                <w:sz w:val="24"/>
              </w:rPr>
            </w:pPr>
            <w:r>
              <w:rPr>
                <w:b/>
                <w:bCs/>
                <w:spacing w:val="4"/>
                <w:sz w:val="24"/>
              </w:rPr>
              <w:t>表1-</w:t>
            </w:r>
            <w:r>
              <w:rPr>
                <w:rFonts w:hint="eastAsia"/>
                <w:b/>
                <w:bCs/>
                <w:spacing w:val="4"/>
                <w:sz w:val="24"/>
              </w:rPr>
              <w:t>5</w:t>
            </w:r>
            <w:r>
              <w:rPr>
                <w:b/>
                <w:bCs/>
                <w:spacing w:val="4"/>
                <w:sz w:val="24"/>
              </w:rPr>
              <w:t xml:space="preserve"> 与《挥发性有机物无组织排放控制标准》（GB37822-2019）</w:t>
            </w:r>
          </w:p>
          <w:p>
            <w:pPr>
              <w:pStyle w:val="9"/>
              <w:adjustRightInd w:val="0"/>
              <w:snapToGrid w:val="0"/>
              <w:spacing w:after="0" w:line="360" w:lineRule="auto"/>
              <w:ind w:left="0" w:leftChars="0" w:firstLine="498" w:firstLineChars="200"/>
              <w:jc w:val="center"/>
              <w:rPr>
                <w:b/>
                <w:bCs/>
                <w:spacing w:val="4"/>
                <w:sz w:val="24"/>
              </w:rPr>
            </w:pPr>
            <w:r>
              <w:rPr>
                <w:b/>
                <w:bCs/>
                <w:spacing w:val="4"/>
                <w:sz w:val="24"/>
              </w:rPr>
              <w:t>相符性分析</w:t>
            </w:r>
          </w:p>
          <w:tbl>
            <w:tblPr>
              <w:tblStyle w:val="18"/>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757"/>
              <w:gridCol w:w="3422"/>
              <w:gridCol w:w="2177"/>
              <w:gridCol w:w="75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757" w:type="dxa"/>
                  <w:vAlign w:val="center"/>
                </w:tcPr>
                <w:p>
                  <w:pPr>
                    <w:adjustRightInd w:val="0"/>
                    <w:snapToGrid w:val="0"/>
                    <w:jc w:val="center"/>
                    <w:rPr>
                      <w:bCs/>
                      <w:sz w:val="24"/>
                    </w:rPr>
                  </w:pPr>
                  <w:r>
                    <w:rPr>
                      <w:bCs/>
                      <w:sz w:val="24"/>
                    </w:rPr>
                    <w:t>基本原则</w:t>
                  </w:r>
                </w:p>
              </w:tc>
              <w:tc>
                <w:tcPr>
                  <w:tcW w:w="3422" w:type="dxa"/>
                  <w:vAlign w:val="center"/>
                </w:tcPr>
                <w:p>
                  <w:pPr>
                    <w:adjustRightInd w:val="0"/>
                    <w:snapToGrid w:val="0"/>
                    <w:jc w:val="center"/>
                    <w:rPr>
                      <w:bCs/>
                      <w:sz w:val="24"/>
                    </w:rPr>
                  </w:pPr>
                  <w:r>
                    <w:rPr>
                      <w:bCs/>
                      <w:sz w:val="24"/>
                    </w:rPr>
                    <w:t>（GB37822-2019）具体规定</w:t>
                  </w:r>
                </w:p>
              </w:tc>
              <w:tc>
                <w:tcPr>
                  <w:tcW w:w="2177" w:type="dxa"/>
                  <w:vAlign w:val="center"/>
                </w:tcPr>
                <w:p>
                  <w:pPr>
                    <w:adjustRightInd w:val="0"/>
                    <w:snapToGrid w:val="0"/>
                    <w:jc w:val="center"/>
                    <w:rPr>
                      <w:bCs/>
                      <w:sz w:val="24"/>
                    </w:rPr>
                  </w:pPr>
                  <w:r>
                    <w:rPr>
                      <w:bCs/>
                      <w:sz w:val="24"/>
                    </w:rPr>
                    <w:t>本项目情况</w:t>
                  </w:r>
                </w:p>
              </w:tc>
              <w:tc>
                <w:tcPr>
                  <w:tcW w:w="757" w:type="dxa"/>
                  <w:vAlign w:val="center"/>
                </w:tcPr>
                <w:p>
                  <w:pPr>
                    <w:adjustRightInd w:val="0"/>
                    <w:snapToGrid w:val="0"/>
                    <w:jc w:val="center"/>
                    <w:rPr>
                      <w:bCs/>
                      <w:sz w:val="24"/>
                    </w:rPr>
                  </w:pPr>
                  <w:r>
                    <w:rPr>
                      <w:bCs/>
                      <w:sz w:val="24"/>
                    </w:rPr>
                    <w:t>是否</w:t>
                  </w:r>
                </w:p>
                <w:p>
                  <w:pPr>
                    <w:adjustRightInd w:val="0"/>
                    <w:snapToGrid w:val="0"/>
                    <w:jc w:val="center"/>
                    <w:rPr>
                      <w:bCs/>
                      <w:sz w:val="24"/>
                    </w:rPr>
                  </w:pPr>
                  <w:r>
                    <w:rPr>
                      <w:bCs/>
                      <w:sz w:val="24"/>
                    </w:rPr>
                    <w:t>符合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757" w:type="dxa"/>
                  <w:vAlign w:val="center"/>
                </w:tcPr>
                <w:p>
                  <w:pPr>
                    <w:adjustRightInd w:val="0"/>
                    <w:snapToGrid w:val="0"/>
                    <w:jc w:val="center"/>
                    <w:rPr>
                      <w:bCs/>
                      <w:sz w:val="24"/>
                    </w:rPr>
                  </w:pPr>
                  <w:r>
                    <w:rPr>
                      <w:bCs/>
                      <w:sz w:val="24"/>
                    </w:rPr>
                    <w:t>VOCs物料储存无组织排放控制要求</w:t>
                  </w:r>
                </w:p>
              </w:tc>
              <w:tc>
                <w:tcPr>
                  <w:tcW w:w="3422" w:type="dxa"/>
                  <w:vAlign w:val="center"/>
                </w:tcPr>
                <w:p>
                  <w:pPr>
                    <w:adjustRightInd w:val="0"/>
                    <w:snapToGrid w:val="0"/>
                    <w:jc w:val="center"/>
                    <w:rPr>
                      <w:bCs/>
                      <w:sz w:val="24"/>
                    </w:rPr>
                  </w:pPr>
                  <w:r>
                    <w:rPr>
                      <w:bCs/>
                      <w:sz w:val="24"/>
                    </w:rPr>
                    <w:t>VOCs 物料应储存于密闭的容器、包装袋、储罐、储库、料仓中</w:t>
                  </w:r>
                </w:p>
              </w:tc>
              <w:tc>
                <w:tcPr>
                  <w:tcW w:w="2177" w:type="dxa"/>
                  <w:vAlign w:val="center"/>
                </w:tcPr>
                <w:p>
                  <w:pPr>
                    <w:adjustRightInd w:val="0"/>
                    <w:snapToGrid w:val="0"/>
                    <w:jc w:val="center"/>
                    <w:rPr>
                      <w:bCs/>
                      <w:sz w:val="24"/>
                    </w:rPr>
                  </w:pPr>
                  <w:r>
                    <w:rPr>
                      <w:bCs/>
                      <w:sz w:val="24"/>
                    </w:rPr>
                    <w:t>本项目</w:t>
                  </w:r>
                  <w:r>
                    <w:rPr>
                      <w:rStyle w:val="22"/>
                      <w:rFonts w:hint="eastAsia"/>
                      <w:kern w:val="0"/>
                      <w:sz w:val="24"/>
                    </w:rPr>
                    <w:t>板材等物料均储存于密闭的储库内。</w:t>
                  </w:r>
                </w:p>
              </w:tc>
              <w:tc>
                <w:tcPr>
                  <w:tcW w:w="757" w:type="dxa"/>
                  <w:vAlign w:val="center"/>
                </w:tcPr>
                <w:p>
                  <w:pPr>
                    <w:adjustRightInd w:val="0"/>
                    <w:snapToGrid w:val="0"/>
                    <w:jc w:val="center"/>
                    <w:rPr>
                      <w:bCs/>
                      <w:sz w:val="24"/>
                    </w:rPr>
                  </w:pPr>
                  <w:r>
                    <w:rPr>
                      <w:bCs/>
                      <w:sz w:val="24"/>
                    </w:rPr>
                    <w:t>符合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757" w:type="dxa"/>
                  <w:vAlign w:val="center"/>
                </w:tcPr>
                <w:p>
                  <w:pPr>
                    <w:adjustRightInd w:val="0"/>
                    <w:snapToGrid w:val="0"/>
                    <w:jc w:val="center"/>
                    <w:rPr>
                      <w:bCs/>
                      <w:sz w:val="24"/>
                    </w:rPr>
                  </w:pPr>
                  <w:r>
                    <w:rPr>
                      <w:bCs/>
                      <w:sz w:val="24"/>
                    </w:rPr>
                    <w:t>VOCs物料转移和输送无组织排放控制要求</w:t>
                  </w:r>
                </w:p>
              </w:tc>
              <w:tc>
                <w:tcPr>
                  <w:tcW w:w="3422" w:type="dxa"/>
                  <w:vAlign w:val="center"/>
                </w:tcPr>
                <w:p>
                  <w:pPr>
                    <w:adjustRightInd w:val="0"/>
                    <w:snapToGrid w:val="0"/>
                    <w:jc w:val="center"/>
                    <w:rPr>
                      <w:bCs/>
                      <w:sz w:val="24"/>
                    </w:rPr>
                  </w:pPr>
                  <w:r>
                    <w:rPr>
                      <w:bCs/>
                      <w:sz w:val="24"/>
                    </w:rPr>
                    <w:t>粉状、粒状VOCs物料应采用气力输送设备、管状带式输送机、螺旋输送机等密闭输送方式，或者采用密闭的包装袋、容器或罐车进行物料转移</w:t>
                  </w:r>
                </w:p>
              </w:tc>
              <w:tc>
                <w:tcPr>
                  <w:tcW w:w="2177" w:type="dxa"/>
                  <w:vAlign w:val="center"/>
                </w:tcPr>
                <w:p>
                  <w:pPr>
                    <w:adjustRightInd w:val="0"/>
                    <w:snapToGrid w:val="0"/>
                    <w:jc w:val="center"/>
                    <w:rPr>
                      <w:bCs/>
                      <w:sz w:val="24"/>
                    </w:rPr>
                  </w:pPr>
                  <w:r>
                    <w:rPr>
                      <w:bCs/>
                      <w:sz w:val="24"/>
                    </w:rPr>
                    <w:t>本项目无粉状、粒装VOCs物料</w:t>
                  </w:r>
                </w:p>
              </w:tc>
              <w:tc>
                <w:tcPr>
                  <w:tcW w:w="757" w:type="dxa"/>
                  <w:vAlign w:val="center"/>
                </w:tcPr>
                <w:p>
                  <w:pPr>
                    <w:adjustRightInd w:val="0"/>
                    <w:snapToGrid w:val="0"/>
                    <w:jc w:val="center"/>
                    <w:rPr>
                      <w:bCs/>
                      <w:sz w:val="24"/>
                    </w:rPr>
                  </w:pPr>
                  <w:r>
                    <w:rPr>
                      <w:bCs/>
                      <w:sz w:val="24"/>
                    </w:rPr>
                    <w:t>符合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757" w:type="dxa"/>
                  <w:vAlign w:val="center"/>
                </w:tcPr>
                <w:p>
                  <w:pPr>
                    <w:adjustRightInd w:val="0"/>
                    <w:snapToGrid w:val="0"/>
                    <w:jc w:val="center"/>
                    <w:rPr>
                      <w:bCs/>
                      <w:sz w:val="24"/>
                    </w:rPr>
                  </w:pPr>
                  <w:r>
                    <w:rPr>
                      <w:bCs/>
                      <w:sz w:val="24"/>
                    </w:rPr>
                    <w:t>敞开液面VOCs无组织排放控制要求</w:t>
                  </w:r>
                </w:p>
              </w:tc>
              <w:tc>
                <w:tcPr>
                  <w:tcW w:w="5599" w:type="dxa"/>
                  <w:gridSpan w:val="2"/>
                  <w:vAlign w:val="center"/>
                </w:tcPr>
                <w:p>
                  <w:pPr>
                    <w:adjustRightInd w:val="0"/>
                    <w:snapToGrid w:val="0"/>
                    <w:jc w:val="center"/>
                    <w:rPr>
                      <w:bCs/>
                      <w:sz w:val="24"/>
                    </w:rPr>
                  </w:pPr>
                  <w:r>
                    <w:rPr>
                      <w:bCs/>
                      <w:sz w:val="24"/>
                    </w:rPr>
                    <w:t>本项目无含VOCs 废水排放</w:t>
                  </w:r>
                </w:p>
              </w:tc>
              <w:tc>
                <w:tcPr>
                  <w:tcW w:w="757" w:type="dxa"/>
                  <w:vAlign w:val="center"/>
                </w:tcPr>
                <w:p>
                  <w:pPr>
                    <w:adjustRightInd w:val="0"/>
                    <w:snapToGrid w:val="0"/>
                    <w:jc w:val="center"/>
                    <w:rPr>
                      <w:bCs/>
                      <w:sz w:val="24"/>
                    </w:rPr>
                  </w:pPr>
                  <w:r>
                    <w:rPr>
                      <w:bCs/>
                      <w:sz w:val="24"/>
                    </w:rPr>
                    <w:t>符合</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6" w:hRule="atLeast"/>
              </w:trPr>
              <w:tc>
                <w:tcPr>
                  <w:tcW w:w="1757" w:type="dxa"/>
                  <w:vAlign w:val="center"/>
                </w:tcPr>
                <w:p>
                  <w:pPr>
                    <w:adjustRightInd w:val="0"/>
                    <w:snapToGrid w:val="0"/>
                    <w:jc w:val="center"/>
                    <w:rPr>
                      <w:bCs/>
                      <w:sz w:val="24"/>
                    </w:rPr>
                  </w:pPr>
                  <w:r>
                    <w:rPr>
                      <w:bCs/>
                      <w:sz w:val="24"/>
                    </w:rPr>
                    <w:t>VOCs无组织排放废气收集处理系统要求</w:t>
                  </w:r>
                </w:p>
              </w:tc>
              <w:tc>
                <w:tcPr>
                  <w:tcW w:w="3422" w:type="dxa"/>
                  <w:vAlign w:val="center"/>
                </w:tcPr>
                <w:p>
                  <w:pPr>
                    <w:adjustRightInd w:val="0"/>
                    <w:snapToGrid w:val="0"/>
                    <w:jc w:val="center"/>
                    <w:rPr>
                      <w:bCs/>
                      <w:sz w:val="24"/>
                    </w:rPr>
                  </w:pPr>
                  <w:r>
                    <w:rPr>
                      <w:bCs/>
                      <w:sz w:val="24"/>
                    </w:rPr>
                    <w:t>VOCs废气收集处理系统污染物排放应符合GB16297或相关行业排放标准的规定。收集的废气中NMHC初始排放速率≥3kg/h时，应配置VOCs 处理设施，处理效率不应低于 80%；对于重点地区，收集的废气中NMHC初始排放速率≥2kg/h时，应配置VOCs 处理设施，处理效率不应低于 80%；采用的原辅材料符合国家有关低VOCs含量产品规定的除外</w:t>
                  </w:r>
                </w:p>
              </w:tc>
              <w:tc>
                <w:tcPr>
                  <w:tcW w:w="2177" w:type="dxa"/>
                  <w:vAlign w:val="center"/>
                </w:tcPr>
                <w:p>
                  <w:pPr>
                    <w:adjustRightInd w:val="0"/>
                    <w:snapToGrid w:val="0"/>
                    <w:jc w:val="center"/>
                    <w:rPr>
                      <w:bCs/>
                      <w:sz w:val="24"/>
                    </w:rPr>
                  </w:pPr>
                  <w:r>
                    <w:rPr>
                      <w:bCs/>
                      <w:sz w:val="24"/>
                    </w:rPr>
                    <w:t>项目使用几乎不含VOCs的UV墨水，VOCs产生量不大，有机废气经活性炭吸附处理，可确保达标排放</w:t>
                  </w:r>
                </w:p>
              </w:tc>
              <w:tc>
                <w:tcPr>
                  <w:tcW w:w="757" w:type="dxa"/>
                  <w:vAlign w:val="center"/>
                </w:tcPr>
                <w:p>
                  <w:pPr>
                    <w:adjustRightInd w:val="0"/>
                    <w:snapToGrid w:val="0"/>
                    <w:jc w:val="center"/>
                    <w:rPr>
                      <w:bCs/>
                      <w:sz w:val="24"/>
                    </w:rPr>
                  </w:pPr>
                  <w:r>
                    <w:rPr>
                      <w:bCs/>
                      <w:sz w:val="24"/>
                    </w:rPr>
                    <w:t>符合</w:t>
                  </w:r>
                </w:p>
              </w:tc>
            </w:tr>
          </w:tbl>
          <w:p>
            <w:pPr>
              <w:pStyle w:val="9"/>
              <w:adjustRightInd w:val="0"/>
              <w:snapToGrid w:val="0"/>
              <w:spacing w:after="0" w:line="360" w:lineRule="auto"/>
              <w:ind w:left="0" w:leftChars="0" w:firstLine="480" w:firstLineChars="200"/>
              <w:rPr>
                <w:sz w:val="24"/>
              </w:rPr>
            </w:pPr>
            <w:r>
              <w:rPr>
                <w:sz w:val="24"/>
              </w:rPr>
              <w:t>由上表可知，本项目建设与《挥发性有机物无组织排放控制标准》（GB37822-2019）要求相符。</w:t>
            </w:r>
          </w:p>
          <w:p>
            <w:pPr>
              <w:spacing w:line="360" w:lineRule="auto"/>
              <w:ind w:firstLine="480" w:firstLineChars="200"/>
              <w:rPr>
                <w:color w:val="000000"/>
                <w:sz w:val="24"/>
              </w:rPr>
            </w:pPr>
          </w:p>
        </w:tc>
      </w:tr>
    </w:tbl>
    <w:p>
      <w:pPr>
        <w:spacing w:line="360" w:lineRule="auto"/>
        <w:outlineLvl w:val="0"/>
        <w:rPr>
          <w:rFonts w:eastAsia="黑体"/>
          <w:sz w:val="30"/>
        </w:rPr>
        <w:sectPr>
          <w:footerReference r:id="rId5" w:type="default"/>
          <w:pgSz w:w="11906" w:h="16838"/>
          <w:pgMar w:top="1701" w:right="1531" w:bottom="1701" w:left="1531" w:header="851" w:footer="1077" w:gutter="0"/>
          <w:pgNumType w:start="1"/>
          <w:cols w:space="720" w:num="1"/>
          <w:rtlGutter w:val="1"/>
          <w:docGrid w:linePitch="312" w:charSpace="0"/>
        </w:sectPr>
      </w:pPr>
    </w:p>
    <w:p>
      <w:pPr>
        <w:pStyle w:val="14"/>
        <w:jc w:val="center"/>
        <w:outlineLvl w:val="0"/>
        <w:rPr>
          <w:rFonts w:ascii="黑体" w:hAnsi="黑体" w:eastAsia="黑体"/>
          <w:snapToGrid w:val="0"/>
          <w:sz w:val="30"/>
          <w:szCs w:val="30"/>
        </w:rPr>
      </w:pPr>
      <w:r>
        <w:rPr>
          <w:rFonts w:hint="eastAsia" w:ascii="黑体" w:hAnsi="黑体" w:eastAsia="黑体"/>
          <w:snapToGrid w:val="0"/>
          <w:sz w:val="30"/>
          <w:szCs w:val="30"/>
        </w:rPr>
        <w:t>二、建设项目工程分析</w:t>
      </w: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23"/>
        <w:gridCol w:w="81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92" w:hRule="atLeast"/>
          <w:jc w:val="center"/>
        </w:trPr>
        <w:tc>
          <w:tcPr>
            <w:tcW w:w="823" w:type="dxa"/>
            <w:vAlign w:val="center"/>
          </w:tcPr>
          <w:p>
            <w:pPr>
              <w:pStyle w:val="14"/>
              <w:adjustRightInd w:val="0"/>
              <w:snapToGrid w:val="0"/>
              <w:spacing w:before="0" w:beforeAutospacing="0" w:after="0" w:afterAutospacing="0"/>
              <w:jc w:val="center"/>
              <w:rPr>
                <w:rFonts w:ascii="Times New Roman" w:hAnsi="Times New Roman"/>
                <w:szCs w:val="24"/>
              </w:rPr>
            </w:pPr>
            <w:r>
              <w:rPr>
                <w:rFonts w:ascii="Times New Roman" w:hAnsi="Times New Roman"/>
                <w:szCs w:val="24"/>
              </w:rPr>
              <w:t>建设内容</w:t>
            </w:r>
          </w:p>
        </w:tc>
        <w:tc>
          <w:tcPr>
            <w:tcW w:w="8161" w:type="dxa"/>
          </w:tcPr>
          <w:p>
            <w:pPr>
              <w:spacing w:line="360" w:lineRule="auto"/>
              <w:ind w:firstLine="482" w:firstLineChars="200"/>
              <w:rPr>
                <w:b/>
                <w:bCs/>
                <w:sz w:val="24"/>
              </w:rPr>
            </w:pPr>
            <w:r>
              <w:rPr>
                <w:rFonts w:hint="eastAsia"/>
                <w:b/>
                <w:bCs/>
                <w:sz w:val="24"/>
              </w:rPr>
              <w:t>1、</w:t>
            </w:r>
            <w:r>
              <w:rPr>
                <w:b/>
                <w:bCs/>
                <w:sz w:val="24"/>
              </w:rPr>
              <w:t>项目建设内容</w:t>
            </w:r>
          </w:p>
          <w:p>
            <w:pPr>
              <w:spacing w:line="360" w:lineRule="auto"/>
              <w:ind w:firstLine="480" w:firstLineChars="200"/>
              <w:rPr>
                <w:sz w:val="24"/>
              </w:rPr>
            </w:pPr>
            <w:r>
              <w:rPr>
                <w:sz w:val="24"/>
              </w:rPr>
              <w:t>本项目总占地面积为45295.7m</w:t>
            </w:r>
            <w:r>
              <w:rPr>
                <w:sz w:val="24"/>
                <w:vertAlign w:val="superscript"/>
              </w:rPr>
              <w:t>2</w:t>
            </w:r>
            <w:r>
              <w:rPr>
                <w:sz w:val="24"/>
              </w:rPr>
              <w:t>，总建筑面积为66799.3m</w:t>
            </w:r>
            <w:r>
              <w:rPr>
                <w:sz w:val="24"/>
                <w:vertAlign w:val="superscript"/>
              </w:rPr>
              <w:t>2</w:t>
            </w:r>
            <w:r>
              <w:rPr>
                <w:sz w:val="24"/>
              </w:rPr>
              <w:t>，主要建设内容为1栋研发楼、1栋食堂及附属楼以及</w:t>
            </w:r>
            <w:r>
              <w:rPr>
                <w:rFonts w:hint="eastAsia"/>
                <w:sz w:val="24"/>
              </w:rPr>
              <w:t>1</w:t>
            </w:r>
            <w:r>
              <w:rPr>
                <w:sz w:val="24"/>
              </w:rPr>
              <w:t>栋标准化厂房。项目由主体工程、辅助工程、环保工程、公用工程和储运工程组成，具体情况见表1-1。</w:t>
            </w:r>
          </w:p>
          <w:p>
            <w:pPr>
              <w:spacing w:line="360" w:lineRule="auto"/>
              <w:jc w:val="center"/>
              <w:rPr>
                <w:sz w:val="24"/>
              </w:rPr>
            </w:pPr>
            <w:r>
              <w:rPr>
                <w:b/>
                <w:sz w:val="24"/>
              </w:rPr>
              <w:t xml:space="preserve">表2-1    </w:t>
            </w:r>
            <w:r>
              <w:rPr>
                <w:b/>
                <w:kern w:val="0"/>
                <w:sz w:val="24"/>
              </w:rPr>
              <w:t xml:space="preserve"> 本工程组成内容一览表</w:t>
            </w:r>
          </w:p>
          <w:tbl>
            <w:tblPr>
              <w:tblStyle w:val="18"/>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394"/>
              <w:gridCol w:w="931"/>
              <w:gridCol w:w="1105"/>
              <w:gridCol w:w="4732"/>
              <w:gridCol w:w="71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1" w:hRule="atLeast"/>
                <w:jc w:val="center"/>
              </w:trPr>
              <w:tc>
                <w:tcPr>
                  <w:tcW w:w="394" w:type="dxa"/>
                  <w:vAlign w:val="center"/>
                </w:tcPr>
                <w:p>
                  <w:pPr>
                    <w:jc w:val="center"/>
                    <w:rPr>
                      <w:sz w:val="24"/>
                    </w:rPr>
                  </w:pPr>
                  <w:r>
                    <w:rPr>
                      <w:sz w:val="24"/>
                    </w:rPr>
                    <w:t>序号</w:t>
                  </w:r>
                </w:p>
              </w:tc>
              <w:tc>
                <w:tcPr>
                  <w:tcW w:w="931" w:type="dxa"/>
                  <w:vAlign w:val="center"/>
                </w:tcPr>
                <w:p>
                  <w:pPr>
                    <w:jc w:val="center"/>
                    <w:rPr>
                      <w:sz w:val="24"/>
                    </w:rPr>
                  </w:pPr>
                  <w:r>
                    <w:rPr>
                      <w:sz w:val="24"/>
                    </w:rPr>
                    <w:t>工程类别</w:t>
                  </w:r>
                </w:p>
              </w:tc>
              <w:tc>
                <w:tcPr>
                  <w:tcW w:w="5837" w:type="dxa"/>
                  <w:gridSpan w:val="2"/>
                  <w:tcMar>
                    <w:top w:w="0" w:type="dxa"/>
                    <w:left w:w="80" w:type="dxa"/>
                    <w:bottom w:w="0" w:type="dxa"/>
                    <w:right w:w="0" w:type="dxa"/>
                  </w:tcMar>
                  <w:vAlign w:val="center"/>
                </w:tcPr>
                <w:p>
                  <w:pPr>
                    <w:jc w:val="center"/>
                    <w:rPr>
                      <w:sz w:val="24"/>
                    </w:rPr>
                  </w:pPr>
                  <w:r>
                    <w:rPr>
                      <w:sz w:val="24"/>
                    </w:rPr>
                    <w:t>主要建设内容及规模</w:t>
                  </w:r>
                </w:p>
              </w:tc>
              <w:tc>
                <w:tcPr>
                  <w:tcW w:w="716" w:type="dxa"/>
                  <w:tcMar>
                    <w:top w:w="0" w:type="dxa"/>
                    <w:left w:w="80" w:type="dxa"/>
                    <w:bottom w:w="0" w:type="dxa"/>
                    <w:right w:w="0" w:type="dxa"/>
                  </w:tcMar>
                  <w:vAlign w:val="center"/>
                </w:tcPr>
                <w:p>
                  <w:pPr>
                    <w:jc w:val="center"/>
                    <w:rPr>
                      <w:sz w:val="24"/>
                    </w:rPr>
                  </w:pPr>
                  <w:r>
                    <w:rPr>
                      <w:sz w:val="24"/>
                    </w:rPr>
                    <w:t>备注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02" w:hRule="atLeast"/>
                <w:jc w:val="center"/>
              </w:trPr>
              <w:tc>
                <w:tcPr>
                  <w:tcW w:w="394" w:type="dxa"/>
                  <w:vMerge w:val="restart"/>
                  <w:vAlign w:val="center"/>
                </w:tcPr>
                <w:p>
                  <w:pPr>
                    <w:jc w:val="center"/>
                    <w:rPr>
                      <w:sz w:val="24"/>
                    </w:rPr>
                  </w:pPr>
                  <w:r>
                    <w:rPr>
                      <w:sz w:val="24"/>
                    </w:rPr>
                    <w:t>1</w:t>
                  </w:r>
                </w:p>
              </w:tc>
              <w:tc>
                <w:tcPr>
                  <w:tcW w:w="931" w:type="dxa"/>
                  <w:vMerge w:val="restart"/>
                  <w:vAlign w:val="center"/>
                </w:tcPr>
                <w:p>
                  <w:pPr>
                    <w:jc w:val="center"/>
                    <w:rPr>
                      <w:sz w:val="24"/>
                    </w:rPr>
                  </w:pPr>
                  <w:r>
                    <w:rPr>
                      <w:sz w:val="24"/>
                    </w:rPr>
                    <w:t>主体工程</w:t>
                  </w:r>
                </w:p>
              </w:tc>
              <w:tc>
                <w:tcPr>
                  <w:tcW w:w="5837" w:type="dxa"/>
                  <w:gridSpan w:val="2"/>
                  <w:tcMar>
                    <w:top w:w="0" w:type="dxa"/>
                    <w:left w:w="80" w:type="dxa"/>
                    <w:bottom w:w="0" w:type="dxa"/>
                    <w:right w:w="0" w:type="dxa"/>
                  </w:tcMar>
                  <w:vAlign w:val="center"/>
                </w:tcPr>
                <w:p>
                  <w:pPr>
                    <w:jc w:val="center"/>
                    <w:rPr>
                      <w:sz w:val="24"/>
                      <w:highlight w:val="none"/>
                    </w:rPr>
                  </w:pPr>
                  <w:r>
                    <w:rPr>
                      <w:sz w:val="24"/>
                      <w:highlight w:val="none"/>
                    </w:rPr>
                    <w:t>3#标准化厂房</w:t>
                  </w:r>
                  <w:r>
                    <w:rPr>
                      <w:rFonts w:hint="eastAsia"/>
                      <w:sz w:val="24"/>
                      <w:highlight w:val="none"/>
                    </w:rPr>
                    <w:t>北部厂房，主要用于激光切割、UV打印、激光打点、贴合、组装、打胶、检测试验以及包装及原辅材料的贮存；</w:t>
                  </w:r>
                  <w:r>
                    <w:rPr>
                      <w:sz w:val="24"/>
                      <w:highlight w:val="none"/>
                    </w:rPr>
                    <w:t>3#标准化厂房</w:t>
                  </w:r>
                  <w:r>
                    <w:rPr>
                      <w:rFonts w:hint="eastAsia"/>
                      <w:sz w:val="24"/>
                      <w:highlight w:val="none"/>
                    </w:rPr>
                    <w:t>南部厂房为备用厂房。</w:t>
                  </w:r>
                </w:p>
              </w:tc>
              <w:tc>
                <w:tcPr>
                  <w:tcW w:w="716" w:type="dxa"/>
                  <w:tcMar>
                    <w:top w:w="0" w:type="dxa"/>
                    <w:left w:w="80" w:type="dxa"/>
                    <w:bottom w:w="0" w:type="dxa"/>
                    <w:right w:w="0" w:type="dxa"/>
                  </w:tcMar>
                  <w:vAlign w:val="center"/>
                </w:tcPr>
                <w:p>
                  <w:pPr>
                    <w:jc w:val="center"/>
                    <w:rPr>
                      <w:sz w:val="24"/>
                      <w:highlight w:val="none"/>
                    </w:rPr>
                  </w:pPr>
                  <w:r>
                    <w:rPr>
                      <w:rFonts w:hint="eastAsia"/>
                      <w:sz w:val="24"/>
                      <w:highlight w:val="none"/>
                    </w:rPr>
                    <w:t>为南北两部分连体建筑</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2" w:hRule="atLeast"/>
                <w:jc w:val="center"/>
              </w:trPr>
              <w:tc>
                <w:tcPr>
                  <w:tcW w:w="394" w:type="dxa"/>
                  <w:vMerge w:val="restart"/>
                  <w:vAlign w:val="center"/>
                </w:tcPr>
                <w:p>
                  <w:pPr>
                    <w:jc w:val="center"/>
                    <w:rPr>
                      <w:sz w:val="24"/>
                    </w:rPr>
                  </w:pPr>
                  <w:r>
                    <w:rPr>
                      <w:sz w:val="24"/>
                    </w:rPr>
                    <w:t>2</w:t>
                  </w:r>
                </w:p>
              </w:tc>
              <w:tc>
                <w:tcPr>
                  <w:tcW w:w="931" w:type="dxa"/>
                  <w:vMerge w:val="restart"/>
                  <w:vAlign w:val="center"/>
                </w:tcPr>
                <w:p>
                  <w:pPr>
                    <w:jc w:val="center"/>
                    <w:rPr>
                      <w:sz w:val="24"/>
                    </w:rPr>
                  </w:pPr>
                  <w:r>
                    <w:rPr>
                      <w:sz w:val="24"/>
                    </w:rPr>
                    <w:t>辅助工程</w:t>
                  </w:r>
                </w:p>
              </w:tc>
              <w:tc>
                <w:tcPr>
                  <w:tcW w:w="5837" w:type="dxa"/>
                  <w:gridSpan w:val="2"/>
                  <w:tcMar>
                    <w:top w:w="0" w:type="dxa"/>
                    <w:left w:w="80" w:type="dxa"/>
                    <w:bottom w:w="0" w:type="dxa"/>
                    <w:right w:w="0" w:type="dxa"/>
                  </w:tcMar>
                  <w:vAlign w:val="center"/>
                </w:tcPr>
                <w:p>
                  <w:pPr>
                    <w:jc w:val="center"/>
                    <w:rPr>
                      <w:sz w:val="24"/>
                    </w:rPr>
                  </w:pPr>
                  <w:r>
                    <w:rPr>
                      <w:sz w:val="24"/>
                    </w:rPr>
                    <w:t>研发楼，面积13047.86m</w:t>
                  </w:r>
                  <w:r>
                    <w:rPr>
                      <w:sz w:val="24"/>
                      <w:vertAlign w:val="superscript"/>
                    </w:rPr>
                    <w:t>2</w:t>
                  </w:r>
                  <w:r>
                    <w:rPr>
                      <w:sz w:val="24"/>
                    </w:rPr>
                    <w:t>，研发楼中含行政办公面积4080m</w:t>
                  </w:r>
                  <w:r>
                    <w:rPr>
                      <w:sz w:val="24"/>
                      <w:vertAlign w:val="superscript"/>
                    </w:rPr>
                    <w:t>2</w:t>
                  </w:r>
                  <w:r>
                    <w:rPr>
                      <w:sz w:val="24"/>
                    </w:rPr>
                    <w:t>、产品展厅等</w:t>
                  </w:r>
                </w:p>
              </w:tc>
              <w:tc>
                <w:tcPr>
                  <w:tcW w:w="716" w:type="dxa"/>
                  <w:tcMar>
                    <w:top w:w="0" w:type="dxa"/>
                    <w:left w:w="80" w:type="dxa"/>
                    <w:bottom w:w="0" w:type="dxa"/>
                    <w:right w:w="0" w:type="dxa"/>
                  </w:tcMar>
                  <w:vAlign w:val="center"/>
                </w:tcPr>
                <w:p>
                  <w:pPr>
                    <w:jc w:val="center"/>
                    <w:rPr>
                      <w:sz w:val="24"/>
                    </w:rPr>
                  </w:pPr>
                  <w:r>
                    <w:rPr>
                      <w:sz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1" w:hRule="atLeast"/>
                <w:jc w:val="center"/>
              </w:trPr>
              <w:tc>
                <w:tcPr>
                  <w:tcW w:w="394" w:type="dxa"/>
                  <w:vMerge w:val="continue"/>
                  <w:vAlign w:val="center"/>
                </w:tcPr>
                <w:p>
                  <w:pPr>
                    <w:jc w:val="center"/>
                    <w:rPr>
                      <w:sz w:val="24"/>
                    </w:rPr>
                  </w:pPr>
                </w:p>
              </w:tc>
              <w:tc>
                <w:tcPr>
                  <w:tcW w:w="931" w:type="dxa"/>
                  <w:vMerge w:val="continue"/>
                  <w:vAlign w:val="center"/>
                </w:tcPr>
                <w:p>
                  <w:pPr>
                    <w:jc w:val="center"/>
                    <w:rPr>
                      <w:sz w:val="24"/>
                    </w:rPr>
                  </w:pPr>
                </w:p>
              </w:tc>
              <w:tc>
                <w:tcPr>
                  <w:tcW w:w="5837" w:type="dxa"/>
                  <w:gridSpan w:val="2"/>
                  <w:tcMar>
                    <w:top w:w="0" w:type="dxa"/>
                    <w:left w:w="80" w:type="dxa"/>
                    <w:bottom w:w="0" w:type="dxa"/>
                    <w:right w:w="0" w:type="dxa"/>
                  </w:tcMar>
                  <w:vAlign w:val="center"/>
                </w:tcPr>
                <w:p>
                  <w:pPr>
                    <w:jc w:val="center"/>
                    <w:rPr>
                      <w:sz w:val="24"/>
                    </w:rPr>
                  </w:pPr>
                  <w:r>
                    <w:rPr>
                      <w:sz w:val="24"/>
                    </w:rPr>
                    <w:t>食堂及附属楼，建筑面积4539.477m</w:t>
                  </w:r>
                  <w:r>
                    <w:rPr>
                      <w:sz w:val="24"/>
                      <w:vertAlign w:val="superscript"/>
                    </w:rPr>
                    <w:t>2</w:t>
                  </w:r>
                  <w:r>
                    <w:rPr>
                      <w:sz w:val="24"/>
                    </w:rPr>
                    <w:t>，一层为食堂和餐厅，二-六层为休息室</w:t>
                  </w:r>
                </w:p>
              </w:tc>
              <w:tc>
                <w:tcPr>
                  <w:tcW w:w="716" w:type="dxa"/>
                  <w:tcMar>
                    <w:top w:w="0" w:type="dxa"/>
                    <w:left w:w="80" w:type="dxa"/>
                    <w:bottom w:w="0" w:type="dxa"/>
                    <w:right w:w="0" w:type="dxa"/>
                  </w:tcMar>
                  <w:vAlign w:val="center"/>
                </w:tcPr>
                <w:p>
                  <w:pPr>
                    <w:jc w:val="center"/>
                    <w:rPr>
                      <w:sz w:val="24"/>
                    </w:rPr>
                  </w:pPr>
                  <w:r>
                    <w:rPr>
                      <w:sz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1" w:hRule="atLeast"/>
                <w:jc w:val="center"/>
              </w:trPr>
              <w:tc>
                <w:tcPr>
                  <w:tcW w:w="394" w:type="dxa"/>
                  <w:vMerge w:val="restart"/>
                  <w:vAlign w:val="center"/>
                </w:tcPr>
                <w:p>
                  <w:pPr>
                    <w:jc w:val="center"/>
                    <w:rPr>
                      <w:sz w:val="24"/>
                    </w:rPr>
                  </w:pPr>
                  <w:r>
                    <w:rPr>
                      <w:sz w:val="24"/>
                    </w:rPr>
                    <w:t>3</w:t>
                  </w:r>
                </w:p>
              </w:tc>
              <w:tc>
                <w:tcPr>
                  <w:tcW w:w="931" w:type="dxa"/>
                  <w:vMerge w:val="restart"/>
                  <w:vAlign w:val="center"/>
                </w:tcPr>
                <w:p>
                  <w:pPr>
                    <w:jc w:val="center"/>
                    <w:rPr>
                      <w:sz w:val="24"/>
                    </w:rPr>
                  </w:pPr>
                  <w:r>
                    <w:rPr>
                      <w:sz w:val="24"/>
                    </w:rPr>
                    <w:t>公用工程</w:t>
                  </w:r>
                </w:p>
              </w:tc>
              <w:tc>
                <w:tcPr>
                  <w:tcW w:w="5837" w:type="dxa"/>
                  <w:gridSpan w:val="2"/>
                  <w:tcMar>
                    <w:top w:w="0" w:type="dxa"/>
                    <w:left w:w="80" w:type="dxa"/>
                    <w:bottom w:w="0" w:type="dxa"/>
                    <w:right w:w="0" w:type="dxa"/>
                  </w:tcMar>
                  <w:vAlign w:val="center"/>
                </w:tcPr>
                <w:p>
                  <w:pPr>
                    <w:jc w:val="center"/>
                    <w:rPr>
                      <w:sz w:val="24"/>
                    </w:rPr>
                  </w:pPr>
                  <w:r>
                    <w:rPr>
                      <w:sz w:val="24"/>
                    </w:rPr>
                    <w:t>给水：由市政自来水管网供给</w:t>
                  </w:r>
                </w:p>
              </w:tc>
              <w:tc>
                <w:tcPr>
                  <w:tcW w:w="716" w:type="dxa"/>
                  <w:tcMar>
                    <w:top w:w="0" w:type="dxa"/>
                    <w:left w:w="80" w:type="dxa"/>
                    <w:bottom w:w="0" w:type="dxa"/>
                    <w:right w:w="0" w:type="dxa"/>
                  </w:tcMar>
                  <w:vAlign w:val="center"/>
                </w:tcPr>
                <w:p>
                  <w:pPr>
                    <w:jc w:val="center"/>
                    <w:rPr>
                      <w:sz w:val="24"/>
                    </w:rPr>
                  </w:pPr>
                  <w:r>
                    <w:rPr>
                      <w:sz w:val="24"/>
                    </w:rPr>
                    <w:t>依托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2" w:hRule="atLeast"/>
                <w:jc w:val="center"/>
              </w:trPr>
              <w:tc>
                <w:tcPr>
                  <w:tcW w:w="394" w:type="dxa"/>
                  <w:vMerge w:val="continue"/>
                  <w:vAlign w:val="center"/>
                </w:tcPr>
                <w:p>
                  <w:pPr>
                    <w:jc w:val="center"/>
                    <w:rPr>
                      <w:sz w:val="24"/>
                    </w:rPr>
                  </w:pPr>
                </w:p>
              </w:tc>
              <w:tc>
                <w:tcPr>
                  <w:tcW w:w="931" w:type="dxa"/>
                  <w:vMerge w:val="continue"/>
                  <w:vAlign w:val="center"/>
                </w:tcPr>
                <w:p>
                  <w:pPr>
                    <w:jc w:val="center"/>
                    <w:rPr>
                      <w:sz w:val="24"/>
                    </w:rPr>
                  </w:pPr>
                </w:p>
              </w:tc>
              <w:tc>
                <w:tcPr>
                  <w:tcW w:w="5837" w:type="dxa"/>
                  <w:gridSpan w:val="2"/>
                  <w:tcMar>
                    <w:top w:w="0" w:type="dxa"/>
                    <w:left w:w="80" w:type="dxa"/>
                    <w:bottom w:w="0" w:type="dxa"/>
                    <w:right w:w="0" w:type="dxa"/>
                  </w:tcMar>
                  <w:vAlign w:val="center"/>
                </w:tcPr>
                <w:p>
                  <w:pPr>
                    <w:jc w:val="center"/>
                    <w:rPr>
                      <w:sz w:val="24"/>
                    </w:rPr>
                  </w:pPr>
                  <w:r>
                    <w:rPr>
                      <w:sz w:val="24"/>
                    </w:rPr>
                    <w:t>排水：废水排放量为</w:t>
                  </w:r>
                  <w:r>
                    <w:rPr>
                      <w:rFonts w:hint="eastAsia"/>
                      <w:sz w:val="24"/>
                    </w:rPr>
                    <w:t>16893.75</w:t>
                  </w:r>
                  <w:r>
                    <w:rPr>
                      <w:sz w:val="24"/>
                    </w:rPr>
                    <w:t>m</w:t>
                  </w:r>
                  <w:r>
                    <w:rPr>
                      <w:sz w:val="24"/>
                      <w:vertAlign w:val="superscript"/>
                    </w:rPr>
                    <w:t>3</w:t>
                  </w:r>
                  <w:r>
                    <w:rPr>
                      <w:sz w:val="24"/>
                    </w:rPr>
                    <w:t>/a。生活污水经隔油池+化粪池预处理达到罗家坡污水处理厂纳污标准及《污水综合排放标准》（GB8978-1996）表4中三级标准严者要求后进入罗家坡污水处理厂进一步处理，尾水</w:t>
                  </w:r>
                  <w:r>
                    <w:rPr>
                      <w:rFonts w:hint="eastAsia"/>
                      <w:sz w:val="24"/>
                    </w:rPr>
                    <w:t>最终</w:t>
                  </w:r>
                  <w:r>
                    <w:rPr>
                      <w:sz w:val="24"/>
                    </w:rPr>
                    <w:t>排入南湖。</w:t>
                  </w:r>
                </w:p>
              </w:tc>
              <w:tc>
                <w:tcPr>
                  <w:tcW w:w="716" w:type="dxa"/>
                  <w:tcMar>
                    <w:top w:w="0" w:type="dxa"/>
                    <w:left w:w="80" w:type="dxa"/>
                    <w:bottom w:w="0" w:type="dxa"/>
                    <w:right w:w="0" w:type="dxa"/>
                  </w:tcMar>
                  <w:vAlign w:val="center"/>
                </w:tcPr>
                <w:p>
                  <w:pPr>
                    <w:jc w:val="center"/>
                    <w:rPr>
                      <w:sz w:val="24"/>
                    </w:rPr>
                  </w:pPr>
                  <w:r>
                    <w:rPr>
                      <w:sz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1" w:hRule="atLeast"/>
                <w:jc w:val="center"/>
              </w:trPr>
              <w:tc>
                <w:tcPr>
                  <w:tcW w:w="394" w:type="dxa"/>
                  <w:vMerge w:val="continue"/>
                  <w:vAlign w:val="center"/>
                </w:tcPr>
                <w:p>
                  <w:pPr>
                    <w:jc w:val="center"/>
                    <w:rPr>
                      <w:sz w:val="24"/>
                    </w:rPr>
                  </w:pPr>
                </w:p>
              </w:tc>
              <w:tc>
                <w:tcPr>
                  <w:tcW w:w="931" w:type="dxa"/>
                  <w:vMerge w:val="continue"/>
                  <w:vAlign w:val="center"/>
                </w:tcPr>
                <w:p>
                  <w:pPr>
                    <w:jc w:val="center"/>
                    <w:rPr>
                      <w:sz w:val="24"/>
                    </w:rPr>
                  </w:pPr>
                </w:p>
              </w:tc>
              <w:tc>
                <w:tcPr>
                  <w:tcW w:w="5837" w:type="dxa"/>
                  <w:gridSpan w:val="2"/>
                  <w:tcMar>
                    <w:top w:w="0" w:type="dxa"/>
                    <w:left w:w="80" w:type="dxa"/>
                    <w:bottom w:w="0" w:type="dxa"/>
                    <w:right w:w="0" w:type="dxa"/>
                  </w:tcMar>
                  <w:vAlign w:val="center"/>
                </w:tcPr>
                <w:p>
                  <w:pPr>
                    <w:jc w:val="center"/>
                    <w:rPr>
                      <w:sz w:val="24"/>
                    </w:rPr>
                  </w:pPr>
                  <w:r>
                    <w:rPr>
                      <w:sz w:val="24"/>
                    </w:rPr>
                    <w:t>供电：由市政供电电网接入</w:t>
                  </w:r>
                </w:p>
              </w:tc>
              <w:tc>
                <w:tcPr>
                  <w:tcW w:w="716" w:type="dxa"/>
                  <w:tcMar>
                    <w:top w:w="0" w:type="dxa"/>
                    <w:left w:w="80" w:type="dxa"/>
                    <w:bottom w:w="0" w:type="dxa"/>
                    <w:right w:w="0" w:type="dxa"/>
                  </w:tcMar>
                  <w:vAlign w:val="center"/>
                </w:tcPr>
                <w:p>
                  <w:pPr>
                    <w:jc w:val="center"/>
                    <w:rPr>
                      <w:sz w:val="24"/>
                    </w:rPr>
                  </w:pPr>
                  <w:r>
                    <w:rPr>
                      <w:sz w:val="24"/>
                    </w:rPr>
                    <w:t>依托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2" w:hRule="atLeast"/>
                <w:jc w:val="center"/>
              </w:trPr>
              <w:tc>
                <w:tcPr>
                  <w:tcW w:w="394" w:type="dxa"/>
                  <w:vMerge w:val="restart"/>
                  <w:vAlign w:val="center"/>
                </w:tcPr>
                <w:p>
                  <w:pPr>
                    <w:jc w:val="center"/>
                    <w:rPr>
                      <w:sz w:val="24"/>
                    </w:rPr>
                  </w:pPr>
                  <w:r>
                    <w:rPr>
                      <w:sz w:val="24"/>
                    </w:rPr>
                    <w:t>4</w:t>
                  </w:r>
                </w:p>
              </w:tc>
              <w:tc>
                <w:tcPr>
                  <w:tcW w:w="931" w:type="dxa"/>
                  <w:vMerge w:val="restart"/>
                  <w:vAlign w:val="center"/>
                </w:tcPr>
                <w:p>
                  <w:pPr>
                    <w:jc w:val="center"/>
                    <w:rPr>
                      <w:sz w:val="24"/>
                    </w:rPr>
                  </w:pPr>
                  <w:r>
                    <w:rPr>
                      <w:sz w:val="24"/>
                    </w:rPr>
                    <w:t>环保工程</w:t>
                  </w:r>
                </w:p>
              </w:tc>
              <w:tc>
                <w:tcPr>
                  <w:tcW w:w="1105" w:type="dxa"/>
                  <w:tcMar>
                    <w:top w:w="0" w:type="dxa"/>
                    <w:left w:w="80" w:type="dxa"/>
                    <w:bottom w:w="0" w:type="dxa"/>
                    <w:right w:w="0" w:type="dxa"/>
                  </w:tcMar>
                  <w:vAlign w:val="center"/>
                </w:tcPr>
                <w:p>
                  <w:pPr>
                    <w:jc w:val="center"/>
                    <w:rPr>
                      <w:sz w:val="24"/>
                    </w:rPr>
                  </w:pPr>
                  <w:r>
                    <w:rPr>
                      <w:sz w:val="24"/>
                    </w:rPr>
                    <w:t>废气</w:t>
                  </w:r>
                </w:p>
              </w:tc>
              <w:tc>
                <w:tcPr>
                  <w:tcW w:w="4732" w:type="dxa"/>
                  <w:vAlign w:val="center"/>
                </w:tcPr>
                <w:p>
                  <w:pPr>
                    <w:jc w:val="center"/>
                    <w:rPr>
                      <w:sz w:val="24"/>
                    </w:rPr>
                  </w:pPr>
                  <w:r>
                    <w:rPr>
                      <w:rFonts w:hint="eastAsia"/>
                      <w:sz w:val="24"/>
                    </w:rPr>
                    <w:t>3#标准化厂房北部厂房产生的有机废气主要为切割废气、激光蚀刻废气</w:t>
                  </w:r>
                  <w:r>
                    <w:rPr>
                      <w:rFonts w:hint="eastAsia"/>
                      <w:sz w:val="24"/>
                      <w:lang w:eastAsia="zh-CN"/>
                    </w:rPr>
                    <w:t>、</w:t>
                  </w:r>
                  <w:r>
                    <w:rPr>
                      <w:rFonts w:hint="eastAsia"/>
                      <w:sz w:val="24"/>
                    </w:rPr>
                    <w:t>印刷废气</w:t>
                  </w:r>
                  <w:r>
                    <w:rPr>
                      <w:rFonts w:hint="eastAsia"/>
                      <w:sz w:val="24"/>
                      <w:lang w:eastAsia="zh-CN"/>
                    </w:rPr>
                    <w:t>和贴合废气</w:t>
                  </w:r>
                  <w:r>
                    <w:rPr>
                      <w:rFonts w:hint="eastAsia"/>
                      <w:sz w:val="24"/>
                    </w:rPr>
                    <w:t>，</w:t>
                  </w:r>
                  <w:r>
                    <w:rPr>
                      <w:sz w:val="24"/>
                    </w:rPr>
                    <w:t>废气经活性炭吸附处理后通过</w:t>
                  </w:r>
                  <w:r>
                    <w:rPr>
                      <w:rFonts w:hint="eastAsia"/>
                      <w:sz w:val="24"/>
                    </w:rPr>
                    <w:t xml:space="preserve">18m的DA001 </w:t>
                  </w:r>
                  <w:r>
                    <w:rPr>
                      <w:sz w:val="24"/>
                    </w:rPr>
                    <w:t>排气筒排放</w:t>
                  </w:r>
                  <w:r>
                    <w:rPr>
                      <w:rFonts w:hint="eastAsia"/>
                      <w:sz w:val="24"/>
                    </w:rPr>
                    <w:t>。3#标准化厂房南部厂房</w:t>
                  </w:r>
                  <w:r>
                    <w:rPr>
                      <w:rFonts w:hint="eastAsia"/>
                      <w:kern w:val="2"/>
                      <w:sz w:val="24"/>
                      <w:szCs w:val="24"/>
                      <w:lang w:eastAsia="zh-CN"/>
                    </w:rPr>
                    <w:t>为备用厂房，不</w:t>
                  </w:r>
                  <w:r>
                    <w:rPr>
                      <w:rFonts w:hint="eastAsia"/>
                      <w:sz w:val="24"/>
                    </w:rPr>
                    <w:t>产生废气。</w:t>
                  </w:r>
                  <w:r>
                    <w:rPr>
                      <w:sz w:val="24"/>
                    </w:rPr>
                    <w:t>加强生产操作管理</w:t>
                  </w:r>
                </w:p>
              </w:tc>
              <w:tc>
                <w:tcPr>
                  <w:tcW w:w="716" w:type="dxa"/>
                  <w:tcMar>
                    <w:top w:w="0" w:type="dxa"/>
                    <w:left w:w="80" w:type="dxa"/>
                    <w:bottom w:w="0" w:type="dxa"/>
                    <w:right w:w="0" w:type="dxa"/>
                  </w:tcMar>
                  <w:vAlign w:val="center"/>
                </w:tcPr>
                <w:p>
                  <w:pPr>
                    <w:jc w:val="center"/>
                    <w:rPr>
                      <w:sz w:val="24"/>
                    </w:rPr>
                  </w:pPr>
                  <w:r>
                    <w:rPr>
                      <w:sz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41" w:hRule="atLeast"/>
                <w:jc w:val="center"/>
              </w:trPr>
              <w:tc>
                <w:tcPr>
                  <w:tcW w:w="394" w:type="dxa"/>
                  <w:vMerge w:val="continue"/>
                  <w:vAlign w:val="center"/>
                </w:tcPr>
                <w:p>
                  <w:pPr>
                    <w:jc w:val="center"/>
                    <w:rPr>
                      <w:sz w:val="24"/>
                    </w:rPr>
                  </w:pPr>
                </w:p>
              </w:tc>
              <w:tc>
                <w:tcPr>
                  <w:tcW w:w="931" w:type="dxa"/>
                  <w:vMerge w:val="continue"/>
                  <w:vAlign w:val="center"/>
                </w:tcPr>
                <w:p>
                  <w:pPr>
                    <w:jc w:val="center"/>
                    <w:rPr>
                      <w:sz w:val="24"/>
                    </w:rPr>
                  </w:pPr>
                </w:p>
              </w:tc>
              <w:tc>
                <w:tcPr>
                  <w:tcW w:w="1105" w:type="dxa"/>
                  <w:tcMar>
                    <w:top w:w="0" w:type="dxa"/>
                    <w:left w:w="80" w:type="dxa"/>
                    <w:bottom w:w="0" w:type="dxa"/>
                    <w:right w:w="0" w:type="dxa"/>
                  </w:tcMar>
                  <w:vAlign w:val="center"/>
                </w:tcPr>
                <w:p>
                  <w:pPr>
                    <w:jc w:val="center"/>
                    <w:rPr>
                      <w:sz w:val="24"/>
                    </w:rPr>
                  </w:pPr>
                  <w:r>
                    <w:rPr>
                      <w:sz w:val="24"/>
                    </w:rPr>
                    <w:t>废水</w:t>
                  </w:r>
                </w:p>
              </w:tc>
              <w:tc>
                <w:tcPr>
                  <w:tcW w:w="4732" w:type="dxa"/>
                  <w:vAlign w:val="center"/>
                </w:tcPr>
                <w:p>
                  <w:pPr>
                    <w:jc w:val="center"/>
                    <w:rPr>
                      <w:sz w:val="24"/>
                    </w:rPr>
                  </w:pPr>
                  <w:r>
                    <w:rPr>
                      <w:rFonts w:hint="eastAsia"/>
                      <w:sz w:val="24"/>
                    </w:rPr>
                    <w:t>项目无工业废水排放，</w:t>
                  </w:r>
                  <w:r>
                    <w:rPr>
                      <w:sz w:val="24"/>
                    </w:rPr>
                    <w:t>生活污水经隔油池、化粪池处理达到罗家坡污水处理厂接管标准及《污水综合排放标准》(GB8978-1996)表4中三级标准严者要求后进入罗家坡污水处理厂进一步处理，尾水排入南湖。</w:t>
                  </w:r>
                </w:p>
              </w:tc>
              <w:tc>
                <w:tcPr>
                  <w:tcW w:w="716" w:type="dxa"/>
                  <w:tcMar>
                    <w:top w:w="0" w:type="dxa"/>
                    <w:left w:w="80" w:type="dxa"/>
                    <w:bottom w:w="0" w:type="dxa"/>
                    <w:right w:w="0" w:type="dxa"/>
                  </w:tcMar>
                  <w:vAlign w:val="center"/>
                </w:tcPr>
                <w:p>
                  <w:pPr>
                    <w:jc w:val="center"/>
                    <w:rPr>
                      <w:sz w:val="24"/>
                    </w:rPr>
                  </w:pPr>
                  <w:r>
                    <w:rPr>
                      <w:sz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542" w:hRule="atLeast"/>
                <w:jc w:val="center"/>
              </w:trPr>
              <w:tc>
                <w:tcPr>
                  <w:tcW w:w="394" w:type="dxa"/>
                  <w:vMerge w:val="continue"/>
                  <w:vAlign w:val="center"/>
                </w:tcPr>
                <w:p>
                  <w:pPr>
                    <w:jc w:val="center"/>
                    <w:rPr>
                      <w:sz w:val="24"/>
                    </w:rPr>
                  </w:pPr>
                  <w:r>
                    <w:rPr>
                      <w:rFonts w:hint="eastAsia"/>
                      <w:sz w:val="24"/>
                    </w:rPr>
                    <w:t>和</w:t>
                  </w:r>
                </w:p>
              </w:tc>
              <w:tc>
                <w:tcPr>
                  <w:tcW w:w="931" w:type="dxa"/>
                  <w:vMerge w:val="continue"/>
                  <w:vAlign w:val="center"/>
                </w:tcPr>
                <w:p>
                  <w:pPr>
                    <w:jc w:val="center"/>
                    <w:rPr>
                      <w:sz w:val="24"/>
                    </w:rPr>
                  </w:pPr>
                </w:p>
              </w:tc>
              <w:tc>
                <w:tcPr>
                  <w:tcW w:w="1105" w:type="dxa"/>
                  <w:tcMar>
                    <w:top w:w="0" w:type="dxa"/>
                    <w:left w:w="80" w:type="dxa"/>
                    <w:bottom w:w="0" w:type="dxa"/>
                    <w:right w:w="0" w:type="dxa"/>
                  </w:tcMar>
                  <w:vAlign w:val="center"/>
                </w:tcPr>
                <w:p>
                  <w:pPr>
                    <w:jc w:val="center"/>
                    <w:rPr>
                      <w:sz w:val="24"/>
                    </w:rPr>
                  </w:pPr>
                  <w:r>
                    <w:rPr>
                      <w:sz w:val="24"/>
                    </w:rPr>
                    <w:t>噪声</w:t>
                  </w:r>
                </w:p>
              </w:tc>
              <w:tc>
                <w:tcPr>
                  <w:tcW w:w="4732" w:type="dxa"/>
                  <w:vAlign w:val="center"/>
                </w:tcPr>
                <w:p>
                  <w:pPr>
                    <w:jc w:val="center"/>
                    <w:rPr>
                      <w:sz w:val="24"/>
                    </w:rPr>
                  </w:pPr>
                  <w:r>
                    <w:rPr>
                      <w:sz w:val="24"/>
                    </w:rPr>
                    <w:t>选用先进的低噪声生产设备，并安装减震基础来隔音降噪，风机加装消声器</w:t>
                  </w:r>
                </w:p>
              </w:tc>
              <w:tc>
                <w:tcPr>
                  <w:tcW w:w="716" w:type="dxa"/>
                  <w:tcMar>
                    <w:top w:w="0" w:type="dxa"/>
                    <w:left w:w="80" w:type="dxa"/>
                    <w:bottom w:w="0" w:type="dxa"/>
                    <w:right w:w="0" w:type="dxa"/>
                  </w:tcMar>
                  <w:vAlign w:val="center"/>
                </w:tcPr>
                <w:p>
                  <w:pPr>
                    <w:jc w:val="center"/>
                    <w:rPr>
                      <w:sz w:val="24"/>
                    </w:rPr>
                  </w:pPr>
                  <w:r>
                    <w:rPr>
                      <w:sz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85" w:hRule="atLeast"/>
                <w:jc w:val="center"/>
              </w:trPr>
              <w:tc>
                <w:tcPr>
                  <w:tcW w:w="394" w:type="dxa"/>
                  <w:vMerge w:val="continue"/>
                  <w:vAlign w:val="center"/>
                </w:tcPr>
                <w:p>
                  <w:pPr>
                    <w:jc w:val="center"/>
                    <w:rPr>
                      <w:sz w:val="24"/>
                    </w:rPr>
                  </w:pPr>
                </w:p>
              </w:tc>
              <w:tc>
                <w:tcPr>
                  <w:tcW w:w="931" w:type="dxa"/>
                  <w:vMerge w:val="continue"/>
                  <w:vAlign w:val="center"/>
                </w:tcPr>
                <w:p>
                  <w:pPr>
                    <w:jc w:val="center"/>
                    <w:rPr>
                      <w:sz w:val="24"/>
                    </w:rPr>
                  </w:pPr>
                </w:p>
              </w:tc>
              <w:tc>
                <w:tcPr>
                  <w:tcW w:w="1105" w:type="dxa"/>
                  <w:tcMar>
                    <w:top w:w="0" w:type="dxa"/>
                    <w:left w:w="80" w:type="dxa"/>
                    <w:bottom w:w="0" w:type="dxa"/>
                    <w:right w:w="0" w:type="dxa"/>
                  </w:tcMar>
                  <w:vAlign w:val="center"/>
                </w:tcPr>
                <w:p>
                  <w:pPr>
                    <w:pStyle w:val="45"/>
                    <w:rPr>
                      <w:rFonts w:hAnsi="Times New Roman"/>
                      <w:sz w:val="24"/>
                      <w:szCs w:val="24"/>
                    </w:rPr>
                  </w:pPr>
                  <w:r>
                    <w:rPr>
                      <w:rFonts w:hAnsi="Times New Roman"/>
                      <w:sz w:val="24"/>
                      <w:szCs w:val="24"/>
                    </w:rPr>
                    <w:t>一般固废和危废暂存场所</w:t>
                  </w:r>
                </w:p>
              </w:tc>
              <w:tc>
                <w:tcPr>
                  <w:tcW w:w="4732" w:type="dxa"/>
                  <w:vAlign w:val="center"/>
                </w:tcPr>
                <w:p>
                  <w:pPr>
                    <w:pStyle w:val="45"/>
                    <w:rPr>
                      <w:rFonts w:hAnsi="Times New Roman"/>
                      <w:sz w:val="24"/>
                      <w:szCs w:val="24"/>
                    </w:rPr>
                  </w:pPr>
                  <w:r>
                    <w:rPr>
                      <w:rFonts w:hAnsi="Times New Roman"/>
                      <w:sz w:val="24"/>
                      <w:szCs w:val="24"/>
                    </w:rPr>
                    <w:t>设置危险废物暂存间</w:t>
                  </w:r>
                  <w:r>
                    <w:rPr>
                      <w:rFonts w:hint="eastAsia" w:hAnsi="Times New Roman"/>
                      <w:sz w:val="24"/>
                      <w:szCs w:val="24"/>
                    </w:rPr>
                    <w:t>和一般固废暂存间</w:t>
                  </w:r>
                  <w:r>
                    <w:rPr>
                      <w:rFonts w:hAnsi="Times New Roman"/>
                      <w:sz w:val="24"/>
                      <w:szCs w:val="24"/>
                    </w:rPr>
                    <w:t>，位于</w:t>
                  </w:r>
                  <w:r>
                    <w:rPr>
                      <w:rFonts w:hint="eastAsia" w:hAnsi="Times New Roman"/>
                      <w:sz w:val="24"/>
                      <w:szCs w:val="24"/>
                    </w:rPr>
                    <w:t>3</w:t>
                  </w:r>
                  <w:r>
                    <w:rPr>
                      <w:rFonts w:hAnsi="Times New Roman"/>
                      <w:sz w:val="24"/>
                      <w:szCs w:val="24"/>
                    </w:rPr>
                    <w:t>#厂房</w:t>
                  </w:r>
                  <w:r>
                    <w:rPr>
                      <w:rFonts w:hint="eastAsia" w:hAnsi="Times New Roman"/>
                      <w:sz w:val="24"/>
                      <w:szCs w:val="24"/>
                    </w:rPr>
                    <w:t>东北角</w:t>
                  </w:r>
                  <w:r>
                    <w:rPr>
                      <w:rFonts w:hAnsi="Times New Roman"/>
                      <w:sz w:val="24"/>
                      <w:szCs w:val="24"/>
                    </w:rPr>
                    <w:t>，面积5m</w:t>
                  </w:r>
                  <w:r>
                    <w:rPr>
                      <w:rFonts w:hAnsi="Times New Roman"/>
                      <w:sz w:val="24"/>
                      <w:szCs w:val="24"/>
                      <w:vertAlign w:val="superscript"/>
                    </w:rPr>
                    <w:t>2</w:t>
                  </w:r>
                </w:p>
              </w:tc>
              <w:tc>
                <w:tcPr>
                  <w:tcW w:w="716" w:type="dxa"/>
                  <w:tcMar>
                    <w:top w:w="0" w:type="dxa"/>
                    <w:left w:w="80" w:type="dxa"/>
                    <w:bottom w:w="0" w:type="dxa"/>
                    <w:right w:w="0" w:type="dxa"/>
                  </w:tcMar>
                  <w:vAlign w:val="center"/>
                </w:tcPr>
                <w:p>
                  <w:pPr>
                    <w:jc w:val="center"/>
                    <w:rPr>
                      <w:sz w:val="24"/>
                    </w:rPr>
                  </w:pPr>
                  <w:r>
                    <w:rPr>
                      <w:sz w:val="24"/>
                    </w:rPr>
                    <w:t>/</w:t>
                  </w:r>
                </w:p>
              </w:tc>
            </w:tr>
          </w:tbl>
          <w:p>
            <w:pPr>
              <w:pStyle w:val="7"/>
              <w:tabs>
                <w:tab w:val="left" w:pos="780"/>
              </w:tabs>
              <w:spacing w:after="0" w:line="360" w:lineRule="auto"/>
              <w:outlineLvl w:val="2"/>
              <w:rPr>
                <w:b/>
                <w:bCs/>
                <w:szCs w:val="24"/>
                <w:highlight w:val="yellow"/>
              </w:rPr>
            </w:pPr>
          </w:p>
          <w:p>
            <w:pPr>
              <w:pStyle w:val="7"/>
              <w:tabs>
                <w:tab w:val="left" w:pos="780"/>
              </w:tabs>
              <w:spacing w:after="0" w:line="360" w:lineRule="auto"/>
              <w:outlineLvl w:val="2"/>
              <w:rPr>
                <w:b/>
                <w:bCs/>
                <w:szCs w:val="24"/>
              </w:rPr>
            </w:pPr>
            <w:r>
              <w:rPr>
                <w:rFonts w:hint="eastAsia"/>
                <w:b/>
                <w:bCs/>
                <w:szCs w:val="24"/>
              </w:rPr>
              <w:t>2、</w:t>
            </w:r>
            <w:r>
              <w:rPr>
                <w:b/>
                <w:bCs/>
                <w:szCs w:val="24"/>
              </w:rPr>
              <w:t>主要原辅材料及能耗消耗情况</w:t>
            </w:r>
          </w:p>
          <w:p>
            <w:pPr>
              <w:spacing w:line="360" w:lineRule="auto"/>
              <w:jc w:val="center"/>
              <w:rPr>
                <w:b/>
                <w:sz w:val="24"/>
                <w:u w:val="single"/>
              </w:rPr>
            </w:pPr>
            <w:r>
              <w:rPr>
                <w:b/>
                <w:sz w:val="24"/>
                <w:u w:val="single"/>
              </w:rPr>
              <w:t>表2-2   主要原材料消耗和能源消耗情况</w:t>
            </w:r>
          </w:p>
          <w:tbl>
            <w:tblPr>
              <w:tblStyle w:val="18"/>
              <w:tblW w:w="78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160"/>
              <w:gridCol w:w="640"/>
              <w:gridCol w:w="872"/>
              <w:gridCol w:w="778"/>
              <w:gridCol w:w="2560"/>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79" w:type="dxa"/>
                  <w:vAlign w:val="center"/>
                </w:tcPr>
                <w:p>
                  <w:pPr>
                    <w:contextualSpacing/>
                    <w:jc w:val="center"/>
                    <w:rPr>
                      <w:szCs w:val="21"/>
                      <w:u w:val="single"/>
                    </w:rPr>
                  </w:pPr>
                  <w:r>
                    <w:rPr>
                      <w:szCs w:val="21"/>
                      <w:u w:val="single"/>
                    </w:rPr>
                    <w:t>序号</w:t>
                  </w:r>
                </w:p>
              </w:tc>
              <w:tc>
                <w:tcPr>
                  <w:tcW w:w="1160" w:type="dxa"/>
                  <w:vAlign w:val="center"/>
                </w:tcPr>
                <w:p>
                  <w:pPr>
                    <w:contextualSpacing/>
                    <w:jc w:val="center"/>
                    <w:rPr>
                      <w:szCs w:val="21"/>
                      <w:u w:val="single"/>
                    </w:rPr>
                  </w:pPr>
                  <w:r>
                    <w:rPr>
                      <w:szCs w:val="21"/>
                      <w:u w:val="single"/>
                    </w:rPr>
                    <w:t>物料名称</w:t>
                  </w:r>
                </w:p>
              </w:tc>
              <w:tc>
                <w:tcPr>
                  <w:tcW w:w="640" w:type="dxa"/>
                  <w:vAlign w:val="center"/>
                </w:tcPr>
                <w:p>
                  <w:pPr>
                    <w:contextualSpacing/>
                    <w:jc w:val="center"/>
                    <w:rPr>
                      <w:szCs w:val="21"/>
                      <w:u w:val="single"/>
                    </w:rPr>
                  </w:pPr>
                  <w:r>
                    <w:rPr>
                      <w:szCs w:val="21"/>
                      <w:u w:val="single"/>
                    </w:rPr>
                    <w:t>单位</w:t>
                  </w:r>
                </w:p>
              </w:tc>
              <w:tc>
                <w:tcPr>
                  <w:tcW w:w="872" w:type="dxa"/>
                  <w:vAlign w:val="center"/>
                </w:tcPr>
                <w:p>
                  <w:pPr>
                    <w:contextualSpacing/>
                    <w:jc w:val="center"/>
                    <w:rPr>
                      <w:szCs w:val="21"/>
                      <w:u w:val="single"/>
                    </w:rPr>
                  </w:pPr>
                  <w:r>
                    <w:rPr>
                      <w:szCs w:val="21"/>
                      <w:u w:val="single"/>
                    </w:rPr>
                    <w:t>年耗量</w:t>
                  </w:r>
                </w:p>
              </w:tc>
              <w:tc>
                <w:tcPr>
                  <w:tcW w:w="778" w:type="dxa"/>
                  <w:vAlign w:val="center"/>
                </w:tcPr>
                <w:p>
                  <w:pPr>
                    <w:jc w:val="center"/>
                    <w:rPr>
                      <w:szCs w:val="21"/>
                      <w:u w:val="single"/>
                    </w:rPr>
                  </w:pPr>
                  <w:r>
                    <w:rPr>
                      <w:szCs w:val="21"/>
                      <w:u w:val="single"/>
                    </w:rPr>
                    <w:t>形态</w:t>
                  </w:r>
                </w:p>
              </w:tc>
              <w:tc>
                <w:tcPr>
                  <w:tcW w:w="2560" w:type="dxa"/>
                  <w:vAlign w:val="center"/>
                </w:tcPr>
                <w:p>
                  <w:pPr>
                    <w:jc w:val="center"/>
                    <w:rPr>
                      <w:szCs w:val="21"/>
                      <w:u w:val="single"/>
                    </w:rPr>
                  </w:pPr>
                  <w:r>
                    <w:rPr>
                      <w:rFonts w:hint="eastAsia"/>
                      <w:szCs w:val="21"/>
                      <w:u w:val="single"/>
                    </w:rPr>
                    <w:t>来源</w:t>
                  </w:r>
                </w:p>
              </w:tc>
              <w:tc>
                <w:tcPr>
                  <w:tcW w:w="1359" w:type="dxa"/>
                  <w:vAlign w:val="center"/>
                </w:tcPr>
                <w:p>
                  <w:pPr>
                    <w:jc w:val="center"/>
                    <w:rPr>
                      <w:szCs w:val="21"/>
                      <w:u w:val="single"/>
                    </w:rPr>
                  </w:pPr>
                  <w:r>
                    <w:rPr>
                      <w:rFonts w:hint="eastAsia"/>
                      <w:szCs w:val="21"/>
                      <w:u w:val="single"/>
                    </w:rPr>
                    <w:t>最大储存量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479" w:type="dxa"/>
                  <w:vAlign w:val="center"/>
                </w:tcPr>
                <w:p>
                  <w:pPr>
                    <w:contextualSpacing/>
                    <w:jc w:val="center"/>
                    <w:rPr>
                      <w:szCs w:val="21"/>
                      <w:u w:val="single"/>
                    </w:rPr>
                  </w:pPr>
                  <w:r>
                    <w:rPr>
                      <w:szCs w:val="21"/>
                      <w:u w:val="single"/>
                    </w:rPr>
                    <w:t>1</w:t>
                  </w:r>
                </w:p>
              </w:tc>
              <w:tc>
                <w:tcPr>
                  <w:tcW w:w="1160" w:type="dxa"/>
                  <w:vAlign w:val="center"/>
                </w:tcPr>
                <w:p>
                  <w:pPr>
                    <w:contextualSpacing/>
                    <w:jc w:val="center"/>
                    <w:rPr>
                      <w:szCs w:val="21"/>
                      <w:u w:val="single"/>
                    </w:rPr>
                  </w:pPr>
                  <w:r>
                    <w:rPr>
                      <w:rFonts w:hint="eastAsia"/>
                      <w:szCs w:val="21"/>
                      <w:u w:val="single"/>
                    </w:rPr>
                    <w:t>PMMA</w:t>
                  </w:r>
                  <w:r>
                    <w:rPr>
                      <w:szCs w:val="21"/>
                      <w:u w:val="single"/>
                    </w:rPr>
                    <w:t>粒子板材</w:t>
                  </w:r>
                </w:p>
              </w:tc>
              <w:tc>
                <w:tcPr>
                  <w:tcW w:w="640" w:type="dxa"/>
                  <w:vAlign w:val="center"/>
                </w:tcPr>
                <w:p>
                  <w:pPr>
                    <w:contextualSpacing/>
                    <w:jc w:val="center"/>
                    <w:rPr>
                      <w:szCs w:val="21"/>
                      <w:u w:val="single"/>
                    </w:rPr>
                  </w:pPr>
                  <w:r>
                    <w:rPr>
                      <w:szCs w:val="21"/>
                      <w:u w:val="single"/>
                    </w:rPr>
                    <w:t>吨</w:t>
                  </w:r>
                </w:p>
              </w:tc>
              <w:tc>
                <w:tcPr>
                  <w:tcW w:w="872" w:type="dxa"/>
                  <w:vAlign w:val="center"/>
                </w:tcPr>
                <w:p>
                  <w:pPr>
                    <w:contextualSpacing/>
                    <w:jc w:val="center"/>
                    <w:rPr>
                      <w:szCs w:val="21"/>
                      <w:u w:val="single"/>
                    </w:rPr>
                  </w:pPr>
                  <w:r>
                    <w:rPr>
                      <w:szCs w:val="21"/>
                      <w:u w:val="single"/>
                    </w:rPr>
                    <w:t>3</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上海中盟国际有限公司</w:t>
                  </w:r>
                </w:p>
              </w:tc>
              <w:tc>
                <w:tcPr>
                  <w:tcW w:w="1359" w:type="dxa"/>
                  <w:vAlign w:val="center"/>
                </w:tcPr>
                <w:p>
                  <w:pPr>
                    <w:contextualSpacing/>
                    <w:jc w:val="center"/>
                    <w:rPr>
                      <w:rFonts w:hint="eastAsia" w:eastAsia="宋体"/>
                      <w:szCs w:val="21"/>
                      <w:u w:val="single"/>
                      <w:lang w:eastAsia="zh-CN"/>
                    </w:rPr>
                  </w:pPr>
                  <w:r>
                    <w:rPr>
                      <w:szCs w:val="21"/>
                      <w:u w:val="singl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479" w:type="dxa"/>
                  <w:vAlign w:val="center"/>
                </w:tcPr>
                <w:p>
                  <w:pPr>
                    <w:contextualSpacing/>
                    <w:jc w:val="center"/>
                    <w:rPr>
                      <w:szCs w:val="21"/>
                      <w:u w:val="single"/>
                    </w:rPr>
                  </w:pPr>
                  <w:r>
                    <w:rPr>
                      <w:szCs w:val="21"/>
                      <w:u w:val="single"/>
                    </w:rPr>
                    <w:t>2</w:t>
                  </w:r>
                </w:p>
              </w:tc>
              <w:tc>
                <w:tcPr>
                  <w:tcW w:w="1160" w:type="dxa"/>
                  <w:vAlign w:val="center"/>
                </w:tcPr>
                <w:p>
                  <w:pPr>
                    <w:contextualSpacing/>
                    <w:jc w:val="center"/>
                    <w:rPr>
                      <w:szCs w:val="21"/>
                      <w:u w:val="single"/>
                    </w:rPr>
                  </w:pPr>
                  <w:r>
                    <w:rPr>
                      <w:szCs w:val="21"/>
                      <w:u w:val="single"/>
                    </w:rPr>
                    <w:t>DC公头线</w:t>
                  </w:r>
                </w:p>
              </w:tc>
              <w:tc>
                <w:tcPr>
                  <w:tcW w:w="640" w:type="dxa"/>
                  <w:vAlign w:val="center"/>
                </w:tcPr>
                <w:p>
                  <w:pPr>
                    <w:contextualSpacing/>
                    <w:jc w:val="center"/>
                    <w:rPr>
                      <w:szCs w:val="21"/>
                      <w:u w:val="single"/>
                    </w:rPr>
                  </w:pPr>
                  <w:r>
                    <w:rPr>
                      <w:szCs w:val="21"/>
                      <w:u w:val="single"/>
                    </w:rPr>
                    <w:t>件</w:t>
                  </w:r>
                </w:p>
              </w:tc>
              <w:tc>
                <w:tcPr>
                  <w:tcW w:w="872" w:type="dxa"/>
                  <w:vAlign w:val="center"/>
                </w:tcPr>
                <w:p>
                  <w:pPr>
                    <w:contextualSpacing/>
                    <w:jc w:val="center"/>
                    <w:rPr>
                      <w:szCs w:val="21"/>
                      <w:u w:val="single"/>
                    </w:rPr>
                  </w:pPr>
                  <w:r>
                    <w:rPr>
                      <w:szCs w:val="21"/>
                      <w:u w:val="single"/>
                    </w:rPr>
                    <w:t>120000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东莞市天瑞电子有限公司</w:t>
                  </w:r>
                </w:p>
              </w:tc>
              <w:tc>
                <w:tcPr>
                  <w:tcW w:w="1359" w:type="dxa"/>
                  <w:vAlign w:val="center"/>
                </w:tcPr>
                <w:p>
                  <w:pPr>
                    <w:contextualSpacing/>
                    <w:jc w:val="center"/>
                    <w:rPr>
                      <w:rFonts w:hint="default" w:eastAsia="宋体"/>
                      <w:szCs w:val="21"/>
                      <w:u w:val="single"/>
                      <w:lang w:val="en-US" w:eastAsia="zh-CN"/>
                    </w:rPr>
                  </w:pPr>
                  <w:r>
                    <w:rPr>
                      <w:szCs w:val="21"/>
                      <w:u w:val="single"/>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479" w:type="dxa"/>
                  <w:vAlign w:val="center"/>
                </w:tcPr>
                <w:p>
                  <w:pPr>
                    <w:contextualSpacing/>
                    <w:jc w:val="center"/>
                    <w:rPr>
                      <w:szCs w:val="21"/>
                      <w:u w:val="single"/>
                    </w:rPr>
                  </w:pPr>
                  <w:r>
                    <w:rPr>
                      <w:szCs w:val="21"/>
                      <w:u w:val="single"/>
                    </w:rPr>
                    <w:t>3</w:t>
                  </w:r>
                </w:p>
              </w:tc>
              <w:tc>
                <w:tcPr>
                  <w:tcW w:w="1160" w:type="dxa"/>
                  <w:vAlign w:val="center"/>
                </w:tcPr>
                <w:p>
                  <w:pPr>
                    <w:contextualSpacing/>
                    <w:jc w:val="center"/>
                    <w:rPr>
                      <w:szCs w:val="21"/>
                      <w:u w:val="single"/>
                    </w:rPr>
                  </w:pPr>
                  <w:r>
                    <w:rPr>
                      <w:szCs w:val="21"/>
                      <w:u w:val="single"/>
                    </w:rPr>
                    <w:t>PC透明板</w:t>
                  </w:r>
                </w:p>
              </w:tc>
              <w:tc>
                <w:tcPr>
                  <w:tcW w:w="640" w:type="dxa"/>
                  <w:vAlign w:val="center"/>
                </w:tcPr>
                <w:p>
                  <w:pPr>
                    <w:contextualSpacing/>
                    <w:jc w:val="center"/>
                    <w:rPr>
                      <w:szCs w:val="21"/>
                      <w:u w:val="single"/>
                    </w:rPr>
                  </w:pPr>
                  <w:r>
                    <w:rPr>
                      <w:szCs w:val="21"/>
                      <w:u w:val="single"/>
                    </w:rPr>
                    <w:t>吨</w:t>
                  </w:r>
                </w:p>
              </w:tc>
              <w:tc>
                <w:tcPr>
                  <w:tcW w:w="872" w:type="dxa"/>
                  <w:vAlign w:val="center"/>
                </w:tcPr>
                <w:p>
                  <w:pPr>
                    <w:contextualSpacing/>
                    <w:jc w:val="center"/>
                    <w:rPr>
                      <w:szCs w:val="21"/>
                      <w:u w:val="single"/>
                    </w:rPr>
                  </w:pPr>
                  <w:r>
                    <w:rPr>
                      <w:szCs w:val="21"/>
                      <w:u w:val="single"/>
                    </w:rPr>
                    <w:t>3</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深圳市众城光电科技</w:t>
                  </w:r>
                </w:p>
              </w:tc>
              <w:tc>
                <w:tcPr>
                  <w:tcW w:w="1359" w:type="dxa"/>
                  <w:vAlign w:val="center"/>
                </w:tcPr>
                <w:p>
                  <w:pPr>
                    <w:contextualSpacing/>
                    <w:jc w:val="center"/>
                    <w:rPr>
                      <w:rFonts w:hint="eastAsia" w:eastAsia="宋体"/>
                      <w:szCs w:val="21"/>
                      <w:u w:val="single"/>
                      <w:lang w:eastAsia="zh-CN"/>
                    </w:rPr>
                  </w:pPr>
                  <w:r>
                    <w:rPr>
                      <w:szCs w:val="21"/>
                      <w:u w:val="singl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479" w:type="dxa"/>
                  <w:vAlign w:val="center"/>
                </w:tcPr>
                <w:p>
                  <w:pPr>
                    <w:contextualSpacing/>
                    <w:jc w:val="center"/>
                    <w:rPr>
                      <w:szCs w:val="21"/>
                      <w:u w:val="single"/>
                    </w:rPr>
                  </w:pPr>
                  <w:r>
                    <w:rPr>
                      <w:szCs w:val="21"/>
                      <w:u w:val="single"/>
                    </w:rPr>
                    <w:t>4</w:t>
                  </w:r>
                </w:p>
              </w:tc>
              <w:tc>
                <w:tcPr>
                  <w:tcW w:w="1160" w:type="dxa"/>
                  <w:vAlign w:val="center"/>
                </w:tcPr>
                <w:p>
                  <w:pPr>
                    <w:contextualSpacing/>
                    <w:jc w:val="center"/>
                    <w:rPr>
                      <w:szCs w:val="21"/>
                      <w:u w:val="single"/>
                    </w:rPr>
                  </w:pPr>
                  <w:r>
                    <w:rPr>
                      <w:szCs w:val="21"/>
                      <w:u w:val="single"/>
                    </w:rPr>
                    <w:t>PET防震胶带</w:t>
                  </w:r>
                </w:p>
              </w:tc>
              <w:tc>
                <w:tcPr>
                  <w:tcW w:w="640" w:type="dxa"/>
                  <w:vAlign w:val="center"/>
                </w:tcPr>
                <w:p>
                  <w:pPr>
                    <w:contextualSpacing/>
                    <w:jc w:val="center"/>
                    <w:rPr>
                      <w:szCs w:val="21"/>
                      <w:u w:val="single"/>
                    </w:rPr>
                  </w:pPr>
                  <w:r>
                    <w:rPr>
                      <w:rFonts w:hint="eastAsia"/>
                      <w:szCs w:val="21"/>
                      <w:u w:val="single"/>
                    </w:rPr>
                    <w:t>吨</w:t>
                  </w:r>
                </w:p>
              </w:tc>
              <w:tc>
                <w:tcPr>
                  <w:tcW w:w="872" w:type="dxa"/>
                  <w:vAlign w:val="center"/>
                </w:tcPr>
                <w:p>
                  <w:pPr>
                    <w:contextualSpacing/>
                    <w:jc w:val="center"/>
                    <w:rPr>
                      <w:szCs w:val="21"/>
                      <w:u w:val="single"/>
                    </w:rPr>
                  </w:pPr>
                  <w:r>
                    <w:rPr>
                      <w:rFonts w:hint="eastAsia"/>
                      <w:szCs w:val="21"/>
                      <w:u w:val="single"/>
                    </w:rPr>
                    <w:t>0.06</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东莞集权包装材料</w:t>
                  </w:r>
                </w:p>
              </w:tc>
              <w:tc>
                <w:tcPr>
                  <w:tcW w:w="1359" w:type="dxa"/>
                  <w:vAlign w:val="center"/>
                </w:tcPr>
                <w:p>
                  <w:pPr>
                    <w:contextualSpacing/>
                    <w:jc w:val="center"/>
                    <w:rPr>
                      <w:rFonts w:hint="default" w:eastAsia="宋体"/>
                      <w:szCs w:val="21"/>
                      <w:u w:val="single"/>
                      <w:lang w:val="en-US" w:eastAsia="zh-CN"/>
                    </w:rPr>
                  </w:pPr>
                  <w:r>
                    <w:rPr>
                      <w:rFonts w:hint="eastAsia"/>
                      <w:szCs w:val="21"/>
                      <w:u w:val="single"/>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479" w:type="dxa"/>
                  <w:vAlign w:val="center"/>
                </w:tcPr>
                <w:p>
                  <w:pPr>
                    <w:contextualSpacing/>
                    <w:jc w:val="center"/>
                    <w:rPr>
                      <w:szCs w:val="21"/>
                      <w:u w:val="single"/>
                    </w:rPr>
                  </w:pPr>
                  <w:r>
                    <w:rPr>
                      <w:szCs w:val="21"/>
                      <w:u w:val="single"/>
                    </w:rPr>
                    <w:t>5</w:t>
                  </w:r>
                </w:p>
              </w:tc>
              <w:tc>
                <w:tcPr>
                  <w:tcW w:w="1160" w:type="dxa"/>
                  <w:vAlign w:val="center"/>
                </w:tcPr>
                <w:p>
                  <w:pPr>
                    <w:contextualSpacing/>
                    <w:jc w:val="center"/>
                    <w:rPr>
                      <w:szCs w:val="21"/>
                      <w:u w:val="single"/>
                    </w:rPr>
                  </w:pPr>
                  <w:r>
                    <w:rPr>
                      <w:szCs w:val="21"/>
                      <w:u w:val="single"/>
                    </w:rPr>
                    <w:t>PS透明板</w:t>
                  </w:r>
                </w:p>
              </w:tc>
              <w:tc>
                <w:tcPr>
                  <w:tcW w:w="640" w:type="dxa"/>
                  <w:vAlign w:val="center"/>
                </w:tcPr>
                <w:p>
                  <w:pPr>
                    <w:contextualSpacing/>
                    <w:jc w:val="center"/>
                    <w:rPr>
                      <w:szCs w:val="21"/>
                      <w:u w:val="single"/>
                    </w:rPr>
                  </w:pPr>
                  <w:r>
                    <w:rPr>
                      <w:rFonts w:hint="eastAsia"/>
                      <w:szCs w:val="21"/>
                      <w:u w:val="single"/>
                    </w:rPr>
                    <w:t>吨</w:t>
                  </w:r>
                </w:p>
              </w:tc>
              <w:tc>
                <w:tcPr>
                  <w:tcW w:w="872" w:type="dxa"/>
                  <w:vAlign w:val="center"/>
                </w:tcPr>
                <w:p>
                  <w:pPr>
                    <w:contextualSpacing/>
                    <w:jc w:val="center"/>
                    <w:rPr>
                      <w:szCs w:val="21"/>
                      <w:u w:val="single"/>
                    </w:rPr>
                  </w:pPr>
                  <w:r>
                    <w:rPr>
                      <w:rFonts w:hint="eastAsia"/>
                      <w:szCs w:val="21"/>
                      <w:u w:val="single"/>
                    </w:rPr>
                    <w:t>3</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深圳市众城光电科技</w:t>
                  </w:r>
                </w:p>
              </w:tc>
              <w:tc>
                <w:tcPr>
                  <w:tcW w:w="1359" w:type="dxa"/>
                  <w:vAlign w:val="center"/>
                </w:tcPr>
                <w:p>
                  <w:pPr>
                    <w:contextualSpacing/>
                    <w:jc w:val="center"/>
                    <w:rPr>
                      <w:rFonts w:hint="eastAsia" w:eastAsia="宋体"/>
                      <w:szCs w:val="21"/>
                      <w:u w:val="single"/>
                      <w:lang w:eastAsia="zh-CN"/>
                    </w:rPr>
                  </w:pPr>
                  <w:r>
                    <w:rPr>
                      <w:rFonts w:hint="eastAsia"/>
                      <w:szCs w:val="21"/>
                      <w:u w:val="singl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79" w:type="dxa"/>
                  <w:vAlign w:val="center"/>
                </w:tcPr>
                <w:p>
                  <w:pPr>
                    <w:contextualSpacing/>
                    <w:jc w:val="center"/>
                    <w:rPr>
                      <w:szCs w:val="21"/>
                      <w:u w:val="single"/>
                    </w:rPr>
                  </w:pPr>
                  <w:r>
                    <w:rPr>
                      <w:szCs w:val="21"/>
                      <w:u w:val="single"/>
                    </w:rPr>
                    <w:t>6</w:t>
                  </w:r>
                </w:p>
              </w:tc>
              <w:tc>
                <w:tcPr>
                  <w:tcW w:w="1160" w:type="dxa"/>
                  <w:vAlign w:val="center"/>
                </w:tcPr>
                <w:p>
                  <w:pPr>
                    <w:contextualSpacing/>
                    <w:jc w:val="center"/>
                    <w:rPr>
                      <w:szCs w:val="21"/>
                      <w:u w:val="single"/>
                    </w:rPr>
                  </w:pPr>
                  <w:r>
                    <w:rPr>
                      <w:szCs w:val="21"/>
                      <w:u w:val="single"/>
                    </w:rPr>
                    <w:t>T型螺母M4</w:t>
                  </w:r>
                </w:p>
              </w:tc>
              <w:tc>
                <w:tcPr>
                  <w:tcW w:w="640" w:type="dxa"/>
                  <w:vAlign w:val="center"/>
                </w:tcPr>
                <w:p>
                  <w:pPr>
                    <w:contextualSpacing/>
                    <w:jc w:val="center"/>
                    <w:rPr>
                      <w:szCs w:val="21"/>
                      <w:u w:val="single"/>
                    </w:rPr>
                  </w:pPr>
                  <w:r>
                    <w:rPr>
                      <w:szCs w:val="21"/>
                      <w:u w:val="single"/>
                    </w:rPr>
                    <w:t>个</w:t>
                  </w:r>
                </w:p>
              </w:tc>
              <w:tc>
                <w:tcPr>
                  <w:tcW w:w="872" w:type="dxa"/>
                  <w:vAlign w:val="center"/>
                </w:tcPr>
                <w:p>
                  <w:pPr>
                    <w:contextualSpacing/>
                    <w:jc w:val="center"/>
                    <w:rPr>
                      <w:szCs w:val="21"/>
                      <w:u w:val="single"/>
                    </w:rPr>
                  </w:pPr>
                  <w:r>
                    <w:rPr>
                      <w:szCs w:val="21"/>
                      <w:u w:val="single"/>
                    </w:rPr>
                    <w:t>150000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广州瑞易五金有限公司</w:t>
                  </w:r>
                </w:p>
              </w:tc>
              <w:tc>
                <w:tcPr>
                  <w:tcW w:w="1359" w:type="dxa"/>
                  <w:vAlign w:val="center"/>
                </w:tcPr>
                <w:p>
                  <w:pPr>
                    <w:contextualSpacing/>
                    <w:jc w:val="center"/>
                    <w:rPr>
                      <w:szCs w:val="21"/>
                      <w:u w:val="single"/>
                      <w:lang w:eastAsia="zh-TW"/>
                    </w:rPr>
                  </w:pPr>
                  <w:r>
                    <w:rPr>
                      <w:szCs w:val="21"/>
                      <w:u w:val="single"/>
                    </w:rPr>
                    <w:t>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479" w:type="dxa"/>
                  <w:vAlign w:val="center"/>
                </w:tcPr>
                <w:p>
                  <w:pPr>
                    <w:contextualSpacing/>
                    <w:jc w:val="center"/>
                    <w:rPr>
                      <w:szCs w:val="21"/>
                      <w:u w:val="single"/>
                    </w:rPr>
                  </w:pPr>
                  <w:r>
                    <w:rPr>
                      <w:szCs w:val="21"/>
                      <w:u w:val="single"/>
                    </w:rPr>
                    <w:t>7</w:t>
                  </w:r>
                </w:p>
              </w:tc>
              <w:tc>
                <w:tcPr>
                  <w:tcW w:w="1160" w:type="dxa"/>
                  <w:vAlign w:val="center"/>
                </w:tcPr>
                <w:p>
                  <w:pPr>
                    <w:contextualSpacing/>
                    <w:jc w:val="center"/>
                    <w:rPr>
                      <w:szCs w:val="21"/>
                      <w:u w:val="single"/>
                    </w:rPr>
                  </w:pPr>
                  <w:r>
                    <w:rPr>
                      <w:szCs w:val="21"/>
                      <w:u w:val="single"/>
                    </w:rPr>
                    <w:t>UV打印墨水</w:t>
                  </w:r>
                </w:p>
              </w:tc>
              <w:tc>
                <w:tcPr>
                  <w:tcW w:w="640" w:type="dxa"/>
                  <w:vAlign w:val="center"/>
                </w:tcPr>
                <w:p>
                  <w:pPr>
                    <w:contextualSpacing/>
                    <w:jc w:val="center"/>
                    <w:rPr>
                      <w:szCs w:val="21"/>
                      <w:u w:val="single"/>
                    </w:rPr>
                  </w:pPr>
                  <w:r>
                    <w:rPr>
                      <w:rFonts w:hint="eastAsia"/>
                      <w:szCs w:val="21"/>
                      <w:u w:val="single"/>
                    </w:rPr>
                    <w:t>吨</w:t>
                  </w:r>
                </w:p>
              </w:tc>
              <w:tc>
                <w:tcPr>
                  <w:tcW w:w="872" w:type="dxa"/>
                  <w:vAlign w:val="center"/>
                </w:tcPr>
                <w:p>
                  <w:pPr>
                    <w:contextualSpacing/>
                    <w:jc w:val="center"/>
                    <w:rPr>
                      <w:szCs w:val="21"/>
                      <w:u w:val="single"/>
                    </w:rPr>
                  </w:pPr>
                  <w:r>
                    <w:rPr>
                      <w:rFonts w:hint="eastAsia"/>
                      <w:szCs w:val="21"/>
                      <w:u w:val="single"/>
                    </w:rPr>
                    <w:t>0.2</w:t>
                  </w:r>
                </w:p>
              </w:tc>
              <w:tc>
                <w:tcPr>
                  <w:tcW w:w="778" w:type="dxa"/>
                  <w:vAlign w:val="center"/>
                </w:tcPr>
                <w:p>
                  <w:pPr>
                    <w:jc w:val="center"/>
                    <w:rPr>
                      <w:szCs w:val="21"/>
                      <w:u w:val="single"/>
                    </w:rPr>
                  </w:pPr>
                  <w:r>
                    <w:rPr>
                      <w:szCs w:val="21"/>
                      <w:u w:val="single"/>
                      <w:lang w:eastAsia="zh-TW"/>
                    </w:rPr>
                    <w:t>液体</w:t>
                  </w:r>
                </w:p>
              </w:tc>
              <w:tc>
                <w:tcPr>
                  <w:tcW w:w="2560" w:type="dxa"/>
                  <w:vAlign w:val="center"/>
                </w:tcPr>
                <w:p>
                  <w:pPr>
                    <w:jc w:val="center"/>
                    <w:rPr>
                      <w:szCs w:val="21"/>
                      <w:u w:val="single"/>
                      <w:lang w:eastAsia="zh-TW"/>
                    </w:rPr>
                  </w:pPr>
                  <w:r>
                    <w:rPr>
                      <w:rFonts w:hint="eastAsia"/>
                      <w:szCs w:val="21"/>
                      <w:u w:val="single"/>
                    </w:rPr>
                    <w:t>深圳市鼎力科技有限公司</w:t>
                  </w:r>
                </w:p>
              </w:tc>
              <w:tc>
                <w:tcPr>
                  <w:tcW w:w="1359" w:type="dxa"/>
                  <w:vAlign w:val="center"/>
                </w:tcPr>
                <w:p>
                  <w:pPr>
                    <w:contextualSpacing/>
                    <w:jc w:val="center"/>
                    <w:rPr>
                      <w:szCs w:val="21"/>
                      <w:u w:val="single"/>
                      <w:lang w:eastAsia="zh-TW"/>
                    </w:rPr>
                  </w:pPr>
                  <w:r>
                    <w:rPr>
                      <w:rFonts w:hint="eastAsia"/>
                      <w:szCs w:val="21"/>
                      <w:u w:val="singl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479" w:type="dxa"/>
                  <w:vAlign w:val="center"/>
                </w:tcPr>
                <w:p>
                  <w:pPr>
                    <w:contextualSpacing/>
                    <w:jc w:val="center"/>
                    <w:rPr>
                      <w:szCs w:val="21"/>
                      <w:u w:val="single"/>
                    </w:rPr>
                  </w:pPr>
                  <w:r>
                    <w:rPr>
                      <w:szCs w:val="21"/>
                      <w:u w:val="single"/>
                    </w:rPr>
                    <w:t>8</w:t>
                  </w:r>
                </w:p>
              </w:tc>
              <w:tc>
                <w:tcPr>
                  <w:tcW w:w="1160" w:type="dxa"/>
                  <w:vAlign w:val="center"/>
                </w:tcPr>
                <w:p>
                  <w:pPr>
                    <w:contextualSpacing/>
                    <w:jc w:val="center"/>
                    <w:rPr>
                      <w:szCs w:val="21"/>
                      <w:u w:val="single"/>
                    </w:rPr>
                  </w:pPr>
                  <w:r>
                    <w:rPr>
                      <w:szCs w:val="21"/>
                      <w:u w:val="single"/>
                    </w:rPr>
                    <w:t>不锈钢灯具底座</w:t>
                  </w:r>
                </w:p>
              </w:tc>
              <w:tc>
                <w:tcPr>
                  <w:tcW w:w="640" w:type="dxa"/>
                  <w:vAlign w:val="center"/>
                </w:tcPr>
                <w:p>
                  <w:pPr>
                    <w:contextualSpacing/>
                    <w:jc w:val="center"/>
                    <w:rPr>
                      <w:szCs w:val="21"/>
                      <w:u w:val="single"/>
                    </w:rPr>
                  </w:pPr>
                  <w:r>
                    <w:rPr>
                      <w:szCs w:val="21"/>
                      <w:u w:val="single"/>
                    </w:rPr>
                    <w:t>件</w:t>
                  </w:r>
                </w:p>
              </w:tc>
              <w:tc>
                <w:tcPr>
                  <w:tcW w:w="872" w:type="dxa"/>
                  <w:vAlign w:val="center"/>
                </w:tcPr>
                <w:p>
                  <w:pPr>
                    <w:contextualSpacing/>
                    <w:jc w:val="center"/>
                    <w:rPr>
                      <w:szCs w:val="21"/>
                      <w:u w:val="single"/>
                    </w:rPr>
                  </w:pPr>
                  <w:r>
                    <w:rPr>
                      <w:szCs w:val="21"/>
                      <w:u w:val="single"/>
                    </w:rPr>
                    <w:t>30000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佛山市德盈铝业有限公司</w:t>
                  </w:r>
                </w:p>
              </w:tc>
              <w:tc>
                <w:tcPr>
                  <w:tcW w:w="1359" w:type="dxa"/>
                  <w:vAlign w:val="center"/>
                </w:tcPr>
                <w:p>
                  <w:pPr>
                    <w:contextualSpacing/>
                    <w:jc w:val="center"/>
                    <w:rPr>
                      <w:szCs w:val="21"/>
                      <w:u w:val="single"/>
                      <w:lang w:eastAsia="zh-TW"/>
                    </w:rPr>
                  </w:pPr>
                  <w:r>
                    <w:rPr>
                      <w:szCs w:val="21"/>
                      <w:u w:val="single"/>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479" w:type="dxa"/>
                  <w:vAlign w:val="center"/>
                </w:tcPr>
                <w:p>
                  <w:pPr>
                    <w:contextualSpacing/>
                    <w:jc w:val="center"/>
                    <w:rPr>
                      <w:szCs w:val="21"/>
                      <w:u w:val="single"/>
                    </w:rPr>
                  </w:pPr>
                  <w:r>
                    <w:rPr>
                      <w:szCs w:val="21"/>
                      <w:u w:val="single"/>
                    </w:rPr>
                    <w:t>9</w:t>
                  </w:r>
                </w:p>
              </w:tc>
              <w:tc>
                <w:tcPr>
                  <w:tcW w:w="1160" w:type="dxa"/>
                  <w:vAlign w:val="center"/>
                </w:tcPr>
                <w:p>
                  <w:pPr>
                    <w:contextualSpacing/>
                    <w:jc w:val="center"/>
                    <w:rPr>
                      <w:szCs w:val="21"/>
                      <w:u w:val="single"/>
                    </w:rPr>
                  </w:pPr>
                  <w:r>
                    <w:rPr>
                      <w:szCs w:val="21"/>
                      <w:u w:val="single"/>
                    </w:rPr>
                    <w:t>导热双面胶</w:t>
                  </w:r>
                </w:p>
              </w:tc>
              <w:tc>
                <w:tcPr>
                  <w:tcW w:w="640" w:type="dxa"/>
                  <w:vAlign w:val="center"/>
                </w:tcPr>
                <w:p>
                  <w:pPr>
                    <w:contextualSpacing/>
                    <w:jc w:val="center"/>
                    <w:rPr>
                      <w:szCs w:val="21"/>
                      <w:u w:val="single"/>
                    </w:rPr>
                  </w:pPr>
                  <w:r>
                    <w:rPr>
                      <w:szCs w:val="21"/>
                      <w:u w:val="single"/>
                    </w:rPr>
                    <w:t>片</w:t>
                  </w:r>
                </w:p>
              </w:tc>
              <w:tc>
                <w:tcPr>
                  <w:tcW w:w="872" w:type="dxa"/>
                  <w:vAlign w:val="center"/>
                </w:tcPr>
                <w:p>
                  <w:pPr>
                    <w:contextualSpacing/>
                    <w:jc w:val="center"/>
                    <w:rPr>
                      <w:szCs w:val="21"/>
                      <w:u w:val="single"/>
                    </w:rPr>
                  </w:pPr>
                  <w:r>
                    <w:rPr>
                      <w:rFonts w:hint="eastAsia"/>
                      <w:szCs w:val="21"/>
                      <w:u w:val="single"/>
                    </w:rPr>
                    <w:t>1.8</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东莞集权包装材料</w:t>
                  </w:r>
                </w:p>
              </w:tc>
              <w:tc>
                <w:tcPr>
                  <w:tcW w:w="1359" w:type="dxa"/>
                  <w:vAlign w:val="center"/>
                </w:tcPr>
                <w:p>
                  <w:pPr>
                    <w:contextualSpacing/>
                    <w:jc w:val="center"/>
                    <w:rPr>
                      <w:szCs w:val="21"/>
                      <w:u w:val="single"/>
                      <w:lang w:eastAsia="zh-TW"/>
                    </w:rPr>
                  </w:pPr>
                  <w:r>
                    <w:rPr>
                      <w:rFonts w:hint="eastAsia"/>
                      <w:szCs w:val="21"/>
                      <w:u w:val="singl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79" w:type="dxa"/>
                  <w:vAlign w:val="center"/>
                </w:tcPr>
                <w:p>
                  <w:pPr>
                    <w:contextualSpacing/>
                    <w:jc w:val="center"/>
                    <w:rPr>
                      <w:szCs w:val="21"/>
                      <w:u w:val="single"/>
                    </w:rPr>
                  </w:pPr>
                  <w:r>
                    <w:rPr>
                      <w:szCs w:val="21"/>
                      <w:u w:val="single"/>
                    </w:rPr>
                    <w:t>10</w:t>
                  </w:r>
                </w:p>
              </w:tc>
              <w:tc>
                <w:tcPr>
                  <w:tcW w:w="1160" w:type="dxa"/>
                  <w:vAlign w:val="center"/>
                </w:tcPr>
                <w:p>
                  <w:pPr>
                    <w:contextualSpacing/>
                    <w:jc w:val="center"/>
                    <w:rPr>
                      <w:szCs w:val="21"/>
                      <w:u w:val="single"/>
                    </w:rPr>
                  </w:pPr>
                  <w:r>
                    <w:rPr>
                      <w:szCs w:val="21"/>
                      <w:u w:val="single"/>
                    </w:rPr>
                    <w:t>电子导线</w:t>
                  </w:r>
                </w:p>
              </w:tc>
              <w:tc>
                <w:tcPr>
                  <w:tcW w:w="640" w:type="dxa"/>
                  <w:vAlign w:val="center"/>
                </w:tcPr>
                <w:p>
                  <w:pPr>
                    <w:contextualSpacing/>
                    <w:jc w:val="center"/>
                    <w:rPr>
                      <w:szCs w:val="21"/>
                      <w:u w:val="single"/>
                    </w:rPr>
                  </w:pPr>
                  <w:r>
                    <w:rPr>
                      <w:szCs w:val="21"/>
                      <w:u w:val="single"/>
                    </w:rPr>
                    <w:t>卷</w:t>
                  </w:r>
                </w:p>
              </w:tc>
              <w:tc>
                <w:tcPr>
                  <w:tcW w:w="872" w:type="dxa"/>
                  <w:vAlign w:val="center"/>
                </w:tcPr>
                <w:p>
                  <w:pPr>
                    <w:contextualSpacing/>
                    <w:jc w:val="center"/>
                    <w:rPr>
                      <w:szCs w:val="21"/>
                      <w:u w:val="single"/>
                    </w:rPr>
                  </w:pPr>
                  <w:r>
                    <w:rPr>
                      <w:szCs w:val="21"/>
                      <w:u w:val="single"/>
                    </w:rPr>
                    <w:t>2000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深圳市兴齐利电子</w:t>
                  </w:r>
                </w:p>
              </w:tc>
              <w:tc>
                <w:tcPr>
                  <w:tcW w:w="1359" w:type="dxa"/>
                  <w:vAlign w:val="center"/>
                </w:tcPr>
                <w:p>
                  <w:pPr>
                    <w:contextualSpacing/>
                    <w:jc w:val="center"/>
                    <w:rPr>
                      <w:szCs w:val="21"/>
                      <w:u w:val="single"/>
                      <w:lang w:eastAsia="zh-TW"/>
                    </w:rPr>
                  </w:pPr>
                  <w:r>
                    <w:rPr>
                      <w:szCs w:val="21"/>
                      <w:u w:val="singl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479" w:type="dxa"/>
                  <w:vAlign w:val="center"/>
                </w:tcPr>
                <w:p>
                  <w:pPr>
                    <w:contextualSpacing/>
                    <w:jc w:val="center"/>
                    <w:rPr>
                      <w:szCs w:val="21"/>
                      <w:u w:val="single"/>
                    </w:rPr>
                  </w:pPr>
                  <w:r>
                    <w:rPr>
                      <w:szCs w:val="21"/>
                      <w:u w:val="single"/>
                    </w:rPr>
                    <w:t>11</w:t>
                  </w:r>
                </w:p>
              </w:tc>
              <w:tc>
                <w:tcPr>
                  <w:tcW w:w="1160" w:type="dxa"/>
                  <w:vAlign w:val="center"/>
                </w:tcPr>
                <w:p>
                  <w:pPr>
                    <w:contextualSpacing/>
                    <w:jc w:val="center"/>
                    <w:rPr>
                      <w:szCs w:val="21"/>
                      <w:u w:val="single"/>
                    </w:rPr>
                  </w:pPr>
                  <w:r>
                    <w:rPr>
                      <w:szCs w:val="21"/>
                      <w:u w:val="single"/>
                    </w:rPr>
                    <w:t>定制PS板材</w:t>
                  </w:r>
                </w:p>
              </w:tc>
              <w:tc>
                <w:tcPr>
                  <w:tcW w:w="640" w:type="dxa"/>
                  <w:vAlign w:val="center"/>
                </w:tcPr>
                <w:p>
                  <w:pPr>
                    <w:contextualSpacing/>
                    <w:jc w:val="center"/>
                    <w:rPr>
                      <w:szCs w:val="21"/>
                      <w:u w:val="single"/>
                    </w:rPr>
                  </w:pPr>
                  <w:r>
                    <w:rPr>
                      <w:rFonts w:hint="eastAsia"/>
                      <w:szCs w:val="21"/>
                      <w:u w:val="single"/>
                    </w:rPr>
                    <w:t>吨</w:t>
                  </w:r>
                </w:p>
              </w:tc>
              <w:tc>
                <w:tcPr>
                  <w:tcW w:w="872" w:type="dxa"/>
                  <w:vAlign w:val="center"/>
                </w:tcPr>
                <w:p>
                  <w:pPr>
                    <w:contextualSpacing/>
                    <w:jc w:val="center"/>
                    <w:rPr>
                      <w:szCs w:val="21"/>
                      <w:u w:val="single"/>
                    </w:rPr>
                  </w:pPr>
                  <w:r>
                    <w:rPr>
                      <w:rFonts w:hint="eastAsia"/>
                      <w:szCs w:val="21"/>
                      <w:u w:val="single"/>
                    </w:rPr>
                    <w:t>1.2</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深圳市众城光电科技</w:t>
                  </w:r>
                </w:p>
              </w:tc>
              <w:tc>
                <w:tcPr>
                  <w:tcW w:w="1359" w:type="dxa"/>
                  <w:vAlign w:val="center"/>
                </w:tcPr>
                <w:p>
                  <w:pPr>
                    <w:contextualSpacing/>
                    <w:jc w:val="center"/>
                    <w:rPr>
                      <w:szCs w:val="21"/>
                      <w:u w:val="single"/>
                      <w:lang w:eastAsia="zh-TW"/>
                    </w:rPr>
                  </w:pPr>
                  <w:r>
                    <w:rPr>
                      <w:rFonts w:hint="eastAsia"/>
                      <w:szCs w:val="21"/>
                      <w:u w:val="singl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79" w:type="dxa"/>
                  <w:vAlign w:val="center"/>
                </w:tcPr>
                <w:p>
                  <w:pPr>
                    <w:contextualSpacing/>
                    <w:jc w:val="center"/>
                    <w:rPr>
                      <w:szCs w:val="21"/>
                      <w:u w:val="single"/>
                    </w:rPr>
                  </w:pPr>
                  <w:r>
                    <w:rPr>
                      <w:szCs w:val="21"/>
                      <w:u w:val="single"/>
                    </w:rPr>
                    <w:t>12</w:t>
                  </w:r>
                </w:p>
              </w:tc>
              <w:tc>
                <w:tcPr>
                  <w:tcW w:w="1160" w:type="dxa"/>
                  <w:vAlign w:val="center"/>
                </w:tcPr>
                <w:p>
                  <w:pPr>
                    <w:contextualSpacing/>
                    <w:jc w:val="center"/>
                    <w:rPr>
                      <w:szCs w:val="21"/>
                      <w:u w:val="single"/>
                    </w:rPr>
                  </w:pPr>
                  <w:r>
                    <w:rPr>
                      <w:szCs w:val="21"/>
                      <w:u w:val="single"/>
                    </w:rPr>
                    <w:t>钢化玻璃</w:t>
                  </w:r>
                </w:p>
              </w:tc>
              <w:tc>
                <w:tcPr>
                  <w:tcW w:w="640" w:type="dxa"/>
                  <w:vAlign w:val="center"/>
                </w:tcPr>
                <w:p>
                  <w:pPr>
                    <w:contextualSpacing/>
                    <w:jc w:val="center"/>
                    <w:rPr>
                      <w:szCs w:val="21"/>
                      <w:u w:val="single"/>
                    </w:rPr>
                  </w:pPr>
                  <w:r>
                    <w:rPr>
                      <w:rFonts w:hint="eastAsia"/>
                      <w:szCs w:val="21"/>
                      <w:u w:val="single"/>
                    </w:rPr>
                    <w:t>吨</w:t>
                  </w:r>
                </w:p>
              </w:tc>
              <w:tc>
                <w:tcPr>
                  <w:tcW w:w="872" w:type="dxa"/>
                  <w:vAlign w:val="center"/>
                </w:tcPr>
                <w:p>
                  <w:pPr>
                    <w:contextualSpacing/>
                    <w:jc w:val="center"/>
                    <w:rPr>
                      <w:szCs w:val="21"/>
                      <w:u w:val="single"/>
                    </w:rPr>
                  </w:pPr>
                  <w:r>
                    <w:rPr>
                      <w:szCs w:val="21"/>
                      <w:u w:val="single"/>
                    </w:rPr>
                    <w:t>60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湖北乐翔工贸有限公司</w:t>
                  </w:r>
                </w:p>
              </w:tc>
              <w:tc>
                <w:tcPr>
                  <w:tcW w:w="1359" w:type="dxa"/>
                  <w:vAlign w:val="center"/>
                </w:tcPr>
                <w:p>
                  <w:pPr>
                    <w:contextualSpacing/>
                    <w:jc w:val="center"/>
                    <w:rPr>
                      <w:szCs w:val="21"/>
                      <w:u w:val="single"/>
                      <w:lang w:eastAsia="zh-TW"/>
                    </w:rPr>
                  </w:pPr>
                  <w:r>
                    <w:rPr>
                      <w:szCs w:val="21"/>
                      <w:u w:val="single"/>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79" w:type="dxa"/>
                  <w:vAlign w:val="center"/>
                </w:tcPr>
                <w:p>
                  <w:pPr>
                    <w:contextualSpacing/>
                    <w:jc w:val="center"/>
                    <w:rPr>
                      <w:szCs w:val="21"/>
                      <w:u w:val="single"/>
                    </w:rPr>
                  </w:pPr>
                  <w:r>
                    <w:rPr>
                      <w:szCs w:val="21"/>
                      <w:u w:val="single"/>
                    </w:rPr>
                    <w:t>13</w:t>
                  </w:r>
                </w:p>
              </w:tc>
              <w:tc>
                <w:tcPr>
                  <w:tcW w:w="1160" w:type="dxa"/>
                  <w:vAlign w:val="center"/>
                </w:tcPr>
                <w:p>
                  <w:pPr>
                    <w:contextualSpacing/>
                    <w:jc w:val="center"/>
                    <w:rPr>
                      <w:szCs w:val="21"/>
                      <w:u w:val="single"/>
                    </w:rPr>
                  </w:pPr>
                  <w:r>
                    <w:rPr>
                      <w:szCs w:val="21"/>
                      <w:u w:val="single"/>
                    </w:rPr>
                    <w:t>硅胶胶带</w:t>
                  </w:r>
                </w:p>
              </w:tc>
              <w:tc>
                <w:tcPr>
                  <w:tcW w:w="640" w:type="dxa"/>
                  <w:vAlign w:val="center"/>
                </w:tcPr>
                <w:p>
                  <w:pPr>
                    <w:contextualSpacing/>
                    <w:jc w:val="center"/>
                    <w:rPr>
                      <w:szCs w:val="21"/>
                      <w:u w:val="single"/>
                    </w:rPr>
                  </w:pPr>
                  <w:r>
                    <w:rPr>
                      <w:szCs w:val="21"/>
                      <w:u w:val="single"/>
                    </w:rPr>
                    <w:t>块</w:t>
                  </w:r>
                </w:p>
              </w:tc>
              <w:tc>
                <w:tcPr>
                  <w:tcW w:w="872" w:type="dxa"/>
                  <w:vAlign w:val="center"/>
                </w:tcPr>
                <w:p>
                  <w:pPr>
                    <w:contextualSpacing/>
                    <w:jc w:val="center"/>
                    <w:rPr>
                      <w:szCs w:val="21"/>
                      <w:u w:val="single"/>
                    </w:rPr>
                  </w:pPr>
                  <w:r>
                    <w:rPr>
                      <w:szCs w:val="21"/>
                      <w:u w:val="single"/>
                    </w:rPr>
                    <w:t>50000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东莞集权包装材料</w:t>
                  </w:r>
                </w:p>
              </w:tc>
              <w:tc>
                <w:tcPr>
                  <w:tcW w:w="1359" w:type="dxa"/>
                  <w:vAlign w:val="center"/>
                </w:tcPr>
                <w:p>
                  <w:pPr>
                    <w:contextualSpacing/>
                    <w:jc w:val="center"/>
                    <w:rPr>
                      <w:szCs w:val="21"/>
                      <w:u w:val="single"/>
                      <w:lang w:eastAsia="zh-TW"/>
                    </w:rPr>
                  </w:pPr>
                  <w:r>
                    <w:rPr>
                      <w:szCs w:val="21"/>
                      <w:u w:val="single"/>
                    </w:rPr>
                    <w:t>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9" w:type="dxa"/>
                  <w:vAlign w:val="center"/>
                </w:tcPr>
                <w:p>
                  <w:pPr>
                    <w:contextualSpacing/>
                    <w:jc w:val="center"/>
                    <w:rPr>
                      <w:szCs w:val="21"/>
                      <w:u w:val="single"/>
                    </w:rPr>
                  </w:pPr>
                  <w:r>
                    <w:rPr>
                      <w:szCs w:val="21"/>
                      <w:u w:val="single"/>
                    </w:rPr>
                    <w:t>14</w:t>
                  </w:r>
                </w:p>
              </w:tc>
              <w:tc>
                <w:tcPr>
                  <w:tcW w:w="1160" w:type="dxa"/>
                  <w:vAlign w:val="center"/>
                </w:tcPr>
                <w:p>
                  <w:pPr>
                    <w:contextualSpacing/>
                    <w:jc w:val="center"/>
                    <w:rPr>
                      <w:szCs w:val="21"/>
                      <w:u w:val="single"/>
                    </w:rPr>
                  </w:pPr>
                  <w:r>
                    <w:rPr>
                      <w:szCs w:val="21"/>
                      <w:u w:val="single"/>
                    </w:rPr>
                    <w:t>硅胶条</w:t>
                  </w:r>
                </w:p>
              </w:tc>
              <w:tc>
                <w:tcPr>
                  <w:tcW w:w="640" w:type="dxa"/>
                  <w:vAlign w:val="center"/>
                </w:tcPr>
                <w:p>
                  <w:pPr>
                    <w:contextualSpacing/>
                    <w:jc w:val="center"/>
                    <w:rPr>
                      <w:szCs w:val="21"/>
                      <w:u w:val="single"/>
                    </w:rPr>
                  </w:pPr>
                  <w:r>
                    <w:rPr>
                      <w:szCs w:val="21"/>
                      <w:u w:val="single"/>
                    </w:rPr>
                    <w:t>个</w:t>
                  </w:r>
                </w:p>
              </w:tc>
              <w:tc>
                <w:tcPr>
                  <w:tcW w:w="872" w:type="dxa"/>
                  <w:vAlign w:val="center"/>
                </w:tcPr>
                <w:p>
                  <w:pPr>
                    <w:contextualSpacing/>
                    <w:jc w:val="center"/>
                    <w:rPr>
                      <w:szCs w:val="21"/>
                      <w:u w:val="single"/>
                    </w:rPr>
                  </w:pPr>
                  <w:r>
                    <w:rPr>
                      <w:szCs w:val="21"/>
                      <w:u w:val="single"/>
                    </w:rPr>
                    <w:t>50000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东莞集权包装材料</w:t>
                  </w:r>
                </w:p>
              </w:tc>
              <w:tc>
                <w:tcPr>
                  <w:tcW w:w="1359" w:type="dxa"/>
                  <w:vAlign w:val="center"/>
                </w:tcPr>
                <w:p>
                  <w:pPr>
                    <w:contextualSpacing/>
                    <w:jc w:val="center"/>
                    <w:rPr>
                      <w:szCs w:val="21"/>
                      <w:u w:val="single"/>
                      <w:lang w:eastAsia="zh-TW"/>
                    </w:rPr>
                  </w:pPr>
                  <w:r>
                    <w:rPr>
                      <w:szCs w:val="21"/>
                      <w:u w:val="single"/>
                    </w:rPr>
                    <w:t>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9" w:type="dxa"/>
                  <w:vAlign w:val="center"/>
                </w:tcPr>
                <w:p>
                  <w:pPr>
                    <w:contextualSpacing/>
                    <w:jc w:val="center"/>
                    <w:rPr>
                      <w:szCs w:val="21"/>
                      <w:u w:val="single"/>
                    </w:rPr>
                  </w:pPr>
                  <w:r>
                    <w:rPr>
                      <w:szCs w:val="21"/>
                      <w:u w:val="single"/>
                    </w:rPr>
                    <w:t>15</w:t>
                  </w:r>
                </w:p>
              </w:tc>
              <w:tc>
                <w:tcPr>
                  <w:tcW w:w="1160" w:type="dxa"/>
                  <w:vAlign w:val="center"/>
                </w:tcPr>
                <w:p>
                  <w:pPr>
                    <w:contextualSpacing/>
                    <w:jc w:val="center"/>
                    <w:rPr>
                      <w:szCs w:val="21"/>
                      <w:u w:val="single"/>
                    </w:rPr>
                  </w:pPr>
                  <w:r>
                    <w:rPr>
                      <w:szCs w:val="21"/>
                      <w:u w:val="single"/>
                    </w:rPr>
                    <w:t>接驳器</w:t>
                  </w:r>
                </w:p>
              </w:tc>
              <w:tc>
                <w:tcPr>
                  <w:tcW w:w="640" w:type="dxa"/>
                  <w:vAlign w:val="center"/>
                </w:tcPr>
                <w:p>
                  <w:pPr>
                    <w:contextualSpacing/>
                    <w:jc w:val="center"/>
                    <w:rPr>
                      <w:szCs w:val="21"/>
                      <w:u w:val="single"/>
                    </w:rPr>
                  </w:pPr>
                  <w:r>
                    <w:rPr>
                      <w:szCs w:val="21"/>
                      <w:u w:val="single"/>
                    </w:rPr>
                    <w:t>个</w:t>
                  </w:r>
                </w:p>
              </w:tc>
              <w:tc>
                <w:tcPr>
                  <w:tcW w:w="872" w:type="dxa"/>
                  <w:vAlign w:val="center"/>
                </w:tcPr>
                <w:p>
                  <w:pPr>
                    <w:contextualSpacing/>
                    <w:jc w:val="center"/>
                    <w:rPr>
                      <w:szCs w:val="21"/>
                      <w:u w:val="single"/>
                    </w:rPr>
                  </w:pPr>
                  <w:r>
                    <w:rPr>
                      <w:szCs w:val="21"/>
                      <w:u w:val="single"/>
                    </w:rPr>
                    <w:t>120000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佛山市德盈铝业有限公司</w:t>
                  </w:r>
                </w:p>
              </w:tc>
              <w:tc>
                <w:tcPr>
                  <w:tcW w:w="1359" w:type="dxa"/>
                  <w:vAlign w:val="center"/>
                </w:tcPr>
                <w:p>
                  <w:pPr>
                    <w:contextualSpacing/>
                    <w:jc w:val="center"/>
                    <w:rPr>
                      <w:szCs w:val="21"/>
                      <w:u w:val="single"/>
                      <w:lang w:eastAsia="zh-TW"/>
                    </w:rPr>
                  </w:pPr>
                  <w:r>
                    <w:rPr>
                      <w:szCs w:val="21"/>
                      <w:u w:val="single"/>
                    </w:rPr>
                    <w:t>120000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9" w:type="dxa"/>
                  <w:vAlign w:val="center"/>
                </w:tcPr>
                <w:p>
                  <w:pPr>
                    <w:contextualSpacing/>
                    <w:jc w:val="center"/>
                    <w:rPr>
                      <w:szCs w:val="21"/>
                      <w:u w:val="single"/>
                    </w:rPr>
                  </w:pPr>
                  <w:r>
                    <w:rPr>
                      <w:szCs w:val="21"/>
                      <w:u w:val="single"/>
                    </w:rPr>
                    <w:t>16</w:t>
                  </w:r>
                </w:p>
              </w:tc>
              <w:tc>
                <w:tcPr>
                  <w:tcW w:w="1160" w:type="dxa"/>
                  <w:vAlign w:val="center"/>
                </w:tcPr>
                <w:p>
                  <w:pPr>
                    <w:contextualSpacing/>
                    <w:jc w:val="center"/>
                    <w:rPr>
                      <w:szCs w:val="21"/>
                      <w:u w:val="single"/>
                    </w:rPr>
                  </w:pPr>
                  <w:r>
                    <w:rPr>
                      <w:szCs w:val="21"/>
                      <w:u w:val="single"/>
                    </w:rPr>
                    <w:t>结构胶</w:t>
                  </w:r>
                </w:p>
              </w:tc>
              <w:tc>
                <w:tcPr>
                  <w:tcW w:w="640" w:type="dxa"/>
                  <w:vAlign w:val="center"/>
                </w:tcPr>
                <w:p>
                  <w:pPr>
                    <w:contextualSpacing/>
                    <w:jc w:val="center"/>
                    <w:rPr>
                      <w:szCs w:val="21"/>
                      <w:u w:val="single"/>
                    </w:rPr>
                  </w:pPr>
                  <w:r>
                    <w:rPr>
                      <w:rFonts w:hint="eastAsia"/>
                      <w:szCs w:val="21"/>
                      <w:u w:val="single"/>
                    </w:rPr>
                    <w:t>吨</w:t>
                  </w:r>
                </w:p>
              </w:tc>
              <w:tc>
                <w:tcPr>
                  <w:tcW w:w="872" w:type="dxa"/>
                  <w:vAlign w:val="center"/>
                </w:tcPr>
                <w:p>
                  <w:pPr>
                    <w:contextualSpacing/>
                    <w:jc w:val="center"/>
                    <w:rPr>
                      <w:szCs w:val="21"/>
                      <w:u w:val="single"/>
                    </w:rPr>
                  </w:pPr>
                  <w:r>
                    <w:rPr>
                      <w:szCs w:val="21"/>
                      <w:u w:val="single"/>
                    </w:rPr>
                    <w:t>6</w:t>
                  </w:r>
                </w:p>
              </w:tc>
              <w:tc>
                <w:tcPr>
                  <w:tcW w:w="778" w:type="dxa"/>
                  <w:vAlign w:val="center"/>
                </w:tcPr>
                <w:p>
                  <w:pPr>
                    <w:jc w:val="center"/>
                    <w:rPr>
                      <w:szCs w:val="21"/>
                      <w:u w:val="single"/>
                    </w:rPr>
                  </w:pPr>
                  <w:r>
                    <w:rPr>
                      <w:szCs w:val="21"/>
                      <w:u w:val="single"/>
                      <w:lang w:eastAsia="zh-TW"/>
                    </w:rPr>
                    <w:t>液体</w:t>
                  </w:r>
                </w:p>
              </w:tc>
              <w:tc>
                <w:tcPr>
                  <w:tcW w:w="2560" w:type="dxa"/>
                  <w:vAlign w:val="center"/>
                </w:tcPr>
                <w:p>
                  <w:pPr>
                    <w:jc w:val="center"/>
                    <w:rPr>
                      <w:szCs w:val="21"/>
                      <w:u w:val="single"/>
                      <w:lang w:eastAsia="zh-TW"/>
                    </w:rPr>
                  </w:pPr>
                  <w:r>
                    <w:rPr>
                      <w:rFonts w:hint="eastAsia"/>
                      <w:szCs w:val="21"/>
                      <w:u w:val="single"/>
                    </w:rPr>
                    <w:t>广东三和化工有限公司</w:t>
                  </w:r>
                </w:p>
              </w:tc>
              <w:tc>
                <w:tcPr>
                  <w:tcW w:w="1359" w:type="dxa"/>
                  <w:vAlign w:val="center"/>
                </w:tcPr>
                <w:p>
                  <w:pPr>
                    <w:contextualSpacing/>
                    <w:jc w:val="center"/>
                    <w:rPr>
                      <w:szCs w:val="21"/>
                      <w:u w:val="single"/>
                      <w:lang w:eastAsia="zh-TW"/>
                    </w:rPr>
                  </w:pPr>
                  <w:r>
                    <w:rPr>
                      <w:szCs w:val="21"/>
                      <w:u w:val="singl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79" w:type="dxa"/>
                  <w:vAlign w:val="center"/>
                </w:tcPr>
                <w:p>
                  <w:pPr>
                    <w:contextualSpacing/>
                    <w:jc w:val="center"/>
                    <w:rPr>
                      <w:szCs w:val="21"/>
                      <w:u w:val="single"/>
                    </w:rPr>
                  </w:pPr>
                  <w:r>
                    <w:rPr>
                      <w:szCs w:val="21"/>
                      <w:u w:val="single"/>
                    </w:rPr>
                    <w:t>17</w:t>
                  </w:r>
                </w:p>
              </w:tc>
              <w:tc>
                <w:tcPr>
                  <w:tcW w:w="1160" w:type="dxa"/>
                  <w:vAlign w:val="center"/>
                </w:tcPr>
                <w:p>
                  <w:pPr>
                    <w:contextualSpacing/>
                    <w:jc w:val="center"/>
                    <w:rPr>
                      <w:szCs w:val="21"/>
                      <w:u w:val="single"/>
                    </w:rPr>
                  </w:pPr>
                  <w:r>
                    <w:rPr>
                      <w:szCs w:val="21"/>
                      <w:u w:val="single"/>
                    </w:rPr>
                    <w:t>聚酯薄膜</w:t>
                  </w:r>
                </w:p>
              </w:tc>
              <w:tc>
                <w:tcPr>
                  <w:tcW w:w="640" w:type="dxa"/>
                  <w:vAlign w:val="center"/>
                </w:tcPr>
                <w:p>
                  <w:pPr>
                    <w:contextualSpacing/>
                    <w:jc w:val="center"/>
                    <w:rPr>
                      <w:szCs w:val="21"/>
                      <w:u w:val="single"/>
                    </w:rPr>
                  </w:pPr>
                  <w:r>
                    <w:rPr>
                      <w:rFonts w:hint="eastAsia"/>
                      <w:szCs w:val="21"/>
                      <w:u w:val="single"/>
                    </w:rPr>
                    <w:t>吨</w:t>
                  </w:r>
                </w:p>
              </w:tc>
              <w:tc>
                <w:tcPr>
                  <w:tcW w:w="872" w:type="dxa"/>
                  <w:vAlign w:val="center"/>
                </w:tcPr>
                <w:p>
                  <w:pPr>
                    <w:contextualSpacing/>
                    <w:jc w:val="center"/>
                    <w:rPr>
                      <w:szCs w:val="21"/>
                      <w:u w:val="single"/>
                    </w:rPr>
                  </w:pPr>
                  <w:r>
                    <w:rPr>
                      <w:szCs w:val="21"/>
                      <w:u w:val="single"/>
                    </w:rPr>
                    <w:t>5</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深圳左臣光电有限翁</w:t>
                  </w:r>
                </w:p>
              </w:tc>
              <w:tc>
                <w:tcPr>
                  <w:tcW w:w="1359" w:type="dxa"/>
                  <w:vAlign w:val="center"/>
                </w:tcPr>
                <w:p>
                  <w:pPr>
                    <w:contextualSpacing/>
                    <w:jc w:val="center"/>
                    <w:rPr>
                      <w:szCs w:val="21"/>
                      <w:u w:val="single"/>
                      <w:lang w:eastAsia="zh-TW"/>
                    </w:rPr>
                  </w:pPr>
                  <w:r>
                    <w:rPr>
                      <w:szCs w:val="21"/>
                      <w:u w:val="singl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479" w:type="dxa"/>
                  <w:vAlign w:val="center"/>
                </w:tcPr>
                <w:p>
                  <w:pPr>
                    <w:contextualSpacing/>
                    <w:jc w:val="center"/>
                    <w:rPr>
                      <w:szCs w:val="21"/>
                      <w:u w:val="single"/>
                    </w:rPr>
                  </w:pPr>
                  <w:r>
                    <w:rPr>
                      <w:szCs w:val="21"/>
                      <w:u w:val="single"/>
                    </w:rPr>
                    <w:t>18</w:t>
                  </w:r>
                </w:p>
              </w:tc>
              <w:tc>
                <w:tcPr>
                  <w:tcW w:w="1160" w:type="dxa"/>
                  <w:vAlign w:val="center"/>
                </w:tcPr>
                <w:p>
                  <w:pPr>
                    <w:contextualSpacing/>
                    <w:jc w:val="center"/>
                    <w:rPr>
                      <w:szCs w:val="21"/>
                      <w:u w:val="single"/>
                    </w:rPr>
                  </w:pPr>
                  <w:r>
                    <w:rPr>
                      <w:szCs w:val="21"/>
                      <w:u w:val="single"/>
                    </w:rPr>
                    <w:t>螺丝</w:t>
                  </w:r>
                </w:p>
              </w:tc>
              <w:tc>
                <w:tcPr>
                  <w:tcW w:w="640" w:type="dxa"/>
                  <w:vAlign w:val="center"/>
                </w:tcPr>
                <w:p>
                  <w:pPr>
                    <w:contextualSpacing/>
                    <w:jc w:val="center"/>
                    <w:rPr>
                      <w:szCs w:val="21"/>
                      <w:u w:val="single"/>
                    </w:rPr>
                  </w:pPr>
                  <w:r>
                    <w:rPr>
                      <w:szCs w:val="21"/>
                      <w:u w:val="single"/>
                    </w:rPr>
                    <w:t>个</w:t>
                  </w:r>
                </w:p>
              </w:tc>
              <w:tc>
                <w:tcPr>
                  <w:tcW w:w="872" w:type="dxa"/>
                  <w:vAlign w:val="center"/>
                </w:tcPr>
                <w:p>
                  <w:pPr>
                    <w:contextualSpacing/>
                    <w:jc w:val="center"/>
                    <w:rPr>
                      <w:szCs w:val="21"/>
                      <w:u w:val="single"/>
                    </w:rPr>
                  </w:pPr>
                  <w:r>
                    <w:rPr>
                      <w:szCs w:val="21"/>
                      <w:u w:val="single"/>
                    </w:rPr>
                    <w:t>200000</w:t>
                  </w:r>
                </w:p>
              </w:tc>
              <w:tc>
                <w:tcPr>
                  <w:tcW w:w="778" w:type="dxa"/>
                  <w:vAlign w:val="center"/>
                </w:tcPr>
                <w:p>
                  <w:pPr>
                    <w:jc w:val="center"/>
                    <w:rPr>
                      <w:szCs w:val="21"/>
                      <w:u w:val="single"/>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广州瑞易五金有限公司</w:t>
                  </w:r>
                </w:p>
              </w:tc>
              <w:tc>
                <w:tcPr>
                  <w:tcW w:w="1359" w:type="dxa"/>
                  <w:vAlign w:val="center"/>
                </w:tcPr>
                <w:p>
                  <w:pPr>
                    <w:contextualSpacing/>
                    <w:jc w:val="center"/>
                    <w:rPr>
                      <w:szCs w:val="21"/>
                      <w:u w:val="single"/>
                      <w:lang w:eastAsia="zh-TW"/>
                    </w:rPr>
                  </w:pPr>
                  <w:r>
                    <w:rPr>
                      <w:szCs w:val="21"/>
                      <w:u w:val="single"/>
                    </w:rPr>
                    <w:t>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479" w:type="dxa"/>
                  <w:vAlign w:val="center"/>
                </w:tcPr>
                <w:p>
                  <w:pPr>
                    <w:contextualSpacing/>
                    <w:jc w:val="center"/>
                    <w:rPr>
                      <w:szCs w:val="21"/>
                      <w:u w:val="single"/>
                    </w:rPr>
                  </w:pPr>
                  <w:r>
                    <w:rPr>
                      <w:szCs w:val="21"/>
                      <w:u w:val="single"/>
                    </w:rPr>
                    <w:t>19</w:t>
                  </w:r>
                </w:p>
              </w:tc>
              <w:tc>
                <w:tcPr>
                  <w:tcW w:w="1160" w:type="dxa"/>
                  <w:vAlign w:val="center"/>
                </w:tcPr>
                <w:p>
                  <w:pPr>
                    <w:widowControl/>
                    <w:jc w:val="center"/>
                    <w:textAlignment w:val="center"/>
                    <w:rPr>
                      <w:color w:val="000000"/>
                      <w:szCs w:val="21"/>
                      <w:u w:val="single"/>
                    </w:rPr>
                  </w:pPr>
                  <w:r>
                    <w:rPr>
                      <w:color w:val="000000"/>
                      <w:kern w:val="0"/>
                      <w:szCs w:val="21"/>
                      <w:u w:val="single"/>
                      <w:lang w:bidi="ar"/>
                    </w:rPr>
                    <w:t>铝材</w:t>
                  </w:r>
                </w:p>
              </w:tc>
              <w:tc>
                <w:tcPr>
                  <w:tcW w:w="640" w:type="dxa"/>
                  <w:vAlign w:val="center"/>
                </w:tcPr>
                <w:p>
                  <w:pPr>
                    <w:widowControl/>
                    <w:jc w:val="center"/>
                    <w:textAlignment w:val="center"/>
                    <w:rPr>
                      <w:color w:val="000000"/>
                      <w:szCs w:val="21"/>
                      <w:u w:val="single"/>
                      <w:lang w:eastAsia="zh-TW"/>
                    </w:rPr>
                  </w:pPr>
                  <w:r>
                    <w:rPr>
                      <w:rFonts w:hint="eastAsia"/>
                      <w:szCs w:val="21"/>
                      <w:u w:val="single"/>
                    </w:rPr>
                    <w:t>吨</w:t>
                  </w:r>
                </w:p>
              </w:tc>
              <w:tc>
                <w:tcPr>
                  <w:tcW w:w="872" w:type="dxa"/>
                  <w:vAlign w:val="center"/>
                </w:tcPr>
                <w:p>
                  <w:pPr>
                    <w:jc w:val="center"/>
                    <w:rPr>
                      <w:szCs w:val="21"/>
                      <w:u w:val="single"/>
                    </w:rPr>
                  </w:pPr>
                  <w:r>
                    <w:rPr>
                      <w:szCs w:val="21"/>
                      <w:u w:val="single"/>
                    </w:rPr>
                    <w:t>8</w:t>
                  </w:r>
                </w:p>
              </w:tc>
              <w:tc>
                <w:tcPr>
                  <w:tcW w:w="778" w:type="dxa"/>
                  <w:vAlign w:val="center"/>
                </w:tcPr>
                <w:p>
                  <w:pPr>
                    <w:jc w:val="center"/>
                    <w:rPr>
                      <w:szCs w:val="21"/>
                      <w:u w:val="single"/>
                      <w:lang w:eastAsia="zh-TW"/>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佛山市德盈铝业有限公司</w:t>
                  </w:r>
                </w:p>
              </w:tc>
              <w:tc>
                <w:tcPr>
                  <w:tcW w:w="1359" w:type="dxa"/>
                  <w:vAlign w:val="center"/>
                </w:tcPr>
                <w:p>
                  <w:pPr>
                    <w:jc w:val="center"/>
                    <w:rPr>
                      <w:szCs w:val="21"/>
                      <w:u w:val="single"/>
                      <w:lang w:eastAsia="zh-TW"/>
                    </w:rPr>
                  </w:pPr>
                  <w:r>
                    <w:rPr>
                      <w:szCs w:val="21"/>
                      <w:u w:val="singl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9" w:type="dxa"/>
                  <w:vAlign w:val="center"/>
                </w:tcPr>
                <w:p>
                  <w:pPr>
                    <w:contextualSpacing/>
                    <w:jc w:val="center"/>
                    <w:rPr>
                      <w:szCs w:val="21"/>
                      <w:u w:val="single"/>
                    </w:rPr>
                  </w:pPr>
                  <w:r>
                    <w:rPr>
                      <w:szCs w:val="21"/>
                      <w:u w:val="single"/>
                    </w:rPr>
                    <w:t>20</w:t>
                  </w:r>
                </w:p>
              </w:tc>
              <w:tc>
                <w:tcPr>
                  <w:tcW w:w="1160" w:type="dxa"/>
                  <w:vAlign w:val="center"/>
                </w:tcPr>
                <w:p>
                  <w:pPr>
                    <w:widowControl/>
                    <w:jc w:val="center"/>
                    <w:textAlignment w:val="center"/>
                    <w:rPr>
                      <w:color w:val="000000"/>
                      <w:szCs w:val="21"/>
                      <w:u w:val="single"/>
                    </w:rPr>
                  </w:pPr>
                  <w:r>
                    <w:rPr>
                      <w:color w:val="000000"/>
                      <w:kern w:val="0"/>
                      <w:szCs w:val="21"/>
                      <w:u w:val="single"/>
                      <w:lang w:bidi="ar"/>
                    </w:rPr>
                    <w:t>软灯带</w:t>
                  </w:r>
                </w:p>
              </w:tc>
              <w:tc>
                <w:tcPr>
                  <w:tcW w:w="640" w:type="dxa"/>
                  <w:vAlign w:val="center"/>
                </w:tcPr>
                <w:p>
                  <w:pPr>
                    <w:widowControl/>
                    <w:jc w:val="center"/>
                    <w:textAlignment w:val="center"/>
                    <w:rPr>
                      <w:color w:val="000000"/>
                      <w:szCs w:val="21"/>
                      <w:u w:val="single"/>
                      <w:lang w:eastAsia="zh-TW"/>
                    </w:rPr>
                  </w:pPr>
                  <w:r>
                    <w:rPr>
                      <w:color w:val="000000"/>
                      <w:kern w:val="0"/>
                      <w:szCs w:val="21"/>
                      <w:u w:val="single"/>
                      <w:lang w:bidi="ar"/>
                    </w:rPr>
                    <w:t>米</w:t>
                  </w:r>
                </w:p>
              </w:tc>
              <w:tc>
                <w:tcPr>
                  <w:tcW w:w="872" w:type="dxa"/>
                  <w:vAlign w:val="center"/>
                </w:tcPr>
                <w:p>
                  <w:pPr>
                    <w:jc w:val="center"/>
                    <w:rPr>
                      <w:szCs w:val="21"/>
                      <w:u w:val="single"/>
                    </w:rPr>
                  </w:pPr>
                  <w:r>
                    <w:rPr>
                      <w:szCs w:val="21"/>
                      <w:u w:val="single"/>
                    </w:rPr>
                    <w:t>6000</w:t>
                  </w:r>
                </w:p>
              </w:tc>
              <w:tc>
                <w:tcPr>
                  <w:tcW w:w="778" w:type="dxa"/>
                  <w:vAlign w:val="center"/>
                </w:tcPr>
                <w:p>
                  <w:pPr>
                    <w:jc w:val="center"/>
                    <w:rPr>
                      <w:szCs w:val="21"/>
                      <w:u w:val="single"/>
                      <w:lang w:eastAsia="zh-TW"/>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深圳市南华高科集成</w:t>
                  </w:r>
                </w:p>
              </w:tc>
              <w:tc>
                <w:tcPr>
                  <w:tcW w:w="1359" w:type="dxa"/>
                  <w:vAlign w:val="center"/>
                </w:tcPr>
                <w:p>
                  <w:pPr>
                    <w:jc w:val="center"/>
                    <w:rPr>
                      <w:szCs w:val="21"/>
                      <w:u w:val="single"/>
                      <w:lang w:eastAsia="zh-TW"/>
                    </w:rPr>
                  </w:pPr>
                  <w:r>
                    <w:rPr>
                      <w:szCs w:val="21"/>
                      <w:u w:val="single"/>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479" w:type="dxa"/>
                  <w:vAlign w:val="center"/>
                </w:tcPr>
                <w:p>
                  <w:pPr>
                    <w:contextualSpacing/>
                    <w:jc w:val="center"/>
                    <w:rPr>
                      <w:szCs w:val="21"/>
                      <w:u w:val="single"/>
                    </w:rPr>
                  </w:pPr>
                  <w:r>
                    <w:rPr>
                      <w:szCs w:val="21"/>
                      <w:u w:val="single"/>
                    </w:rPr>
                    <w:t>21</w:t>
                  </w:r>
                </w:p>
              </w:tc>
              <w:tc>
                <w:tcPr>
                  <w:tcW w:w="1160" w:type="dxa"/>
                  <w:vAlign w:val="center"/>
                </w:tcPr>
                <w:p>
                  <w:pPr>
                    <w:widowControl/>
                    <w:jc w:val="center"/>
                    <w:textAlignment w:val="center"/>
                    <w:rPr>
                      <w:color w:val="000000"/>
                      <w:szCs w:val="21"/>
                      <w:u w:val="single"/>
                    </w:rPr>
                  </w:pPr>
                  <w:r>
                    <w:rPr>
                      <w:color w:val="000000"/>
                      <w:kern w:val="0"/>
                      <w:szCs w:val="21"/>
                      <w:u w:val="single"/>
                      <w:lang w:bidi="ar"/>
                    </w:rPr>
                    <w:t>三菱亚克力板</w:t>
                  </w:r>
                </w:p>
              </w:tc>
              <w:tc>
                <w:tcPr>
                  <w:tcW w:w="640" w:type="dxa"/>
                  <w:vAlign w:val="center"/>
                </w:tcPr>
                <w:p>
                  <w:pPr>
                    <w:widowControl/>
                    <w:jc w:val="center"/>
                    <w:textAlignment w:val="center"/>
                    <w:rPr>
                      <w:color w:val="000000"/>
                      <w:szCs w:val="21"/>
                      <w:u w:val="single"/>
                      <w:lang w:eastAsia="zh-TW"/>
                    </w:rPr>
                  </w:pPr>
                  <w:r>
                    <w:rPr>
                      <w:rFonts w:hint="eastAsia"/>
                      <w:szCs w:val="21"/>
                      <w:u w:val="single"/>
                    </w:rPr>
                    <w:t>吨</w:t>
                  </w:r>
                </w:p>
              </w:tc>
              <w:tc>
                <w:tcPr>
                  <w:tcW w:w="872" w:type="dxa"/>
                  <w:vAlign w:val="center"/>
                </w:tcPr>
                <w:p>
                  <w:pPr>
                    <w:jc w:val="center"/>
                    <w:rPr>
                      <w:szCs w:val="21"/>
                      <w:u w:val="single"/>
                    </w:rPr>
                  </w:pPr>
                  <w:r>
                    <w:rPr>
                      <w:szCs w:val="21"/>
                      <w:u w:val="single"/>
                    </w:rPr>
                    <w:t>6</w:t>
                  </w:r>
                </w:p>
              </w:tc>
              <w:tc>
                <w:tcPr>
                  <w:tcW w:w="778" w:type="dxa"/>
                  <w:vAlign w:val="center"/>
                </w:tcPr>
                <w:p>
                  <w:pPr>
                    <w:jc w:val="center"/>
                    <w:rPr>
                      <w:szCs w:val="21"/>
                      <w:u w:val="single"/>
                      <w:lang w:eastAsia="zh-TW"/>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上海中盟国际有限公司</w:t>
                  </w:r>
                </w:p>
              </w:tc>
              <w:tc>
                <w:tcPr>
                  <w:tcW w:w="1359" w:type="dxa"/>
                  <w:vAlign w:val="center"/>
                </w:tcPr>
                <w:p>
                  <w:pPr>
                    <w:jc w:val="center"/>
                    <w:rPr>
                      <w:szCs w:val="21"/>
                      <w:u w:val="single"/>
                      <w:lang w:eastAsia="zh-TW"/>
                    </w:rPr>
                  </w:pPr>
                  <w:r>
                    <w:rPr>
                      <w:szCs w:val="21"/>
                      <w:u w:val="singl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479" w:type="dxa"/>
                  <w:vAlign w:val="center"/>
                </w:tcPr>
                <w:p>
                  <w:pPr>
                    <w:contextualSpacing/>
                    <w:jc w:val="center"/>
                    <w:rPr>
                      <w:szCs w:val="21"/>
                      <w:u w:val="single"/>
                    </w:rPr>
                  </w:pPr>
                  <w:r>
                    <w:rPr>
                      <w:szCs w:val="21"/>
                      <w:u w:val="single"/>
                    </w:rPr>
                    <w:t>22</w:t>
                  </w:r>
                </w:p>
              </w:tc>
              <w:tc>
                <w:tcPr>
                  <w:tcW w:w="1160" w:type="dxa"/>
                  <w:vAlign w:val="center"/>
                </w:tcPr>
                <w:p>
                  <w:pPr>
                    <w:widowControl/>
                    <w:jc w:val="center"/>
                    <w:textAlignment w:val="center"/>
                    <w:rPr>
                      <w:color w:val="000000"/>
                      <w:szCs w:val="21"/>
                      <w:u w:val="single"/>
                    </w:rPr>
                  </w:pPr>
                  <w:r>
                    <w:rPr>
                      <w:color w:val="000000"/>
                      <w:kern w:val="0"/>
                      <w:szCs w:val="21"/>
                      <w:u w:val="single"/>
                      <w:lang w:bidi="ar"/>
                    </w:rPr>
                    <w:t>线路板</w:t>
                  </w:r>
                </w:p>
              </w:tc>
              <w:tc>
                <w:tcPr>
                  <w:tcW w:w="640" w:type="dxa"/>
                  <w:vAlign w:val="center"/>
                </w:tcPr>
                <w:p>
                  <w:pPr>
                    <w:widowControl/>
                    <w:jc w:val="center"/>
                    <w:textAlignment w:val="center"/>
                    <w:rPr>
                      <w:color w:val="000000"/>
                      <w:szCs w:val="21"/>
                      <w:u w:val="single"/>
                      <w:lang w:eastAsia="zh-TW"/>
                    </w:rPr>
                  </w:pPr>
                  <w:r>
                    <w:rPr>
                      <w:color w:val="000000"/>
                      <w:kern w:val="0"/>
                      <w:szCs w:val="21"/>
                      <w:u w:val="single"/>
                      <w:lang w:bidi="ar"/>
                    </w:rPr>
                    <w:t>个</w:t>
                  </w:r>
                </w:p>
              </w:tc>
              <w:tc>
                <w:tcPr>
                  <w:tcW w:w="872" w:type="dxa"/>
                  <w:vAlign w:val="center"/>
                </w:tcPr>
                <w:p>
                  <w:pPr>
                    <w:jc w:val="center"/>
                    <w:rPr>
                      <w:szCs w:val="21"/>
                      <w:u w:val="single"/>
                    </w:rPr>
                  </w:pPr>
                  <w:r>
                    <w:rPr>
                      <w:szCs w:val="21"/>
                      <w:u w:val="single"/>
                    </w:rPr>
                    <w:t>150000</w:t>
                  </w:r>
                </w:p>
              </w:tc>
              <w:tc>
                <w:tcPr>
                  <w:tcW w:w="778" w:type="dxa"/>
                  <w:vAlign w:val="center"/>
                </w:tcPr>
                <w:p>
                  <w:pPr>
                    <w:jc w:val="center"/>
                    <w:rPr>
                      <w:szCs w:val="21"/>
                      <w:u w:val="single"/>
                      <w:lang w:eastAsia="zh-TW"/>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深圳市恒宏达电子</w:t>
                  </w:r>
                </w:p>
              </w:tc>
              <w:tc>
                <w:tcPr>
                  <w:tcW w:w="1359" w:type="dxa"/>
                  <w:vAlign w:val="center"/>
                </w:tcPr>
                <w:p>
                  <w:pPr>
                    <w:jc w:val="center"/>
                    <w:rPr>
                      <w:szCs w:val="21"/>
                      <w:u w:val="single"/>
                      <w:lang w:eastAsia="zh-TW"/>
                    </w:rPr>
                  </w:pPr>
                  <w:r>
                    <w:rPr>
                      <w:szCs w:val="21"/>
                      <w:u w:val="single"/>
                    </w:rPr>
                    <w:t>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479" w:type="dxa"/>
                  <w:vAlign w:val="center"/>
                </w:tcPr>
                <w:p>
                  <w:pPr>
                    <w:contextualSpacing/>
                    <w:jc w:val="center"/>
                    <w:rPr>
                      <w:szCs w:val="21"/>
                      <w:u w:val="single"/>
                    </w:rPr>
                  </w:pPr>
                  <w:r>
                    <w:rPr>
                      <w:szCs w:val="21"/>
                      <w:u w:val="single"/>
                    </w:rPr>
                    <w:t>23</w:t>
                  </w:r>
                </w:p>
              </w:tc>
              <w:tc>
                <w:tcPr>
                  <w:tcW w:w="1160" w:type="dxa"/>
                  <w:vAlign w:val="center"/>
                </w:tcPr>
                <w:p>
                  <w:pPr>
                    <w:widowControl/>
                    <w:jc w:val="center"/>
                    <w:textAlignment w:val="center"/>
                    <w:rPr>
                      <w:color w:val="000000"/>
                      <w:szCs w:val="21"/>
                      <w:u w:val="single"/>
                    </w:rPr>
                  </w:pPr>
                  <w:r>
                    <w:rPr>
                      <w:color w:val="000000"/>
                      <w:kern w:val="0"/>
                      <w:szCs w:val="21"/>
                      <w:u w:val="single"/>
                      <w:lang w:bidi="ar"/>
                    </w:rPr>
                    <w:t>亚克力透明板</w:t>
                  </w:r>
                </w:p>
              </w:tc>
              <w:tc>
                <w:tcPr>
                  <w:tcW w:w="640" w:type="dxa"/>
                  <w:vAlign w:val="center"/>
                </w:tcPr>
                <w:p>
                  <w:pPr>
                    <w:widowControl/>
                    <w:jc w:val="center"/>
                    <w:textAlignment w:val="center"/>
                    <w:rPr>
                      <w:color w:val="000000"/>
                      <w:szCs w:val="21"/>
                      <w:u w:val="single"/>
                      <w:lang w:eastAsia="zh-TW"/>
                    </w:rPr>
                  </w:pPr>
                  <w:r>
                    <w:rPr>
                      <w:rFonts w:hint="eastAsia"/>
                      <w:szCs w:val="21"/>
                      <w:u w:val="single"/>
                    </w:rPr>
                    <w:t>吨</w:t>
                  </w:r>
                </w:p>
              </w:tc>
              <w:tc>
                <w:tcPr>
                  <w:tcW w:w="872" w:type="dxa"/>
                  <w:vAlign w:val="center"/>
                </w:tcPr>
                <w:p>
                  <w:pPr>
                    <w:jc w:val="center"/>
                    <w:rPr>
                      <w:szCs w:val="21"/>
                      <w:u w:val="single"/>
                    </w:rPr>
                  </w:pPr>
                  <w:r>
                    <w:rPr>
                      <w:szCs w:val="21"/>
                      <w:u w:val="single"/>
                    </w:rPr>
                    <w:t>5</w:t>
                  </w:r>
                </w:p>
              </w:tc>
              <w:tc>
                <w:tcPr>
                  <w:tcW w:w="778" w:type="dxa"/>
                  <w:vAlign w:val="center"/>
                </w:tcPr>
                <w:p>
                  <w:pPr>
                    <w:jc w:val="center"/>
                    <w:rPr>
                      <w:szCs w:val="21"/>
                      <w:u w:val="single"/>
                      <w:lang w:eastAsia="zh-TW"/>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上海中盟国际</w:t>
                  </w:r>
                </w:p>
              </w:tc>
              <w:tc>
                <w:tcPr>
                  <w:tcW w:w="1359" w:type="dxa"/>
                  <w:vAlign w:val="center"/>
                </w:tcPr>
                <w:p>
                  <w:pPr>
                    <w:jc w:val="center"/>
                    <w:rPr>
                      <w:szCs w:val="21"/>
                      <w:u w:val="single"/>
                      <w:lang w:eastAsia="zh-TW"/>
                    </w:rPr>
                  </w:pPr>
                  <w:r>
                    <w:rPr>
                      <w:szCs w:val="21"/>
                      <w:u w:val="singl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479" w:type="dxa"/>
                  <w:vAlign w:val="center"/>
                </w:tcPr>
                <w:p>
                  <w:pPr>
                    <w:contextualSpacing/>
                    <w:jc w:val="center"/>
                    <w:rPr>
                      <w:szCs w:val="21"/>
                      <w:u w:val="single"/>
                    </w:rPr>
                  </w:pPr>
                  <w:r>
                    <w:rPr>
                      <w:szCs w:val="21"/>
                      <w:u w:val="single"/>
                    </w:rPr>
                    <w:t>24</w:t>
                  </w:r>
                </w:p>
              </w:tc>
              <w:tc>
                <w:tcPr>
                  <w:tcW w:w="1160" w:type="dxa"/>
                  <w:vAlign w:val="center"/>
                </w:tcPr>
                <w:p>
                  <w:pPr>
                    <w:widowControl/>
                    <w:jc w:val="center"/>
                    <w:textAlignment w:val="center"/>
                    <w:rPr>
                      <w:color w:val="000000"/>
                      <w:szCs w:val="21"/>
                      <w:u w:val="single"/>
                    </w:rPr>
                  </w:pPr>
                  <w:r>
                    <w:rPr>
                      <w:color w:val="000000"/>
                      <w:kern w:val="0"/>
                      <w:szCs w:val="21"/>
                      <w:u w:val="single"/>
                      <w:lang w:bidi="ar"/>
                    </w:rPr>
                    <w:t>硬灯带</w:t>
                  </w:r>
                </w:p>
              </w:tc>
              <w:tc>
                <w:tcPr>
                  <w:tcW w:w="640" w:type="dxa"/>
                  <w:vAlign w:val="center"/>
                </w:tcPr>
                <w:p>
                  <w:pPr>
                    <w:widowControl/>
                    <w:jc w:val="center"/>
                    <w:textAlignment w:val="center"/>
                    <w:rPr>
                      <w:color w:val="000000"/>
                      <w:szCs w:val="21"/>
                      <w:u w:val="single"/>
                      <w:lang w:eastAsia="zh-TW"/>
                    </w:rPr>
                  </w:pPr>
                  <w:r>
                    <w:rPr>
                      <w:color w:val="000000"/>
                      <w:szCs w:val="21"/>
                      <w:u w:val="single"/>
                      <w:lang w:eastAsia="zh-TW"/>
                    </w:rPr>
                    <w:t>米</w:t>
                  </w:r>
                </w:p>
              </w:tc>
              <w:tc>
                <w:tcPr>
                  <w:tcW w:w="872" w:type="dxa"/>
                  <w:vAlign w:val="center"/>
                </w:tcPr>
                <w:p>
                  <w:pPr>
                    <w:jc w:val="center"/>
                    <w:rPr>
                      <w:szCs w:val="21"/>
                      <w:u w:val="single"/>
                    </w:rPr>
                  </w:pPr>
                  <w:r>
                    <w:rPr>
                      <w:szCs w:val="21"/>
                      <w:u w:val="single"/>
                    </w:rPr>
                    <w:t>6000</w:t>
                  </w:r>
                </w:p>
              </w:tc>
              <w:tc>
                <w:tcPr>
                  <w:tcW w:w="778" w:type="dxa"/>
                  <w:vAlign w:val="center"/>
                </w:tcPr>
                <w:p>
                  <w:pPr>
                    <w:jc w:val="center"/>
                    <w:rPr>
                      <w:szCs w:val="21"/>
                      <w:u w:val="single"/>
                      <w:lang w:eastAsia="zh-TW"/>
                    </w:rPr>
                  </w:pPr>
                  <w:r>
                    <w:rPr>
                      <w:szCs w:val="21"/>
                      <w:u w:val="single"/>
                      <w:lang w:eastAsia="zh-TW"/>
                    </w:rPr>
                    <w:t>固体</w:t>
                  </w:r>
                </w:p>
              </w:tc>
              <w:tc>
                <w:tcPr>
                  <w:tcW w:w="2560" w:type="dxa"/>
                  <w:vAlign w:val="center"/>
                </w:tcPr>
                <w:p>
                  <w:pPr>
                    <w:jc w:val="center"/>
                    <w:rPr>
                      <w:szCs w:val="21"/>
                      <w:u w:val="single"/>
                      <w:lang w:eastAsia="zh-TW"/>
                    </w:rPr>
                  </w:pPr>
                  <w:r>
                    <w:rPr>
                      <w:rFonts w:hint="eastAsia"/>
                      <w:szCs w:val="21"/>
                      <w:u w:val="single"/>
                    </w:rPr>
                    <w:t>深圳市南华高科集成</w:t>
                  </w:r>
                </w:p>
              </w:tc>
              <w:tc>
                <w:tcPr>
                  <w:tcW w:w="1359" w:type="dxa"/>
                  <w:vAlign w:val="center"/>
                </w:tcPr>
                <w:p>
                  <w:pPr>
                    <w:jc w:val="center"/>
                    <w:rPr>
                      <w:szCs w:val="21"/>
                      <w:u w:val="single"/>
                      <w:lang w:eastAsia="zh-TW"/>
                    </w:rPr>
                  </w:pPr>
                  <w:r>
                    <w:rPr>
                      <w:szCs w:val="21"/>
                      <w:u w:val="single"/>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479" w:type="dxa"/>
                  <w:vAlign w:val="center"/>
                </w:tcPr>
                <w:p>
                  <w:pPr>
                    <w:contextualSpacing/>
                    <w:jc w:val="center"/>
                    <w:rPr>
                      <w:szCs w:val="21"/>
                      <w:u w:val="single"/>
                    </w:rPr>
                  </w:pPr>
                  <w:r>
                    <w:rPr>
                      <w:rFonts w:hint="eastAsia"/>
                      <w:szCs w:val="21"/>
                      <w:u w:val="single"/>
                    </w:rPr>
                    <w:t>25</w:t>
                  </w:r>
                </w:p>
              </w:tc>
              <w:tc>
                <w:tcPr>
                  <w:tcW w:w="1160" w:type="dxa"/>
                  <w:vAlign w:val="center"/>
                </w:tcPr>
                <w:p>
                  <w:pPr>
                    <w:widowControl/>
                    <w:jc w:val="center"/>
                    <w:textAlignment w:val="center"/>
                    <w:rPr>
                      <w:color w:val="000000"/>
                      <w:kern w:val="0"/>
                      <w:szCs w:val="21"/>
                      <w:u w:val="single"/>
                      <w:lang w:bidi="ar"/>
                    </w:rPr>
                  </w:pPr>
                  <w:r>
                    <w:rPr>
                      <w:rFonts w:hint="eastAsia"/>
                      <w:color w:val="000000"/>
                      <w:kern w:val="0"/>
                      <w:szCs w:val="21"/>
                      <w:u w:val="single"/>
                      <w:lang w:bidi="ar"/>
                    </w:rPr>
                    <w:t>活性炭</w:t>
                  </w:r>
                </w:p>
              </w:tc>
              <w:tc>
                <w:tcPr>
                  <w:tcW w:w="640" w:type="dxa"/>
                  <w:vAlign w:val="center"/>
                </w:tcPr>
                <w:p>
                  <w:pPr>
                    <w:widowControl/>
                    <w:jc w:val="center"/>
                    <w:textAlignment w:val="center"/>
                    <w:rPr>
                      <w:color w:val="000000"/>
                      <w:szCs w:val="21"/>
                      <w:u w:val="single"/>
                    </w:rPr>
                  </w:pPr>
                  <w:r>
                    <w:rPr>
                      <w:rFonts w:hint="eastAsia"/>
                      <w:color w:val="000000"/>
                      <w:szCs w:val="21"/>
                      <w:u w:val="single"/>
                    </w:rPr>
                    <w:t>吨</w:t>
                  </w:r>
                </w:p>
              </w:tc>
              <w:tc>
                <w:tcPr>
                  <w:tcW w:w="872" w:type="dxa"/>
                  <w:vAlign w:val="center"/>
                </w:tcPr>
                <w:p>
                  <w:pPr>
                    <w:jc w:val="center"/>
                    <w:rPr>
                      <w:szCs w:val="21"/>
                      <w:highlight w:val="yellow"/>
                      <w:u w:val="single"/>
                    </w:rPr>
                  </w:pPr>
                  <w:r>
                    <w:rPr>
                      <w:rFonts w:hint="eastAsia"/>
                      <w:szCs w:val="21"/>
                      <w:u w:val="single"/>
                    </w:rPr>
                    <w:t>0.37</w:t>
                  </w:r>
                </w:p>
              </w:tc>
              <w:tc>
                <w:tcPr>
                  <w:tcW w:w="778" w:type="dxa"/>
                  <w:vAlign w:val="center"/>
                </w:tcPr>
                <w:p>
                  <w:pPr>
                    <w:jc w:val="center"/>
                    <w:rPr>
                      <w:szCs w:val="21"/>
                      <w:u w:val="single"/>
                      <w:lang w:eastAsia="zh-TW"/>
                    </w:rPr>
                  </w:pPr>
                  <w:r>
                    <w:rPr>
                      <w:szCs w:val="21"/>
                      <w:u w:val="single"/>
                      <w:lang w:eastAsia="zh-TW"/>
                    </w:rPr>
                    <w:t>固体</w:t>
                  </w:r>
                </w:p>
              </w:tc>
              <w:tc>
                <w:tcPr>
                  <w:tcW w:w="2560" w:type="dxa"/>
                  <w:vAlign w:val="center"/>
                </w:tcPr>
                <w:p>
                  <w:pPr>
                    <w:jc w:val="center"/>
                    <w:rPr>
                      <w:szCs w:val="21"/>
                      <w:u w:val="single"/>
                    </w:rPr>
                  </w:pPr>
                </w:p>
              </w:tc>
              <w:tc>
                <w:tcPr>
                  <w:tcW w:w="1359" w:type="dxa"/>
                  <w:vAlign w:val="center"/>
                </w:tcPr>
                <w:p>
                  <w:pPr>
                    <w:jc w:val="center"/>
                    <w:rPr>
                      <w:szCs w:val="21"/>
                      <w:u w:val="single"/>
                    </w:rPr>
                  </w:pPr>
                  <w:r>
                    <w:rPr>
                      <w:rFonts w:hint="eastAsia"/>
                      <w:szCs w:val="21"/>
                      <w:u w:val="single"/>
                    </w:rPr>
                    <w:t>0.37</w:t>
                  </w:r>
                </w:p>
              </w:tc>
            </w:tr>
          </w:tbl>
          <w:p>
            <w:pPr>
              <w:spacing w:line="360" w:lineRule="auto"/>
              <w:ind w:firstLine="480" w:firstLineChars="200"/>
              <w:rPr>
                <w:sz w:val="24"/>
              </w:rPr>
            </w:pPr>
            <w:r>
              <w:rPr>
                <w:sz w:val="24"/>
                <w:u w:val="single"/>
              </w:rPr>
              <w:t>项目原料均存放</w:t>
            </w:r>
            <w:r>
              <w:rPr>
                <w:rFonts w:hint="eastAsia"/>
                <w:sz w:val="24"/>
                <w:u w:val="single"/>
              </w:rPr>
              <w:t>于</w:t>
            </w:r>
            <w:r>
              <w:rPr>
                <w:sz w:val="24"/>
                <w:u w:val="single"/>
              </w:rPr>
              <w:t>仓储区原料仓，仓储区原料仓</w:t>
            </w:r>
            <w:r>
              <w:rPr>
                <w:rFonts w:hint="eastAsia"/>
                <w:sz w:val="24"/>
                <w:u w:val="single"/>
              </w:rPr>
              <w:t>位于3#标准化厂房一层。</w:t>
            </w:r>
            <w:r>
              <w:rPr>
                <w:sz w:val="24"/>
              </w:rPr>
              <w:t>建议对就UV油墨及</w:t>
            </w:r>
            <w:r>
              <w:rPr>
                <w:rFonts w:hint="eastAsia"/>
                <w:sz w:val="24"/>
              </w:rPr>
              <w:t>结构胶</w:t>
            </w:r>
            <w:r>
              <w:rPr>
                <w:sz w:val="24"/>
              </w:rPr>
              <w:t>设置划定专用储存区域，设置储存柜储存在阴凉干燥条件下保存。</w:t>
            </w:r>
          </w:p>
          <w:p>
            <w:pPr>
              <w:spacing w:line="360" w:lineRule="auto"/>
              <w:ind w:firstLine="480" w:firstLineChars="200"/>
              <w:rPr>
                <w:sz w:val="24"/>
              </w:rPr>
            </w:pPr>
            <w:r>
              <w:rPr>
                <w:sz w:val="24"/>
              </w:rPr>
              <w:t>主要原料理化性质：</w:t>
            </w:r>
          </w:p>
          <w:p>
            <w:pPr>
              <w:spacing w:line="360" w:lineRule="auto"/>
              <w:ind w:firstLine="480" w:firstLineChars="200"/>
              <w:rPr>
                <w:sz w:val="24"/>
              </w:rPr>
            </w:pPr>
            <w:r>
              <w:rPr>
                <w:rFonts w:hint="eastAsia"/>
                <w:sz w:val="24"/>
              </w:rPr>
              <w:t>PMMA</w:t>
            </w:r>
            <w:r>
              <w:rPr>
                <w:sz w:val="24"/>
              </w:rPr>
              <w:t>粒子板材：俗称有机玻璃。它是一种具有极好透光率的热塑性塑料。是以甲基丙烯酸甲脂为主要基料，加入引发剂、增塑剂等聚合而成。</w:t>
            </w:r>
            <w:r>
              <w:rPr>
                <w:rFonts w:hint="eastAsia"/>
                <w:sz w:val="24"/>
              </w:rPr>
              <w:t>PMMA</w:t>
            </w:r>
            <w:r>
              <w:rPr>
                <w:sz w:val="24"/>
              </w:rPr>
              <w:t>的透光性极好，可透过光线的99%，并能透过紫外线的73.5%；机械强度较高；耐热性、抗寒性及耐候性都较好；耐腐蚀性及绝缘性良好；在一定条件下，尺寸稳定、容易加工。</w:t>
            </w:r>
            <w:r>
              <w:rPr>
                <w:rFonts w:hint="eastAsia"/>
                <w:sz w:val="24"/>
              </w:rPr>
              <w:t>PMMA</w:t>
            </w:r>
            <w:r>
              <w:rPr>
                <w:sz w:val="24"/>
              </w:rPr>
              <w:t>的缺点是质地较脆，易溶于有机溶剂，表面硬度不大，易擦毛等。</w:t>
            </w:r>
            <w:r>
              <w:rPr>
                <w:rFonts w:hint="eastAsia"/>
                <w:sz w:val="24"/>
              </w:rPr>
              <w:t>PMMA</w:t>
            </w:r>
            <w:r>
              <w:rPr>
                <w:sz w:val="24"/>
              </w:rPr>
              <w:t>在建筑上主要用作室内高级装饰材料及特殊的吸顶灯具或室内隔断及透明防护材料等。</w:t>
            </w:r>
          </w:p>
          <w:p>
            <w:pPr>
              <w:spacing w:line="360" w:lineRule="auto"/>
              <w:ind w:firstLine="480" w:firstLineChars="200"/>
              <w:rPr>
                <w:sz w:val="24"/>
              </w:rPr>
            </w:pPr>
            <w:r>
              <w:rPr>
                <w:sz w:val="24"/>
              </w:rPr>
              <w:t>PC透明板材：也叫做聚碳酸酯板材，是一种综合性能极佳的工程塑料，具有杰出的物理、机械、电气和热性能，美其名曰“透明塑料之王”。PC板材分为中空板系列（又名卡布隆、不碎玻璃）和实心板系列（又称耐力板、透明钢板），均有透光、防紫外线、阻燃、耐候等优点，被广泛应用于公用、民用建筑的采光和挡雨棚、通道顶棚、高架路隔音墙、商场顶盖、植物温室，是目前世界上最理想的一种光棚材料。</w:t>
            </w:r>
          </w:p>
          <w:p>
            <w:pPr>
              <w:spacing w:line="360" w:lineRule="auto"/>
              <w:ind w:firstLine="480" w:firstLineChars="200"/>
              <w:rPr>
                <w:sz w:val="24"/>
              </w:rPr>
            </w:pPr>
            <w:r>
              <w:rPr>
                <w:sz w:val="24"/>
              </w:rPr>
              <w:t>PS粒子板材：俗称“有机板”，化学名称Polystyene聚苯乙烯，密度1.02~1.08是一种热塑性塑料，透明度比较高(透光率仅次于有机玻璃)，有优良的电绝缘性，高频绝缘性尤佳，质较脆，抗冲击性，耐候性及耐老化性较有机玻璃差，机械加工性质及热加工性质不如有机玻璃，能耐一般的化学腐蚀，化学性质稳定，硬度与有机玻璃相若，吸水率及热膨胀系数小于有机玻璃，价格较有机玻璃低廉。 能自由着色，无嗅无味无毒，不致菌类生长，具有刚性、绝缘、印刷性好等优点，主要用于包装、容器设备、日用装潢、普通电器以及建筑等行业。</w:t>
            </w:r>
          </w:p>
          <w:p>
            <w:pPr>
              <w:spacing w:line="360" w:lineRule="auto"/>
              <w:ind w:firstLine="480" w:firstLineChars="200"/>
              <w:rPr>
                <w:sz w:val="24"/>
              </w:rPr>
            </w:pPr>
            <w:r>
              <w:rPr>
                <w:sz w:val="24"/>
              </w:rPr>
              <w:t>铝材：项目使用的铝材为镁铝合金，镁铝合金是合金中的一种，一般密度在1.8g/cm</w:t>
            </w:r>
            <w:r>
              <w:rPr>
                <w:sz w:val="24"/>
                <w:vertAlign w:val="superscript"/>
              </w:rPr>
              <w:t>3</w:t>
            </w:r>
            <w:r>
              <w:rPr>
                <w:sz w:val="24"/>
              </w:rPr>
              <w:t>左右，镁和铝的合金的低密度使其比性能提高。镁铝合金具有很好的强度、刚性和尺寸稳定性。</w:t>
            </w:r>
          </w:p>
          <w:p>
            <w:pPr>
              <w:spacing w:line="360" w:lineRule="auto"/>
              <w:ind w:firstLine="480" w:firstLineChars="200"/>
              <w:rPr>
                <w:sz w:val="24"/>
              </w:rPr>
            </w:pPr>
            <w:r>
              <w:rPr>
                <w:sz w:val="24"/>
              </w:rPr>
              <w:t>UV墨水：UV墨水</w:t>
            </w:r>
            <w:r>
              <w:rPr>
                <w:rFonts w:hint="eastAsia"/>
                <w:sz w:val="24"/>
              </w:rPr>
              <w:t>的主要成分是聚合性预聚物、感光性单体、光诱发剂、辅助成分是着色颜料、填料、添加剂（流平剂、阻聚剂等），UV油墨和EB油墨统称为能量固化油墨，本项目使用的</w:t>
            </w:r>
            <w:r>
              <w:rPr>
                <w:sz w:val="24"/>
              </w:rPr>
              <w:t>UV墨水</w:t>
            </w:r>
            <w:r>
              <w:rPr>
                <w:rFonts w:hint="eastAsia"/>
                <w:sz w:val="24"/>
              </w:rPr>
              <w:t>为</w:t>
            </w:r>
            <w:r>
              <w:rPr>
                <w:sz w:val="24"/>
              </w:rPr>
              <w:t>UV</w:t>
            </w:r>
            <w:r>
              <w:rPr>
                <w:rFonts w:hint="eastAsia"/>
                <w:sz w:val="24"/>
              </w:rPr>
              <w:t>喷墨印刷油墨，根据《油墨中可挥发性有机化合物（VOCs）含量的限值》（</w:t>
            </w:r>
            <w:r>
              <w:rPr>
                <w:sz w:val="24"/>
              </w:rPr>
              <w:t>G</w:t>
            </w:r>
            <w:r>
              <w:rPr>
                <w:rFonts w:hint="eastAsia"/>
                <w:sz w:val="24"/>
              </w:rPr>
              <w:t>B</w:t>
            </w:r>
            <w:r>
              <w:rPr>
                <w:sz w:val="24"/>
              </w:rPr>
              <w:t>38507</w:t>
            </w:r>
            <w:r>
              <w:rPr>
                <w:rFonts w:hint="eastAsia"/>
                <w:sz w:val="24"/>
              </w:rPr>
              <w:t>-2020），表1油墨中可挥发性有机物含量的限值，能量固化油墨中的喷墨印刷油墨中的挥发性有机化合物（</w:t>
            </w:r>
            <w:r>
              <w:rPr>
                <w:sz w:val="24"/>
              </w:rPr>
              <w:t>VOCs</w:t>
            </w:r>
            <w:r>
              <w:rPr>
                <w:rFonts w:hint="eastAsia"/>
                <w:sz w:val="24"/>
              </w:rPr>
              <w:t>）限值</w:t>
            </w:r>
            <w:r>
              <w:rPr>
                <w:rFonts w:ascii="Calibri" w:hAnsi="Calibri" w:eastAsia="Calibri" w:cs="Calibri"/>
                <w:sz w:val="24"/>
              </w:rPr>
              <w:t>≤</w:t>
            </w:r>
            <w:r>
              <w:rPr>
                <w:rFonts w:hint="eastAsia"/>
                <w:sz w:val="24"/>
              </w:rPr>
              <w:t>10%。</w:t>
            </w:r>
            <w:r>
              <w:rPr>
                <w:sz w:val="24"/>
              </w:rPr>
              <w:t>UV墨水即喷即干适合于喷印金属、玻璃、陶瓷、PC、PVC、ABS等材料。固化后的墨层高硬度，附着力佳，耐擦洗、耐溶剂、高光泽。</w:t>
            </w:r>
          </w:p>
          <w:p>
            <w:pPr>
              <w:pStyle w:val="7"/>
              <w:tabs>
                <w:tab w:val="left" w:pos="780"/>
              </w:tabs>
              <w:spacing w:after="0" w:line="360" w:lineRule="auto"/>
              <w:ind w:left="0" w:leftChars="0" w:firstLine="480" w:firstLineChars="200"/>
              <w:outlineLvl w:val="2"/>
              <w:rPr>
                <w:szCs w:val="24"/>
              </w:rPr>
            </w:pPr>
            <w:r>
              <w:rPr>
                <w:szCs w:val="24"/>
              </w:rPr>
              <w:t>结构胶：</w:t>
            </w:r>
            <w:r>
              <w:rPr>
                <w:rFonts w:hint="eastAsia"/>
                <w:szCs w:val="24"/>
              </w:rPr>
              <w:t>项目所用的结构胶为中性硅酮胶，硅酮胶是</w:t>
            </w:r>
            <w:r>
              <w:rPr>
                <w:szCs w:val="24"/>
              </w:rPr>
              <w:t>一种类似软膏，一旦接触空气中的水分就会固化成一种坚韧的橡胶类固体的材料。主要分为脱醋酸型，脱醇型，脱氨型，脱丙</w:t>
            </w:r>
            <w:r>
              <w:rPr>
                <w:rFonts w:hint="eastAsia"/>
                <w:kern w:val="2"/>
                <w:szCs w:val="24"/>
              </w:rPr>
              <w:t>型。硅</w:t>
            </w:r>
            <w:r>
              <w:rPr>
                <w:szCs w:val="24"/>
              </w:rPr>
              <w:t>酮胶因为常被用于玻璃方面的粘接和密封，所以俗称玻璃胶。单组份硅酮玻璃胶是一种类似软膏，一旦接触空气中的水分就会固化成一种坚韧的橡胶类固体的材料。它主要用于干洁的金属、玻璃，大多数不含油脂的木材、硅酮树脂、加硫硅橡胶、陶瓷、天然及合成纤维，以及许多油漆塑料表面的粘接。</w:t>
            </w:r>
          </w:p>
          <w:p>
            <w:pPr>
              <w:spacing w:line="360" w:lineRule="auto"/>
              <w:ind w:firstLine="482" w:firstLineChars="200"/>
              <w:rPr>
                <w:b/>
                <w:bCs/>
                <w:sz w:val="24"/>
              </w:rPr>
            </w:pPr>
            <w:r>
              <w:rPr>
                <w:rFonts w:hint="eastAsia"/>
                <w:b/>
                <w:bCs/>
                <w:sz w:val="24"/>
              </w:rPr>
              <w:t>3、</w:t>
            </w:r>
            <w:r>
              <w:rPr>
                <w:b/>
                <w:bCs/>
                <w:sz w:val="24"/>
              </w:rPr>
              <w:t>主要生产设备配置</w:t>
            </w:r>
          </w:p>
          <w:p>
            <w:pPr>
              <w:spacing w:line="360" w:lineRule="auto"/>
              <w:ind w:firstLine="480" w:firstLineChars="200"/>
              <w:rPr>
                <w:bCs/>
                <w:sz w:val="24"/>
              </w:rPr>
            </w:pPr>
            <w:r>
              <w:rPr>
                <w:kern w:val="0"/>
                <w:sz w:val="24"/>
              </w:rPr>
              <w:t>该工程主要设备有激光打标机、UV打印机、切割机等设备，主要生产设备配置清单见</w:t>
            </w:r>
            <w:r>
              <w:rPr>
                <w:bCs/>
                <w:sz w:val="24"/>
              </w:rPr>
              <w:t>表</w:t>
            </w:r>
            <w:r>
              <w:rPr>
                <w:rFonts w:hint="eastAsia"/>
                <w:bCs/>
                <w:sz w:val="24"/>
              </w:rPr>
              <w:t>2</w:t>
            </w:r>
            <w:r>
              <w:rPr>
                <w:bCs/>
                <w:sz w:val="24"/>
              </w:rPr>
              <w:t>-3。</w:t>
            </w:r>
          </w:p>
          <w:p>
            <w:pPr>
              <w:spacing w:line="360" w:lineRule="auto"/>
              <w:jc w:val="center"/>
              <w:rPr>
                <w:b/>
                <w:sz w:val="24"/>
              </w:rPr>
            </w:pPr>
            <w:r>
              <w:rPr>
                <w:b/>
                <w:sz w:val="24"/>
              </w:rPr>
              <w:t>表2-3    本项目主要生产设备配置一览表</w:t>
            </w:r>
          </w:p>
          <w:tbl>
            <w:tblPr>
              <w:tblStyle w:val="18"/>
              <w:tblW w:w="8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2856"/>
              <w:gridCol w:w="2175"/>
              <w:gridCol w:w="1122"/>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rPr>
                  </w:pPr>
                  <w:r>
                    <w:rPr>
                      <w:sz w:val="24"/>
                      <w:u w:val="single"/>
                    </w:rPr>
                    <w:t>序号</w:t>
                  </w:r>
                </w:p>
              </w:tc>
              <w:tc>
                <w:tcPr>
                  <w:tcW w:w="2856" w:type="dxa"/>
                  <w:vAlign w:val="center"/>
                </w:tcPr>
                <w:p>
                  <w:pPr>
                    <w:contextualSpacing/>
                    <w:jc w:val="center"/>
                    <w:rPr>
                      <w:sz w:val="24"/>
                      <w:u w:val="single"/>
                    </w:rPr>
                  </w:pPr>
                  <w:r>
                    <w:rPr>
                      <w:sz w:val="24"/>
                      <w:u w:val="single"/>
                    </w:rPr>
                    <w:t>设备名称</w:t>
                  </w:r>
                </w:p>
              </w:tc>
              <w:tc>
                <w:tcPr>
                  <w:tcW w:w="2175" w:type="dxa"/>
                  <w:vAlign w:val="center"/>
                </w:tcPr>
                <w:p>
                  <w:pPr>
                    <w:contextualSpacing/>
                    <w:jc w:val="center"/>
                    <w:rPr>
                      <w:sz w:val="24"/>
                      <w:u w:val="single"/>
                    </w:rPr>
                  </w:pPr>
                  <w:r>
                    <w:rPr>
                      <w:sz w:val="24"/>
                      <w:u w:val="single"/>
                    </w:rPr>
                    <w:t>规格/型号</w:t>
                  </w:r>
                </w:p>
              </w:tc>
              <w:tc>
                <w:tcPr>
                  <w:tcW w:w="1122" w:type="dxa"/>
                  <w:vAlign w:val="center"/>
                </w:tcPr>
                <w:p>
                  <w:pPr>
                    <w:contextualSpacing/>
                    <w:jc w:val="center"/>
                    <w:rPr>
                      <w:sz w:val="24"/>
                      <w:u w:val="single"/>
                    </w:rPr>
                  </w:pPr>
                  <w:r>
                    <w:rPr>
                      <w:sz w:val="24"/>
                      <w:u w:val="single"/>
                    </w:rPr>
                    <w:t>数量（台/套）</w:t>
                  </w:r>
                </w:p>
              </w:tc>
              <w:tc>
                <w:tcPr>
                  <w:tcW w:w="1307" w:type="dxa"/>
                  <w:vAlign w:val="center"/>
                </w:tcPr>
                <w:p>
                  <w:pPr>
                    <w:contextualSpacing/>
                    <w:jc w:val="center"/>
                    <w:rPr>
                      <w:sz w:val="24"/>
                      <w:u w:val="single"/>
                    </w:rPr>
                  </w:pPr>
                  <w:r>
                    <w:rPr>
                      <w:rFonts w:hint="eastAsia"/>
                      <w:sz w:val="24"/>
                      <w:u w:val="single"/>
                    </w:rPr>
                    <w:t>产能（平方米/</w:t>
                  </w:r>
                  <w:r>
                    <w:rPr>
                      <w:rFonts w:hint="eastAsia"/>
                      <w:sz w:val="24"/>
                      <w:u w:val="single"/>
                      <w:lang w:val="en-US" w:eastAsia="zh-CN"/>
                    </w:rPr>
                    <w:t>小时</w:t>
                  </w:r>
                  <w:r>
                    <w:rPr>
                      <w:rFonts w:hint="eastAsia"/>
                      <w:sz w:val="24"/>
                      <w:u w:val="singl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rPr>
                  </w:pPr>
                  <w:r>
                    <w:rPr>
                      <w:sz w:val="24"/>
                      <w:u w:val="single"/>
                    </w:rPr>
                    <w:t>1</w:t>
                  </w:r>
                </w:p>
              </w:tc>
              <w:tc>
                <w:tcPr>
                  <w:tcW w:w="2856" w:type="dxa"/>
                  <w:vAlign w:val="center"/>
                </w:tcPr>
                <w:p>
                  <w:pPr>
                    <w:contextualSpacing/>
                    <w:jc w:val="center"/>
                    <w:rPr>
                      <w:sz w:val="24"/>
                      <w:u w:val="single"/>
                    </w:rPr>
                  </w:pPr>
                  <w:r>
                    <w:rPr>
                      <w:sz w:val="24"/>
                      <w:u w:val="single"/>
                    </w:rPr>
                    <w:t>UV平板打印机</w:t>
                  </w:r>
                </w:p>
              </w:tc>
              <w:tc>
                <w:tcPr>
                  <w:tcW w:w="2175" w:type="dxa"/>
                  <w:vAlign w:val="center"/>
                </w:tcPr>
                <w:p>
                  <w:pPr>
                    <w:contextualSpacing/>
                    <w:jc w:val="center"/>
                    <w:rPr>
                      <w:sz w:val="24"/>
                      <w:u w:val="single"/>
                    </w:rPr>
                  </w:pPr>
                  <w:r>
                    <w:rPr>
                      <w:sz w:val="24"/>
                      <w:u w:val="single"/>
                    </w:rPr>
                    <w:t>G3325</w:t>
                  </w:r>
                </w:p>
              </w:tc>
              <w:tc>
                <w:tcPr>
                  <w:tcW w:w="1122" w:type="dxa"/>
                  <w:vAlign w:val="center"/>
                </w:tcPr>
                <w:p>
                  <w:pPr>
                    <w:contextualSpacing/>
                    <w:jc w:val="center"/>
                    <w:rPr>
                      <w:sz w:val="24"/>
                      <w:u w:val="single"/>
                    </w:rPr>
                  </w:pPr>
                  <w:r>
                    <w:rPr>
                      <w:rFonts w:hint="eastAsia"/>
                      <w:sz w:val="24"/>
                      <w:u w:val="single"/>
                    </w:rPr>
                    <w:t>2</w:t>
                  </w:r>
                </w:p>
              </w:tc>
              <w:tc>
                <w:tcPr>
                  <w:tcW w:w="1307" w:type="dxa"/>
                  <w:vAlign w:val="center"/>
                </w:tcPr>
                <w:p>
                  <w:pPr>
                    <w:contextualSpacing/>
                    <w:jc w:val="center"/>
                    <w:rPr>
                      <w:rFonts w:hint="default" w:eastAsia="宋体"/>
                      <w:sz w:val="24"/>
                      <w:u w:val="single"/>
                      <w:lang w:val="en-US" w:eastAsia="zh-CN"/>
                    </w:rPr>
                  </w:pPr>
                  <w:r>
                    <w:rPr>
                      <w:rFonts w:hint="eastAsia"/>
                      <w:sz w:val="24"/>
                      <w:u w:val="singl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rPr>
                  </w:pPr>
                  <w:r>
                    <w:rPr>
                      <w:sz w:val="24"/>
                      <w:u w:val="single"/>
                    </w:rPr>
                    <w:t>2</w:t>
                  </w:r>
                </w:p>
              </w:tc>
              <w:tc>
                <w:tcPr>
                  <w:tcW w:w="2856" w:type="dxa"/>
                  <w:vAlign w:val="center"/>
                </w:tcPr>
                <w:p>
                  <w:pPr>
                    <w:jc w:val="center"/>
                    <w:rPr>
                      <w:sz w:val="24"/>
                      <w:u w:val="single"/>
                    </w:rPr>
                  </w:pPr>
                  <w:r>
                    <w:rPr>
                      <w:rFonts w:hint="eastAsia"/>
                      <w:color w:val="000000"/>
                      <w:sz w:val="24"/>
                      <w:u w:val="single"/>
                    </w:rPr>
                    <w:t>二氧化碳动态激光打标机</w:t>
                  </w:r>
                </w:p>
              </w:tc>
              <w:tc>
                <w:tcPr>
                  <w:tcW w:w="2175" w:type="dxa"/>
                  <w:vAlign w:val="center"/>
                </w:tcPr>
                <w:p>
                  <w:pPr>
                    <w:jc w:val="center"/>
                    <w:rPr>
                      <w:sz w:val="24"/>
                      <w:u w:val="single"/>
                    </w:rPr>
                  </w:pPr>
                  <w:r>
                    <w:rPr>
                      <w:rFonts w:hint="eastAsia"/>
                      <w:color w:val="000000"/>
                      <w:sz w:val="24"/>
                      <w:u w:val="single"/>
                    </w:rPr>
                    <w:t>SLGP-85L</w:t>
                  </w:r>
                </w:p>
              </w:tc>
              <w:tc>
                <w:tcPr>
                  <w:tcW w:w="1122" w:type="dxa"/>
                  <w:vAlign w:val="center"/>
                </w:tcPr>
                <w:p>
                  <w:pPr>
                    <w:contextualSpacing/>
                    <w:jc w:val="center"/>
                    <w:rPr>
                      <w:sz w:val="24"/>
                      <w:u w:val="single"/>
                    </w:rPr>
                  </w:pPr>
                  <w:r>
                    <w:rPr>
                      <w:rFonts w:hint="eastAsia"/>
                      <w:sz w:val="24"/>
                      <w:u w:val="single"/>
                    </w:rPr>
                    <w:t>1</w:t>
                  </w:r>
                </w:p>
              </w:tc>
              <w:tc>
                <w:tcPr>
                  <w:tcW w:w="1307" w:type="dxa"/>
                  <w:vAlign w:val="center"/>
                </w:tcPr>
                <w:p>
                  <w:pPr>
                    <w:contextualSpacing/>
                    <w:jc w:val="center"/>
                    <w:rPr>
                      <w:rFonts w:hint="default" w:eastAsia="宋体"/>
                      <w:sz w:val="24"/>
                      <w:u w:val="single"/>
                      <w:lang w:val="en-US" w:eastAsia="zh-CN"/>
                    </w:rPr>
                  </w:pPr>
                  <w:r>
                    <w:rPr>
                      <w:rFonts w:hint="eastAsia"/>
                      <w:sz w:val="24"/>
                      <w:u w:val="singl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3</w:t>
                  </w:r>
                </w:p>
              </w:tc>
              <w:tc>
                <w:tcPr>
                  <w:tcW w:w="2856" w:type="dxa"/>
                  <w:vAlign w:val="center"/>
                </w:tcPr>
                <w:p>
                  <w:pPr>
                    <w:contextualSpacing/>
                    <w:jc w:val="center"/>
                    <w:rPr>
                      <w:sz w:val="24"/>
                      <w:u w:val="single"/>
                    </w:rPr>
                  </w:pPr>
                  <w:r>
                    <w:rPr>
                      <w:rFonts w:hint="eastAsia"/>
                      <w:color w:val="000000"/>
                      <w:sz w:val="24"/>
                      <w:u w:val="single"/>
                    </w:rPr>
                    <w:t>二氧化碳动态激光打标机</w:t>
                  </w:r>
                </w:p>
              </w:tc>
              <w:tc>
                <w:tcPr>
                  <w:tcW w:w="2175" w:type="dxa"/>
                  <w:vAlign w:val="center"/>
                </w:tcPr>
                <w:p>
                  <w:pPr>
                    <w:jc w:val="center"/>
                    <w:rPr>
                      <w:sz w:val="24"/>
                      <w:u w:val="single"/>
                    </w:rPr>
                  </w:pPr>
                  <w:r>
                    <w:rPr>
                      <w:rFonts w:hint="eastAsia"/>
                      <w:color w:val="000000"/>
                      <w:sz w:val="24"/>
                      <w:u w:val="single"/>
                    </w:rPr>
                    <w:t>SCM-2200L</w:t>
                  </w:r>
                </w:p>
              </w:tc>
              <w:tc>
                <w:tcPr>
                  <w:tcW w:w="1122" w:type="dxa"/>
                  <w:vAlign w:val="center"/>
                </w:tcPr>
                <w:p>
                  <w:pPr>
                    <w:contextualSpacing/>
                    <w:jc w:val="center"/>
                    <w:rPr>
                      <w:sz w:val="24"/>
                      <w:u w:val="single"/>
                    </w:rPr>
                  </w:pPr>
                  <w:r>
                    <w:rPr>
                      <w:rFonts w:hint="eastAsia"/>
                      <w:sz w:val="24"/>
                      <w:u w:val="single"/>
                    </w:rPr>
                    <w:t>1</w:t>
                  </w:r>
                </w:p>
              </w:tc>
              <w:tc>
                <w:tcPr>
                  <w:tcW w:w="1307" w:type="dxa"/>
                  <w:vAlign w:val="center"/>
                </w:tcPr>
                <w:p>
                  <w:pPr>
                    <w:contextualSpacing/>
                    <w:jc w:val="center"/>
                    <w:rPr>
                      <w:rFonts w:hint="default" w:eastAsia="宋体"/>
                      <w:sz w:val="24"/>
                      <w:u w:val="single"/>
                      <w:lang w:val="en-US" w:eastAsia="zh-CN"/>
                    </w:rPr>
                  </w:pPr>
                  <w:r>
                    <w:rPr>
                      <w:rFonts w:hint="eastAsia"/>
                      <w:sz w:val="24"/>
                      <w:u w:val="singl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4</w:t>
                  </w:r>
                </w:p>
              </w:tc>
              <w:tc>
                <w:tcPr>
                  <w:tcW w:w="2856" w:type="dxa"/>
                  <w:vAlign w:val="center"/>
                </w:tcPr>
                <w:p>
                  <w:pPr>
                    <w:contextualSpacing/>
                    <w:jc w:val="center"/>
                    <w:rPr>
                      <w:sz w:val="24"/>
                      <w:u w:val="single"/>
                    </w:rPr>
                  </w:pPr>
                  <w:r>
                    <w:rPr>
                      <w:sz w:val="24"/>
                      <w:u w:val="single"/>
                    </w:rPr>
                    <w:t>二氧化碳激光切割机</w:t>
                  </w:r>
                </w:p>
              </w:tc>
              <w:tc>
                <w:tcPr>
                  <w:tcW w:w="2175" w:type="dxa"/>
                  <w:vAlign w:val="center"/>
                </w:tcPr>
                <w:p>
                  <w:pPr>
                    <w:contextualSpacing/>
                    <w:jc w:val="center"/>
                    <w:rPr>
                      <w:sz w:val="24"/>
                      <w:u w:val="single"/>
                      <w:lang w:eastAsia="zh-TW"/>
                    </w:rPr>
                  </w:pPr>
                  <w:r>
                    <w:rPr>
                      <w:sz w:val="24"/>
                      <w:u w:val="single"/>
                    </w:rPr>
                    <w:t>1325</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rFonts w:hint="default" w:eastAsia="宋体"/>
                      <w:sz w:val="24"/>
                      <w:u w:val="single"/>
                      <w:lang w:val="en-US" w:eastAsia="zh-CN"/>
                    </w:rPr>
                  </w:pPr>
                  <w:r>
                    <w:rPr>
                      <w:rFonts w:hint="eastAsia"/>
                      <w:sz w:val="24"/>
                      <w:u w:val="singl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5</w:t>
                  </w:r>
                </w:p>
              </w:tc>
              <w:tc>
                <w:tcPr>
                  <w:tcW w:w="2856" w:type="dxa"/>
                  <w:vAlign w:val="center"/>
                </w:tcPr>
                <w:p>
                  <w:pPr>
                    <w:contextualSpacing/>
                    <w:jc w:val="center"/>
                    <w:rPr>
                      <w:sz w:val="24"/>
                      <w:u w:val="single"/>
                    </w:rPr>
                  </w:pPr>
                  <w:r>
                    <w:rPr>
                      <w:sz w:val="24"/>
                      <w:u w:val="single"/>
                    </w:rPr>
                    <w:t>LED UV固化机</w:t>
                  </w:r>
                </w:p>
              </w:tc>
              <w:tc>
                <w:tcPr>
                  <w:tcW w:w="2175" w:type="dxa"/>
                  <w:vAlign w:val="center"/>
                </w:tcPr>
                <w:p>
                  <w:pPr>
                    <w:contextualSpacing/>
                    <w:jc w:val="center"/>
                    <w:rPr>
                      <w:sz w:val="24"/>
                      <w:u w:val="single"/>
                    </w:rPr>
                  </w:pPr>
                  <w:r>
                    <w:rPr>
                      <w:sz w:val="24"/>
                      <w:u w:val="single"/>
                    </w:rPr>
                    <w:t>UVT8005039501</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rFonts w:hint="default" w:eastAsia="宋体"/>
                      <w:sz w:val="24"/>
                      <w:u w:val="single"/>
                      <w:lang w:val="en-US" w:eastAsia="zh-CN"/>
                    </w:rPr>
                  </w:pPr>
                  <w:r>
                    <w:rPr>
                      <w:rFonts w:hint="eastAsia"/>
                      <w:sz w:val="24"/>
                      <w:u w:val="singl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6</w:t>
                  </w:r>
                </w:p>
              </w:tc>
              <w:tc>
                <w:tcPr>
                  <w:tcW w:w="2856" w:type="dxa"/>
                  <w:vAlign w:val="center"/>
                </w:tcPr>
                <w:p>
                  <w:pPr>
                    <w:contextualSpacing/>
                    <w:jc w:val="center"/>
                    <w:rPr>
                      <w:sz w:val="24"/>
                      <w:u w:val="single"/>
                      <w:lang w:eastAsia="zh-TW"/>
                    </w:rPr>
                  </w:pPr>
                  <w:r>
                    <w:rPr>
                      <w:sz w:val="24"/>
                      <w:u w:val="single"/>
                    </w:rPr>
                    <w:t>流水线1</w:t>
                  </w:r>
                </w:p>
              </w:tc>
              <w:tc>
                <w:tcPr>
                  <w:tcW w:w="2175" w:type="dxa"/>
                  <w:vAlign w:val="center"/>
                </w:tcPr>
                <w:p>
                  <w:pPr>
                    <w:contextualSpacing/>
                    <w:jc w:val="center"/>
                    <w:rPr>
                      <w:sz w:val="24"/>
                      <w:u w:val="single"/>
                      <w:lang w:eastAsia="zh-TW"/>
                    </w:rPr>
                  </w:pPr>
                  <w:r>
                    <w:rPr>
                      <w:sz w:val="24"/>
                      <w:u w:val="single"/>
                    </w:rPr>
                    <w:t>1200×2000×28000</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7" w:type="dxa"/>
                  <w:vAlign w:val="center"/>
                </w:tcPr>
                <w:p>
                  <w:pPr>
                    <w:contextualSpacing/>
                    <w:jc w:val="center"/>
                    <w:rPr>
                      <w:sz w:val="24"/>
                      <w:u w:val="single"/>
                      <w:lang w:eastAsia="zh-TW"/>
                    </w:rPr>
                  </w:pPr>
                  <w:r>
                    <w:rPr>
                      <w:sz w:val="24"/>
                      <w:u w:val="single"/>
                    </w:rPr>
                    <w:t>7</w:t>
                  </w:r>
                </w:p>
              </w:tc>
              <w:tc>
                <w:tcPr>
                  <w:tcW w:w="2856" w:type="dxa"/>
                  <w:vAlign w:val="center"/>
                </w:tcPr>
                <w:p>
                  <w:pPr>
                    <w:contextualSpacing/>
                    <w:jc w:val="center"/>
                    <w:rPr>
                      <w:sz w:val="24"/>
                      <w:u w:val="single"/>
                      <w:lang w:eastAsia="zh-TW"/>
                    </w:rPr>
                  </w:pPr>
                  <w:r>
                    <w:rPr>
                      <w:sz w:val="24"/>
                      <w:u w:val="single"/>
                    </w:rPr>
                    <w:t>流水线2</w:t>
                  </w:r>
                </w:p>
              </w:tc>
              <w:tc>
                <w:tcPr>
                  <w:tcW w:w="2175" w:type="dxa"/>
                  <w:vAlign w:val="center"/>
                </w:tcPr>
                <w:p>
                  <w:pPr>
                    <w:contextualSpacing/>
                    <w:jc w:val="center"/>
                    <w:rPr>
                      <w:sz w:val="24"/>
                      <w:u w:val="single"/>
                      <w:lang w:eastAsia="zh-TW"/>
                    </w:rPr>
                  </w:pPr>
                  <w:r>
                    <w:rPr>
                      <w:sz w:val="24"/>
                      <w:u w:val="single"/>
                    </w:rPr>
                    <w:t>800×2000×28000</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8</w:t>
                  </w:r>
                </w:p>
              </w:tc>
              <w:tc>
                <w:tcPr>
                  <w:tcW w:w="2856" w:type="dxa"/>
                  <w:vAlign w:val="center"/>
                </w:tcPr>
                <w:p>
                  <w:pPr>
                    <w:contextualSpacing/>
                    <w:jc w:val="center"/>
                    <w:rPr>
                      <w:sz w:val="24"/>
                      <w:u w:val="single"/>
                    </w:rPr>
                  </w:pPr>
                  <w:r>
                    <w:rPr>
                      <w:sz w:val="24"/>
                      <w:u w:val="single"/>
                    </w:rPr>
                    <w:t>流水线3</w:t>
                  </w:r>
                </w:p>
              </w:tc>
              <w:tc>
                <w:tcPr>
                  <w:tcW w:w="2175" w:type="dxa"/>
                  <w:vAlign w:val="center"/>
                </w:tcPr>
                <w:p>
                  <w:pPr>
                    <w:contextualSpacing/>
                    <w:jc w:val="center"/>
                    <w:rPr>
                      <w:sz w:val="24"/>
                      <w:u w:val="single"/>
                    </w:rPr>
                  </w:pPr>
                  <w:r>
                    <w:rPr>
                      <w:sz w:val="24"/>
                      <w:u w:val="single"/>
                    </w:rPr>
                    <w:t>800×2000×28000</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9</w:t>
                  </w:r>
                </w:p>
              </w:tc>
              <w:tc>
                <w:tcPr>
                  <w:tcW w:w="2856" w:type="dxa"/>
                  <w:vAlign w:val="center"/>
                </w:tcPr>
                <w:p>
                  <w:pPr>
                    <w:contextualSpacing/>
                    <w:jc w:val="center"/>
                    <w:rPr>
                      <w:sz w:val="24"/>
                      <w:u w:val="single"/>
                      <w:lang w:eastAsia="zh-TW"/>
                    </w:rPr>
                  </w:pPr>
                  <w:r>
                    <w:rPr>
                      <w:sz w:val="24"/>
                      <w:u w:val="single"/>
                    </w:rPr>
                    <w:t>流水线4</w:t>
                  </w:r>
                </w:p>
              </w:tc>
              <w:tc>
                <w:tcPr>
                  <w:tcW w:w="2175" w:type="dxa"/>
                  <w:vAlign w:val="center"/>
                </w:tcPr>
                <w:p>
                  <w:pPr>
                    <w:contextualSpacing/>
                    <w:jc w:val="center"/>
                    <w:rPr>
                      <w:sz w:val="24"/>
                      <w:u w:val="single"/>
                      <w:lang w:eastAsia="zh-TW"/>
                    </w:rPr>
                  </w:pPr>
                  <w:r>
                    <w:rPr>
                      <w:sz w:val="24"/>
                      <w:u w:val="single"/>
                    </w:rPr>
                    <w:t>800×2000×28000</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10</w:t>
                  </w:r>
                </w:p>
              </w:tc>
              <w:tc>
                <w:tcPr>
                  <w:tcW w:w="2856" w:type="dxa"/>
                  <w:vAlign w:val="center"/>
                </w:tcPr>
                <w:p>
                  <w:pPr>
                    <w:contextualSpacing/>
                    <w:jc w:val="center"/>
                    <w:rPr>
                      <w:sz w:val="24"/>
                      <w:u w:val="single"/>
                      <w:lang w:eastAsia="zh-TW"/>
                    </w:rPr>
                  </w:pPr>
                  <w:r>
                    <w:rPr>
                      <w:sz w:val="24"/>
                      <w:u w:val="single"/>
                    </w:rPr>
                    <w:t>全自动点胶机</w:t>
                  </w:r>
                </w:p>
              </w:tc>
              <w:tc>
                <w:tcPr>
                  <w:tcW w:w="2175" w:type="dxa"/>
                  <w:vAlign w:val="center"/>
                </w:tcPr>
                <w:p>
                  <w:pPr>
                    <w:contextualSpacing/>
                    <w:jc w:val="center"/>
                    <w:rPr>
                      <w:sz w:val="24"/>
                      <w:u w:val="single"/>
                      <w:lang w:eastAsia="zh-TW"/>
                    </w:rPr>
                  </w:pPr>
                  <w:r>
                    <w:rPr>
                      <w:sz w:val="24"/>
                      <w:u w:val="single"/>
                    </w:rPr>
                    <w:t>FX2010</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rFonts w:hint="default"/>
                      <w:sz w:val="24"/>
                      <w:u w:val="single"/>
                      <w:lang w:val="en-US"/>
                    </w:rPr>
                  </w:pPr>
                  <w:r>
                    <w:rPr>
                      <w:rFonts w:hint="eastAsia"/>
                      <w:sz w:val="24"/>
                      <w:u w:val="singl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11</w:t>
                  </w:r>
                </w:p>
              </w:tc>
              <w:tc>
                <w:tcPr>
                  <w:tcW w:w="2856" w:type="dxa"/>
                  <w:vAlign w:val="center"/>
                </w:tcPr>
                <w:p>
                  <w:pPr>
                    <w:contextualSpacing/>
                    <w:jc w:val="center"/>
                    <w:rPr>
                      <w:sz w:val="24"/>
                      <w:u w:val="single"/>
                      <w:lang w:eastAsia="zh-TW"/>
                    </w:rPr>
                  </w:pPr>
                  <w:r>
                    <w:rPr>
                      <w:sz w:val="24"/>
                      <w:u w:val="single"/>
                    </w:rPr>
                    <w:t>螺杆式空压机</w:t>
                  </w:r>
                </w:p>
              </w:tc>
              <w:tc>
                <w:tcPr>
                  <w:tcW w:w="2175" w:type="dxa"/>
                  <w:vAlign w:val="center"/>
                </w:tcPr>
                <w:p>
                  <w:pPr>
                    <w:contextualSpacing/>
                    <w:jc w:val="center"/>
                    <w:rPr>
                      <w:sz w:val="24"/>
                      <w:u w:val="single"/>
                      <w:lang w:eastAsia="zh-TW"/>
                    </w:rPr>
                  </w:pPr>
                  <w:r>
                    <w:rPr>
                      <w:sz w:val="24"/>
                      <w:u w:val="single"/>
                    </w:rPr>
                    <w:t>DYAM-10A</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rFonts w:hint="eastAsia"/>
                      <w:sz w:val="24"/>
                      <w:u w:val="single"/>
                    </w:rPr>
                    <w:t>12</w:t>
                  </w:r>
                </w:p>
              </w:tc>
              <w:tc>
                <w:tcPr>
                  <w:tcW w:w="2856" w:type="dxa"/>
                  <w:vAlign w:val="center"/>
                </w:tcPr>
                <w:p>
                  <w:pPr>
                    <w:contextualSpacing/>
                    <w:jc w:val="center"/>
                    <w:rPr>
                      <w:sz w:val="24"/>
                      <w:u w:val="single"/>
                      <w:lang w:eastAsia="zh-TW"/>
                    </w:rPr>
                  </w:pPr>
                  <w:r>
                    <w:rPr>
                      <w:sz w:val="24"/>
                      <w:u w:val="single"/>
                    </w:rPr>
                    <w:t>铝型材双头精密切割锯</w:t>
                  </w:r>
                </w:p>
              </w:tc>
              <w:tc>
                <w:tcPr>
                  <w:tcW w:w="2175" w:type="dxa"/>
                  <w:vAlign w:val="center"/>
                </w:tcPr>
                <w:p>
                  <w:pPr>
                    <w:contextualSpacing/>
                    <w:jc w:val="center"/>
                    <w:rPr>
                      <w:sz w:val="24"/>
                      <w:u w:val="single"/>
                      <w:lang w:eastAsia="zh-TW"/>
                    </w:rPr>
                  </w:pPr>
                  <w:r>
                    <w:rPr>
                      <w:sz w:val="24"/>
                      <w:u w:val="single"/>
                    </w:rPr>
                    <w:t>LJZ2-500×4200</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1</w:t>
                  </w:r>
                  <w:r>
                    <w:rPr>
                      <w:rFonts w:hint="eastAsia"/>
                      <w:sz w:val="24"/>
                      <w:u w:val="single"/>
                    </w:rPr>
                    <w:t>3</w:t>
                  </w:r>
                </w:p>
              </w:tc>
              <w:tc>
                <w:tcPr>
                  <w:tcW w:w="2856" w:type="dxa"/>
                  <w:vAlign w:val="center"/>
                </w:tcPr>
                <w:p>
                  <w:pPr>
                    <w:contextualSpacing/>
                    <w:jc w:val="center"/>
                    <w:rPr>
                      <w:sz w:val="24"/>
                      <w:u w:val="single"/>
                      <w:lang w:eastAsia="zh-TW"/>
                    </w:rPr>
                  </w:pPr>
                  <w:r>
                    <w:rPr>
                      <w:sz w:val="24"/>
                      <w:u w:val="single"/>
                    </w:rPr>
                    <w:t>冲压机</w:t>
                  </w:r>
                </w:p>
              </w:tc>
              <w:tc>
                <w:tcPr>
                  <w:tcW w:w="2175" w:type="dxa"/>
                  <w:vAlign w:val="center"/>
                </w:tcPr>
                <w:p>
                  <w:pPr>
                    <w:contextualSpacing/>
                    <w:jc w:val="center"/>
                    <w:rPr>
                      <w:sz w:val="24"/>
                      <w:u w:val="single"/>
                      <w:lang w:eastAsia="zh-TW"/>
                    </w:rPr>
                  </w:pPr>
                  <w:r>
                    <w:rPr>
                      <w:sz w:val="24"/>
                      <w:u w:val="single"/>
                    </w:rPr>
                    <w:t>S1-R063</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1</w:t>
                  </w:r>
                  <w:r>
                    <w:rPr>
                      <w:rFonts w:hint="eastAsia"/>
                      <w:sz w:val="24"/>
                      <w:u w:val="single"/>
                    </w:rPr>
                    <w:t>4</w:t>
                  </w:r>
                </w:p>
              </w:tc>
              <w:tc>
                <w:tcPr>
                  <w:tcW w:w="2856" w:type="dxa"/>
                  <w:vAlign w:val="center"/>
                </w:tcPr>
                <w:p>
                  <w:pPr>
                    <w:contextualSpacing/>
                    <w:jc w:val="center"/>
                    <w:rPr>
                      <w:sz w:val="24"/>
                      <w:u w:val="single"/>
                      <w:lang w:eastAsia="zh-TW"/>
                    </w:rPr>
                  </w:pPr>
                  <w:r>
                    <w:rPr>
                      <w:sz w:val="24"/>
                      <w:u w:val="single"/>
                    </w:rPr>
                    <w:t>净化冷却机组</w:t>
                  </w:r>
                </w:p>
              </w:tc>
              <w:tc>
                <w:tcPr>
                  <w:tcW w:w="2175" w:type="dxa"/>
                  <w:vAlign w:val="center"/>
                </w:tcPr>
                <w:p>
                  <w:pPr>
                    <w:contextualSpacing/>
                    <w:jc w:val="center"/>
                    <w:rPr>
                      <w:sz w:val="24"/>
                      <w:u w:val="single"/>
                      <w:lang w:eastAsia="zh-TW"/>
                    </w:rPr>
                  </w:pPr>
                  <w:r>
                    <w:rPr>
                      <w:sz w:val="24"/>
                      <w:u w:val="single"/>
                    </w:rPr>
                    <w:t>MWCP100A</w:t>
                  </w:r>
                </w:p>
              </w:tc>
              <w:tc>
                <w:tcPr>
                  <w:tcW w:w="1122" w:type="dxa"/>
                  <w:vAlign w:val="center"/>
                </w:tcPr>
                <w:p>
                  <w:pPr>
                    <w:contextualSpacing/>
                    <w:jc w:val="center"/>
                    <w:rPr>
                      <w:sz w:val="24"/>
                      <w:u w:val="single"/>
                    </w:rPr>
                  </w:pPr>
                  <w:r>
                    <w:rPr>
                      <w:rFonts w:hint="eastAsia"/>
                      <w:sz w:val="24"/>
                      <w:u w:val="single"/>
                    </w:rPr>
                    <w:t>2</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1</w:t>
                  </w:r>
                  <w:r>
                    <w:rPr>
                      <w:rFonts w:hint="eastAsia"/>
                      <w:sz w:val="24"/>
                      <w:u w:val="single"/>
                    </w:rPr>
                    <w:t>5</w:t>
                  </w:r>
                </w:p>
              </w:tc>
              <w:tc>
                <w:tcPr>
                  <w:tcW w:w="2856" w:type="dxa"/>
                  <w:vAlign w:val="center"/>
                </w:tcPr>
                <w:p>
                  <w:pPr>
                    <w:contextualSpacing/>
                    <w:jc w:val="center"/>
                    <w:rPr>
                      <w:sz w:val="24"/>
                      <w:u w:val="single"/>
                      <w:lang w:eastAsia="zh-TW"/>
                    </w:rPr>
                  </w:pPr>
                  <w:r>
                    <w:rPr>
                      <w:sz w:val="24"/>
                      <w:u w:val="single"/>
                    </w:rPr>
                    <w:t>耐压测试仪</w:t>
                  </w:r>
                </w:p>
              </w:tc>
              <w:tc>
                <w:tcPr>
                  <w:tcW w:w="2175" w:type="dxa"/>
                  <w:vAlign w:val="center"/>
                </w:tcPr>
                <w:p>
                  <w:pPr>
                    <w:contextualSpacing/>
                    <w:jc w:val="center"/>
                    <w:rPr>
                      <w:sz w:val="24"/>
                      <w:u w:val="single"/>
                      <w:lang w:eastAsia="zh-TW"/>
                    </w:rPr>
                  </w:pPr>
                  <w:r>
                    <w:rPr>
                      <w:sz w:val="24"/>
                      <w:u w:val="single"/>
                    </w:rPr>
                    <w:t>RK2670AM</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1</w:t>
                  </w:r>
                  <w:r>
                    <w:rPr>
                      <w:rFonts w:hint="eastAsia"/>
                      <w:sz w:val="24"/>
                      <w:u w:val="single"/>
                    </w:rPr>
                    <w:t>6</w:t>
                  </w:r>
                </w:p>
              </w:tc>
              <w:tc>
                <w:tcPr>
                  <w:tcW w:w="2856" w:type="dxa"/>
                  <w:vAlign w:val="center"/>
                </w:tcPr>
                <w:p>
                  <w:pPr>
                    <w:contextualSpacing/>
                    <w:jc w:val="center"/>
                    <w:rPr>
                      <w:sz w:val="24"/>
                      <w:u w:val="single"/>
                      <w:lang w:eastAsia="zh-TW"/>
                    </w:rPr>
                  </w:pPr>
                  <w:r>
                    <w:rPr>
                      <w:sz w:val="24"/>
                      <w:u w:val="single"/>
                    </w:rPr>
                    <w:t>接地电阻测试仪</w:t>
                  </w:r>
                </w:p>
              </w:tc>
              <w:tc>
                <w:tcPr>
                  <w:tcW w:w="2175" w:type="dxa"/>
                  <w:vAlign w:val="center"/>
                </w:tcPr>
                <w:p>
                  <w:pPr>
                    <w:contextualSpacing/>
                    <w:jc w:val="center"/>
                    <w:rPr>
                      <w:sz w:val="24"/>
                      <w:u w:val="single"/>
                      <w:lang w:eastAsia="zh-TW"/>
                    </w:rPr>
                  </w:pPr>
                  <w:r>
                    <w:rPr>
                      <w:sz w:val="24"/>
                      <w:u w:val="single"/>
                    </w:rPr>
                    <w:t>RK2678XM(32A)</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sz w:val="24"/>
                      <w:u w:val="single"/>
                    </w:rPr>
                    <w:t>1</w:t>
                  </w:r>
                  <w:r>
                    <w:rPr>
                      <w:rFonts w:hint="eastAsia"/>
                      <w:sz w:val="24"/>
                      <w:u w:val="single"/>
                    </w:rPr>
                    <w:t>7</w:t>
                  </w:r>
                </w:p>
              </w:tc>
              <w:tc>
                <w:tcPr>
                  <w:tcW w:w="2856" w:type="dxa"/>
                  <w:vAlign w:val="center"/>
                </w:tcPr>
                <w:p>
                  <w:pPr>
                    <w:contextualSpacing/>
                    <w:jc w:val="center"/>
                    <w:rPr>
                      <w:sz w:val="24"/>
                      <w:u w:val="single"/>
                      <w:lang w:eastAsia="zh-TW"/>
                    </w:rPr>
                  </w:pPr>
                  <w:r>
                    <w:rPr>
                      <w:sz w:val="24"/>
                      <w:u w:val="single"/>
                    </w:rPr>
                    <w:t>老化架</w:t>
                  </w:r>
                </w:p>
              </w:tc>
              <w:tc>
                <w:tcPr>
                  <w:tcW w:w="2175" w:type="dxa"/>
                  <w:vAlign w:val="center"/>
                </w:tcPr>
                <w:p>
                  <w:pPr>
                    <w:contextualSpacing/>
                    <w:jc w:val="center"/>
                    <w:rPr>
                      <w:sz w:val="24"/>
                      <w:u w:val="single"/>
                      <w:lang w:eastAsia="zh-TW"/>
                    </w:rPr>
                  </w:pPr>
                  <w:r>
                    <w:rPr>
                      <w:sz w:val="24"/>
                      <w:u w:val="single"/>
                    </w:rPr>
                    <w:t>2000*600*1500</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17" w:type="dxa"/>
                  <w:vAlign w:val="center"/>
                </w:tcPr>
                <w:p>
                  <w:pPr>
                    <w:contextualSpacing/>
                    <w:jc w:val="center"/>
                    <w:rPr>
                      <w:sz w:val="24"/>
                      <w:u w:val="single"/>
                      <w:lang w:eastAsia="zh-TW"/>
                    </w:rPr>
                  </w:pPr>
                  <w:r>
                    <w:rPr>
                      <w:rFonts w:hint="eastAsia"/>
                      <w:sz w:val="24"/>
                      <w:u w:val="single"/>
                    </w:rPr>
                    <w:t>18</w:t>
                  </w:r>
                </w:p>
              </w:tc>
              <w:tc>
                <w:tcPr>
                  <w:tcW w:w="2856" w:type="dxa"/>
                  <w:vAlign w:val="center"/>
                </w:tcPr>
                <w:p>
                  <w:pPr>
                    <w:contextualSpacing/>
                    <w:jc w:val="center"/>
                    <w:rPr>
                      <w:sz w:val="24"/>
                      <w:u w:val="single"/>
                      <w:lang w:eastAsia="zh-TW"/>
                    </w:rPr>
                  </w:pPr>
                  <w:r>
                    <w:rPr>
                      <w:sz w:val="24"/>
                      <w:u w:val="single"/>
                    </w:rPr>
                    <w:t>灯具光色电综合测试系统</w:t>
                  </w:r>
                </w:p>
              </w:tc>
              <w:tc>
                <w:tcPr>
                  <w:tcW w:w="2175" w:type="dxa"/>
                  <w:vAlign w:val="center"/>
                </w:tcPr>
                <w:p>
                  <w:pPr>
                    <w:contextualSpacing/>
                    <w:jc w:val="center"/>
                    <w:rPr>
                      <w:sz w:val="24"/>
                      <w:u w:val="single"/>
                      <w:lang w:eastAsia="zh-TW"/>
                    </w:rPr>
                  </w:pPr>
                  <w:r>
                    <w:rPr>
                      <w:sz w:val="24"/>
                      <w:u w:val="single"/>
                    </w:rPr>
                    <w:t>9200GT</w:t>
                  </w:r>
                </w:p>
              </w:tc>
              <w:tc>
                <w:tcPr>
                  <w:tcW w:w="1122" w:type="dxa"/>
                  <w:vAlign w:val="center"/>
                </w:tcPr>
                <w:p>
                  <w:pPr>
                    <w:contextualSpacing/>
                    <w:jc w:val="center"/>
                    <w:rPr>
                      <w:sz w:val="24"/>
                      <w:u w:val="single"/>
                      <w:lang w:eastAsia="zh-TW"/>
                    </w:rPr>
                  </w:pPr>
                  <w:r>
                    <w:rPr>
                      <w:sz w:val="24"/>
                      <w:u w:val="single"/>
                    </w:rPr>
                    <w:t>1</w:t>
                  </w:r>
                </w:p>
              </w:tc>
              <w:tc>
                <w:tcPr>
                  <w:tcW w:w="1307" w:type="dxa"/>
                  <w:vAlign w:val="center"/>
                </w:tcPr>
                <w:p>
                  <w:pPr>
                    <w:contextualSpacing/>
                    <w:jc w:val="center"/>
                    <w:rPr>
                      <w:sz w:val="24"/>
                      <w:u w:val="single"/>
                    </w:rPr>
                  </w:pPr>
                </w:p>
              </w:tc>
            </w:tr>
          </w:tbl>
          <w:p>
            <w:pPr>
              <w:spacing w:line="360" w:lineRule="auto"/>
              <w:ind w:firstLine="480" w:firstLineChars="200"/>
              <w:rPr>
                <w:sz w:val="24"/>
              </w:rPr>
            </w:pPr>
            <w:r>
              <w:rPr>
                <w:sz w:val="24"/>
              </w:rPr>
              <w:t>项目所用设备不属于《产业结构调整指导目录》（2019年本）和《部分工业行业淘汰落后生产工艺装备和产品指导目录》（2010年本）中国家淘汰和限制的设备，能满足正常生产需要。</w:t>
            </w:r>
          </w:p>
          <w:p>
            <w:pPr>
              <w:spacing w:line="360" w:lineRule="auto"/>
              <w:ind w:firstLine="480" w:firstLineChars="200"/>
              <w:rPr>
                <w:sz w:val="24"/>
                <w:u w:val="single"/>
              </w:rPr>
            </w:pPr>
            <w:r>
              <w:rPr>
                <w:sz w:val="24"/>
                <w:u w:val="single"/>
              </w:rPr>
              <w:t>项目生产天数为265天，每天生产8</w:t>
            </w:r>
            <w:r>
              <w:rPr>
                <w:rFonts w:hint="eastAsia"/>
                <w:sz w:val="24"/>
                <w:u w:val="single"/>
              </w:rPr>
              <w:t>小时</w:t>
            </w:r>
            <w:r>
              <w:rPr>
                <w:sz w:val="24"/>
                <w:u w:val="single"/>
              </w:rPr>
              <w:t>，生产设备</w:t>
            </w:r>
            <w:r>
              <w:rPr>
                <w:rFonts w:hint="eastAsia"/>
                <w:sz w:val="24"/>
                <w:u w:val="single"/>
              </w:rPr>
              <w:t>情况与</w:t>
            </w:r>
            <w:r>
              <w:rPr>
                <w:sz w:val="24"/>
                <w:u w:val="single"/>
              </w:rPr>
              <w:t>生产规模要求</w:t>
            </w:r>
            <w:r>
              <w:rPr>
                <w:rFonts w:hint="eastAsia"/>
                <w:sz w:val="24"/>
                <w:u w:val="single"/>
              </w:rPr>
              <w:t>相符合</w:t>
            </w:r>
            <w:r>
              <w:rPr>
                <w:sz w:val="24"/>
                <w:u w:val="single"/>
              </w:rPr>
              <w:t>。</w:t>
            </w:r>
          </w:p>
          <w:p>
            <w:pPr>
              <w:spacing w:line="360" w:lineRule="auto"/>
              <w:ind w:firstLine="482" w:firstLineChars="200"/>
              <w:rPr>
                <w:b/>
                <w:sz w:val="24"/>
              </w:rPr>
            </w:pPr>
            <w:r>
              <w:rPr>
                <w:rFonts w:hint="eastAsia"/>
                <w:b/>
                <w:sz w:val="24"/>
              </w:rPr>
              <w:t>4、</w:t>
            </w:r>
            <w:r>
              <w:rPr>
                <w:b/>
                <w:sz w:val="24"/>
              </w:rPr>
              <w:t>项目产品方案</w:t>
            </w:r>
          </w:p>
          <w:p>
            <w:pPr>
              <w:spacing w:line="360" w:lineRule="auto"/>
              <w:ind w:firstLine="480" w:firstLineChars="200"/>
              <w:rPr>
                <w:sz w:val="24"/>
              </w:rPr>
            </w:pPr>
            <w:r>
              <w:rPr>
                <w:sz w:val="24"/>
              </w:rPr>
              <w:t>项目产品方案见下表</w:t>
            </w:r>
            <w:r>
              <w:rPr>
                <w:rFonts w:hint="eastAsia"/>
                <w:sz w:val="24"/>
              </w:rPr>
              <w:t>2</w:t>
            </w:r>
            <w:r>
              <w:rPr>
                <w:sz w:val="24"/>
              </w:rPr>
              <w:t>-4。</w:t>
            </w:r>
          </w:p>
          <w:p>
            <w:pPr>
              <w:spacing w:line="360" w:lineRule="auto"/>
              <w:jc w:val="center"/>
              <w:rPr>
                <w:b/>
                <w:sz w:val="24"/>
              </w:rPr>
            </w:pPr>
            <w:r>
              <w:rPr>
                <w:b/>
                <w:sz w:val="24"/>
              </w:rPr>
              <w:t>表2-4    产品方案表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3"/>
              <w:gridCol w:w="3297"/>
              <w:gridCol w:w="2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23" w:type="dxa"/>
                  <w:vAlign w:val="center"/>
                </w:tcPr>
                <w:p>
                  <w:pPr>
                    <w:contextualSpacing/>
                    <w:jc w:val="center"/>
                    <w:rPr>
                      <w:sz w:val="24"/>
                    </w:rPr>
                  </w:pPr>
                  <w:r>
                    <w:rPr>
                      <w:sz w:val="24"/>
                    </w:rPr>
                    <w:t>序号</w:t>
                  </w:r>
                </w:p>
              </w:tc>
              <w:tc>
                <w:tcPr>
                  <w:tcW w:w="3297" w:type="dxa"/>
                  <w:vAlign w:val="center"/>
                </w:tcPr>
                <w:p>
                  <w:pPr>
                    <w:contextualSpacing/>
                    <w:jc w:val="center"/>
                    <w:rPr>
                      <w:sz w:val="24"/>
                    </w:rPr>
                  </w:pPr>
                  <w:r>
                    <w:rPr>
                      <w:sz w:val="24"/>
                    </w:rPr>
                    <w:t>产品名称</w:t>
                  </w:r>
                </w:p>
              </w:tc>
              <w:tc>
                <w:tcPr>
                  <w:tcW w:w="2858" w:type="dxa"/>
                  <w:vAlign w:val="center"/>
                </w:tcPr>
                <w:p>
                  <w:pPr>
                    <w:contextualSpacing/>
                    <w:jc w:val="center"/>
                    <w:rPr>
                      <w:sz w:val="24"/>
                    </w:rPr>
                  </w:pPr>
                  <w:r>
                    <w:rPr>
                      <w:sz w:val="24"/>
                    </w:rPr>
                    <w:t>年产量（m</w:t>
                  </w:r>
                  <w:r>
                    <w:rPr>
                      <w:sz w:val="24"/>
                      <w:vertAlign w:val="superscript"/>
                    </w:rPr>
                    <w:t>2</w:t>
                  </w:r>
                  <w:r>
                    <w:rPr>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23" w:type="dxa"/>
                  <w:vAlign w:val="center"/>
                </w:tcPr>
                <w:p>
                  <w:pPr>
                    <w:contextualSpacing/>
                    <w:jc w:val="center"/>
                    <w:rPr>
                      <w:sz w:val="24"/>
                    </w:rPr>
                  </w:pPr>
                  <w:r>
                    <w:rPr>
                      <w:sz w:val="24"/>
                    </w:rPr>
                    <w:t>1</w:t>
                  </w:r>
                </w:p>
              </w:tc>
              <w:tc>
                <w:tcPr>
                  <w:tcW w:w="3297" w:type="dxa"/>
                  <w:vAlign w:val="center"/>
                </w:tcPr>
                <w:p>
                  <w:pPr>
                    <w:contextualSpacing/>
                    <w:jc w:val="center"/>
                    <w:rPr>
                      <w:sz w:val="24"/>
                    </w:rPr>
                  </w:pPr>
                  <w:r>
                    <w:rPr>
                      <w:sz w:val="24"/>
                    </w:rPr>
                    <w:t>发光吊顶</w:t>
                  </w:r>
                </w:p>
              </w:tc>
              <w:tc>
                <w:tcPr>
                  <w:tcW w:w="2858" w:type="dxa"/>
                  <w:vAlign w:val="center"/>
                </w:tcPr>
                <w:p>
                  <w:pPr>
                    <w:contextualSpacing/>
                    <w:jc w:val="center"/>
                    <w:rPr>
                      <w:sz w:val="24"/>
                    </w:rPr>
                  </w:pPr>
                  <w:r>
                    <w:rPr>
                      <w:sz w:val="24"/>
                    </w:rPr>
                    <w:t>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23" w:type="dxa"/>
                  <w:vAlign w:val="center"/>
                </w:tcPr>
                <w:p>
                  <w:pPr>
                    <w:contextualSpacing/>
                    <w:jc w:val="center"/>
                    <w:rPr>
                      <w:sz w:val="24"/>
                    </w:rPr>
                  </w:pPr>
                  <w:r>
                    <w:rPr>
                      <w:sz w:val="24"/>
                    </w:rPr>
                    <w:t>2</w:t>
                  </w:r>
                </w:p>
              </w:tc>
              <w:tc>
                <w:tcPr>
                  <w:tcW w:w="3297" w:type="dxa"/>
                  <w:vAlign w:val="center"/>
                </w:tcPr>
                <w:p>
                  <w:pPr>
                    <w:contextualSpacing/>
                    <w:jc w:val="center"/>
                    <w:rPr>
                      <w:sz w:val="24"/>
                    </w:rPr>
                  </w:pPr>
                  <w:r>
                    <w:rPr>
                      <w:sz w:val="24"/>
                    </w:rPr>
                    <w:t>发光地板砖</w:t>
                  </w:r>
                </w:p>
              </w:tc>
              <w:tc>
                <w:tcPr>
                  <w:tcW w:w="2858" w:type="dxa"/>
                  <w:vAlign w:val="center"/>
                </w:tcPr>
                <w:p>
                  <w:pPr>
                    <w:contextualSpacing/>
                    <w:jc w:val="center"/>
                    <w:rPr>
                      <w:sz w:val="24"/>
                    </w:rPr>
                  </w:pPr>
                  <w:r>
                    <w:rPr>
                      <w:sz w:val="24"/>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23" w:type="dxa"/>
                  <w:vAlign w:val="center"/>
                </w:tcPr>
                <w:p>
                  <w:pPr>
                    <w:contextualSpacing/>
                    <w:jc w:val="center"/>
                    <w:rPr>
                      <w:sz w:val="24"/>
                    </w:rPr>
                  </w:pPr>
                  <w:r>
                    <w:rPr>
                      <w:sz w:val="24"/>
                    </w:rPr>
                    <w:t>3</w:t>
                  </w:r>
                </w:p>
              </w:tc>
              <w:tc>
                <w:tcPr>
                  <w:tcW w:w="3297" w:type="dxa"/>
                  <w:vAlign w:val="center"/>
                </w:tcPr>
                <w:p>
                  <w:pPr>
                    <w:contextualSpacing/>
                    <w:jc w:val="center"/>
                    <w:rPr>
                      <w:sz w:val="24"/>
                    </w:rPr>
                  </w:pPr>
                  <w:r>
                    <w:rPr>
                      <w:sz w:val="24"/>
                    </w:rPr>
                    <w:t>发光护栏</w:t>
                  </w:r>
                </w:p>
              </w:tc>
              <w:tc>
                <w:tcPr>
                  <w:tcW w:w="2858" w:type="dxa"/>
                  <w:vAlign w:val="center"/>
                </w:tcPr>
                <w:p>
                  <w:pPr>
                    <w:contextualSpacing/>
                    <w:jc w:val="center"/>
                    <w:rPr>
                      <w:sz w:val="24"/>
                    </w:rPr>
                  </w:pPr>
                  <w:r>
                    <w:rPr>
                      <w:sz w:val="24"/>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23" w:type="dxa"/>
                  <w:vAlign w:val="center"/>
                </w:tcPr>
                <w:p>
                  <w:pPr>
                    <w:contextualSpacing/>
                    <w:jc w:val="center"/>
                    <w:rPr>
                      <w:sz w:val="24"/>
                    </w:rPr>
                  </w:pPr>
                  <w:r>
                    <w:rPr>
                      <w:sz w:val="24"/>
                    </w:rPr>
                    <w:t>4</w:t>
                  </w:r>
                </w:p>
              </w:tc>
              <w:tc>
                <w:tcPr>
                  <w:tcW w:w="3297" w:type="dxa"/>
                  <w:vAlign w:val="center"/>
                </w:tcPr>
                <w:p>
                  <w:pPr>
                    <w:contextualSpacing/>
                    <w:jc w:val="center"/>
                    <w:rPr>
                      <w:sz w:val="24"/>
                    </w:rPr>
                  </w:pPr>
                  <w:r>
                    <w:rPr>
                      <w:sz w:val="24"/>
                    </w:rPr>
                    <w:t>驿站立面发光材料</w:t>
                  </w:r>
                </w:p>
              </w:tc>
              <w:tc>
                <w:tcPr>
                  <w:tcW w:w="2858" w:type="dxa"/>
                  <w:vAlign w:val="center"/>
                </w:tcPr>
                <w:p>
                  <w:pPr>
                    <w:contextualSpacing/>
                    <w:jc w:val="center"/>
                    <w:rPr>
                      <w:sz w:val="24"/>
                    </w:rPr>
                  </w:pPr>
                  <w:r>
                    <w:rPr>
                      <w:sz w:val="24"/>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23" w:type="dxa"/>
                  <w:vAlign w:val="center"/>
                </w:tcPr>
                <w:p>
                  <w:pPr>
                    <w:contextualSpacing/>
                    <w:jc w:val="center"/>
                    <w:rPr>
                      <w:sz w:val="24"/>
                    </w:rPr>
                  </w:pPr>
                  <w:r>
                    <w:rPr>
                      <w:sz w:val="24"/>
                    </w:rPr>
                    <w:t>5</w:t>
                  </w:r>
                </w:p>
              </w:tc>
              <w:tc>
                <w:tcPr>
                  <w:tcW w:w="3297" w:type="dxa"/>
                  <w:vAlign w:val="center"/>
                </w:tcPr>
                <w:p>
                  <w:pPr>
                    <w:contextualSpacing/>
                    <w:jc w:val="center"/>
                    <w:rPr>
                      <w:sz w:val="24"/>
                    </w:rPr>
                  </w:pPr>
                  <w:r>
                    <w:rPr>
                      <w:sz w:val="24"/>
                    </w:rPr>
                    <w:t>背景发光材料</w:t>
                  </w:r>
                </w:p>
              </w:tc>
              <w:tc>
                <w:tcPr>
                  <w:tcW w:w="2858" w:type="dxa"/>
                  <w:vAlign w:val="center"/>
                </w:tcPr>
                <w:p>
                  <w:pPr>
                    <w:contextualSpacing/>
                    <w:jc w:val="center"/>
                    <w:rPr>
                      <w:sz w:val="24"/>
                    </w:rPr>
                  </w:pPr>
                  <w:r>
                    <w:rPr>
                      <w:sz w:val="24"/>
                    </w:rPr>
                    <w:t>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323" w:type="dxa"/>
                  <w:vAlign w:val="center"/>
                </w:tcPr>
                <w:p>
                  <w:pPr>
                    <w:contextualSpacing/>
                    <w:jc w:val="center"/>
                    <w:rPr>
                      <w:sz w:val="24"/>
                    </w:rPr>
                  </w:pPr>
                  <w:r>
                    <w:rPr>
                      <w:sz w:val="24"/>
                    </w:rPr>
                    <w:t>6</w:t>
                  </w:r>
                </w:p>
              </w:tc>
              <w:tc>
                <w:tcPr>
                  <w:tcW w:w="3297" w:type="dxa"/>
                  <w:vAlign w:val="center"/>
                </w:tcPr>
                <w:p>
                  <w:pPr>
                    <w:contextualSpacing/>
                    <w:jc w:val="center"/>
                    <w:rPr>
                      <w:sz w:val="24"/>
                    </w:rPr>
                  </w:pPr>
                  <w:r>
                    <w:rPr>
                      <w:sz w:val="24"/>
                    </w:rPr>
                    <w:t>发光白板</w:t>
                  </w:r>
                </w:p>
              </w:tc>
              <w:tc>
                <w:tcPr>
                  <w:tcW w:w="2858" w:type="dxa"/>
                  <w:vAlign w:val="center"/>
                </w:tcPr>
                <w:p>
                  <w:pPr>
                    <w:contextualSpacing/>
                    <w:jc w:val="center"/>
                    <w:rPr>
                      <w:sz w:val="24"/>
                    </w:rPr>
                  </w:pPr>
                  <w:r>
                    <w:rPr>
                      <w:sz w:val="24"/>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4620" w:type="dxa"/>
                  <w:gridSpan w:val="2"/>
                  <w:vAlign w:val="center"/>
                </w:tcPr>
                <w:p>
                  <w:pPr>
                    <w:contextualSpacing/>
                    <w:jc w:val="center"/>
                    <w:rPr>
                      <w:sz w:val="24"/>
                    </w:rPr>
                  </w:pPr>
                  <w:r>
                    <w:rPr>
                      <w:sz w:val="24"/>
                    </w:rPr>
                    <w:t>合计</w:t>
                  </w:r>
                </w:p>
              </w:tc>
              <w:tc>
                <w:tcPr>
                  <w:tcW w:w="2858" w:type="dxa"/>
                  <w:vAlign w:val="center"/>
                </w:tcPr>
                <w:p>
                  <w:pPr>
                    <w:contextualSpacing/>
                    <w:jc w:val="center"/>
                    <w:rPr>
                      <w:sz w:val="24"/>
                    </w:rPr>
                  </w:pPr>
                  <w:r>
                    <w:rPr>
                      <w:sz w:val="24"/>
                    </w:rPr>
                    <w:t>150000</w:t>
                  </w:r>
                </w:p>
              </w:tc>
            </w:tr>
          </w:tbl>
          <w:p>
            <w:pPr>
              <w:pStyle w:val="7"/>
              <w:tabs>
                <w:tab w:val="left" w:pos="780"/>
              </w:tabs>
              <w:spacing w:after="0" w:line="360" w:lineRule="auto"/>
              <w:ind w:left="0" w:leftChars="0" w:firstLine="482" w:firstLineChars="200"/>
              <w:outlineLvl w:val="2"/>
              <w:rPr>
                <w:b/>
                <w:bCs/>
                <w:szCs w:val="24"/>
              </w:rPr>
            </w:pPr>
            <w:r>
              <w:rPr>
                <w:rFonts w:hint="eastAsia"/>
                <w:b/>
                <w:bCs/>
                <w:szCs w:val="24"/>
              </w:rPr>
              <w:t>5、</w:t>
            </w:r>
            <w:r>
              <w:rPr>
                <w:b/>
                <w:bCs/>
                <w:szCs w:val="24"/>
              </w:rPr>
              <w:t>公用工程</w:t>
            </w:r>
          </w:p>
          <w:p>
            <w:pPr>
              <w:spacing w:line="360" w:lineRule="auto"/>
              <w:ind w:firstLine="480" w:firstLineChars="200"/>
              <w:rPr>
                <w:sz w:val="24"/>
              </w:rPr>
            </w:pPr>
            <w:r>
              <w:rPr>
                <w:sz w:val="24"/>
              </w:rPr>
              <w:t>（1）给水情况</w:t>
            </w:r>
          </w:p>
          <w:p>
            <w:pPr>
              <w:spacing w:line="360" w:lineRule="auto"/>
              <w:ind w:firstLine="480" w:firstLineChars="200"/>
              <w:rPr>
                <w:sz w:val="24"/>
                <w:u w:val="single"/>
              </w:rPr>
            </w:pPr>
            <w:r>
              <w:rPr>
                <w:sz w:val="24"/>
                <w:u w:val="single"/>
              </w:rPr>
              <w:t>本项目用水主要为员工生活用水，无生产用水，采用自来水。</w:t>
            </w:r>
          </w:p>
          <w:p>
            <w:pPr>
              <w:spacing w:line="360" w:lineRule="auto"/>
              <w:ind w:firstLine="480" w:firstLineChars="200"/>
              <w:rPr>
                <w:sz w:val="24"/>
                <w:u w:val="single"/>
              </w:rPr>
            </w:pPr>
            <w:r>
              <w:rPr>
                <w:sz w:val="24"/>
                <w:u w:val="single"/>
              </w:rPr>
              <w:t>本项目劳动定员</w:t>
            </w:r>
            <w:r>
              <w:rPr>
                <w:rFonts w:hint="eastAsia"/>
                <w:sz w:val="24"/>
                <w:u w:val="single"/>
              </w:rPr>
              <w:t>500</w:t>
            </w:r>
            <w:r>
              <w:rPr>
                <w:sz w:val="24"/>
                <w:u w:val="single"/>
              </w:rPr>
              <w:t>人，本项目计</w:t>
            </w:r>
            <w:r>
              <w:rPr>
                <w:rFonts w:hint="eastAsia"/>
                <w:sz w:val="24"/>
                <w:u w:val="single"/>
              </w:rPr>
              <w:t>500</w:t>
            </w:r>
            <w:r>
              <w:rPr>
                <w:sz w:val="24"/>
                <w:u w:val="single"/>
              </w:rPr>
              <w:t>人均在项目内食宿，年工作265天。参考《湖南省用水定额》（DB43/T388-2020）中的办公楼的用水量按150L/人•a估算，则职工生活用水量约150m</w:t>
            </w:r>
            <w:r>
              <w:rPr>
                <w:sz w:val="24"/>
                <w:u w:val="single"/>
                <w:vertAlign w:val="superscript"/>
              </w:rPr>
              <w:t>3</w:t>
            </w:r>
            <w:r>
              <w:rPr>
                <w:sz w:val="24"/>
                <w:u w:val="single"/>
              </w:rPr>
              <w:t>/d，</w:t>
            </w:r>
            <w:r>
              <w:rPr>
                <w:rFonts w:hint="eastAsia"/>
                <w:sz w:val="24"/>
                <w:u w:val="single"/>
              </w:rPr>
              <w:t>19875</w:t>
            </w:r>
            <w:r>
              <w:rPr>
                <w:sz w:val="24"/>
                <w:u w:val="single"/>
              </w:rPr>
              <w:t>m</w:t>
            </w:r>
            <w:r>
              <w:rPr>
                <w:sz w:val="24"/>
                <w:u w:val="single"/>
                <w:vertAlign w:val="superscript"/>
              </w:rPr>
              <w:t>3</w:t>
            </w:r>
            <w:r>
              <w:rPr>
                <w:sz w:val="24"/>
                <w:u w:val="single"/>
              </w:rPr>
              <w:t>/a。</w:t>
            </w:r>
          </w:p>
          <w:p>
            <w:pPr>
              <w:spacing w:line="360" w:lineRule="auto"/>
              <w:ind w:firstLine="480" w:firstLineChars="200"/>
              <w:rPr>
                <w:sz w:val="24"/>
              </w:rPr>
            </w:pPr>
            <w:r>
              <w:rPr>
                <w:sz w:val="24"/>
              </w:rPr>
              <w:t>（2）排水情况</w:t>
            </w:r>
          </w:p>
          <w:p>
            <w:pPr>
              <w:spacing w:line="360" w:lineRule="auto"/>
              <w:ind w:firstLine="480" w:firstLineChars="200"/>
              <w:rPr>
                <w:sz w:val="24"/>
              </w:rPr>
            </w:pPr>
            <w:r>
              <w:rPr>
                <w:sz w:val="24"/>
              </w:rPr>
              <w:t>本项目雨污分流，雨水经厂区内雨水管排入附近水体，生活污水经隔油化粪池预处理后达到《污水综合排放标准》（GB8978-1996）中三级标准后进入罗家坡污水处理厂处理达标后排放。</w:t>
            </w:r>
          </w:p>
          <w:p>
            <w:pPr>
              <w:spacing w:line="360" w:lineRule="auto"/>
              <w:ind w:firstLine="480" w:firstLineChars="200"/>
              <w:rPr>
                <w:sz w:val="24"/>
              </w:rPr>
            </w:pPr>
            <w:r>
              <w:rPr>
                <w:sz w:val="24"/>
              </w:rPr>
              <w:t>（3）供电</w:t>
            </w:r>
          </w:p>
          <w:p>
            <w:pPr>
              <w:spacing w:line="360" w:lineRule="auto"/>
              <w:ind w:firstLine="480" w:firstLineChars="200"/>
              <w:rPr>
                <w:sz w:val="24"/>
              </w:rPr>
            </w:pPr>
            <w:r>
              <w:rPr>
                <w:sz w:val="24"/>
              </w:rPr>
              <w:t>本项目供电由市政电网接入。</w:t>
            </w:r>
          </w:p>
          <w:p>
            <w:pPr>
              <w:pStyle w:val="7"/>
              <w:tabs>
                <w:tab w:val="left" w:pos="780"/>
              </w:tabs>
              <w:spacing w:after="0" w:line="360" w:lineRule="auto"/>
              <w:ind w:left="0" w:leftChars="0" w:firstLine="482" w:firstLineChars="200"/>
              <w:outlineLvl w:val="2"/>
              <w:rPr>
                <w:b/>
                <w:bCs/>
                <w:szCs w:val="24"/>
              </w:rPr>
            </w:pPr>
            <w:r>
              <w:rPr>
                <w:rFonts w:hint="eastAsia"/>
                <w:b/>
                <w:bCs/>
                <w:szCs w:val="24"/>
              </w:rPr>
              <w:t>6、项目水源及水平衡</w:t>
            </w:r>
          </w:p>
          <w:p>
            <w:pPr>
              <w:pStyle w:val="7"/>
              <w:tabs>
                <w:tab w:val="left" w:pos="780"/>
              </w:tabs>
              <w:spacing w:after="0" w:line="360" w:lineRule="auto"/>
              <w:ind w:left="0" w:leftChars="0" w:firstLine="480" w:firstLineChars="200"/>
              <w:outlineLvl w:val="2"/>
              <w:rPr>
                <w:u w:val="single"/>
              </w:rPr>
            </w:pPr>
            <w:r>
              <w:rPr>
                <w:rFonts w:hint="eastAsia"/>
                <w:kern w:val="2"/>
                <w:szCs w:val="24"/>
              </w:rPr>
              <w:t xml:space="preserve">本项目主要用水为生活用水， </w:t>
            </w:r>
          </w:p>
          <w:p>
            <w:pPr>
              <w:spacing w:line="360" w:lineRule="auto"/>
              <w:ind w:firstLine="480" w:firstLineChars="200"/>
              <w:rPr>
                <w:sz w:val="24"/>
                <w:u w:val="single"/>
              </w:rPr>
            </w:pPr>
            <w:r>
              <w:rPr>
                <w:sz w:val="24"/>
                <w:u w:val="single"/>
              </w:rPr>
              <w:t>项目投入生产后劳动定员</w:t>
            </w:r>
            <w:r>
              <w:rPr>
                <w:rFonts w:hint="eastAsia"/>
                <w:sz w:val="24"/>
                <w:u w:val="single"/>
              </w:rPr>
              <w:t>500</w:t>
            </w:r>
            <w:r>
              <w:rPr>
                <w:sz w:val="24"/>
                <w:u w:val="single"/>
              </w:rPr>
              <w:t>人，根据《湖南省用水定额》（DB43/T388-2020）按每人每天150L计，则项目生活用水量为</w:t>
            </w:r>
            <w:r>
              <w:rPr>
                <w:rFonts w:hint="eastAsia"/>
                <w:sz w:val="24"/>
                <w:u w:val="single"/>
              </w:rPr>
              <w:t>19875</w:t>
            </w:r>
            <w:r>
              <w:rPr>
                <w:sz w:val="24"/>
                <w:u w:val="single"/>
              </w:rPr>
              <w:t>t/a，生活污水排水量按用水量的85%计算，则生活污水产生量为</w:t>
            </w:r>
            <w:r>
              <w:rPr>
                <w:rFonts w:hint="eastAsia"/>
                <w:sz w:val="24"/>
                <w:u w:val="single"/>
              </w:rPr>
              <w:t>16893.75</w:t>
            </w:r>
            <w:r>
              <w:rPr>
                <w:sz w:val="24"/>
                <w:u w:val="single"/>
              </w:rPr>
              <w:t>t/a。</w:t>
            </w:r>
          </w:p>
          <w:p>
            <w:pPr>
              <w:pStyle w:val="7"/>
              <w:tabs>
                <w:tab w:val="left" w:pos="780"/>
              </w:tabs>
              <w:spacing w:after="0" w:line="360" w:lineRule="auto"/>
              <w:ind w:left="0" w:leftChars="0" w:firstLine="482" w:firstLineChars="200"/>
              <w:outlineLvl w:val="2"/>
              <w:rPr>
                <w:b/>
                <w:bCs/>
                <w:szCs w:val="24"/>
              </w:rPr>
            </w:pPr>
            <w:r>
              <w:rPr>
                <w:rFonts w:hint="eastAsia"/>
                <w:b/>
                <w:bCs/>
                <w:szCs w:val="24"/>
              </w:rPr>
              <w:t>7、</w:t>
            </w:r>
            <w:r>
              <w:rPr>
                <w:b/>
                <w:bCs/>
                <w:szCs w:val="24"/>
              </w:rPr>
              <w:t>平面布置</w:t>
            </w:r>
          </w:p>
          <w:p>
            <w:pPr>
              <w:spacing w:line="360" w:lineRule="auto"/>
              <w:ind w:firstLine="480" w:firstLineChars="200"/>
              <w:rPr>
                <w:sz w:val="24"/>
              </w:rPr>
            </w:pPr>
            <w:r>
              <w:rPr>
                <w:sz w:val="24"/>
              </w:rPr>
              <w:t>项目位于湖南省岳阳市经济技术开发区</w:t>
            </w:r>
            <w:r>
              <w:rPr>
                <w:rFonts w:hint="eastAsia"/>
                <w:sz w:val="24"/>
              </w:rPr>
              <w:t>木里港片区</w:t>
            </w:r>
            <w:r>
              <w:rPr>
                <w:sz w:val="24"/>
              </w:rPr>
              <w:t>。本项目设置</w:t>
            </w:r>
            <w:r>
              <w:rPr>
                <w:rFonts w:hint="eastAsia"/>
                <w:sz w:val="24"/>
              </w:rPr>
              <w:t>三</w:t>
            </w:r>
            <w:r>
              <w:rPr>
                <w:sz w:val="24"/>
              </w:rPr>
              <w:t>个出入口，大门设置在</w:t>
            </w:r>
            <w:r>
              <w:rPr>
                <w:rFonts w:hint="eastAsia"/>
                <w:sz w:val="24"/>
              </w:rPr>
              <w:t>南侧</w:t>
            </w:r>
            <w:r>
              <w:rPr>
                <w:sz w:val="24"/>
              </w:rPr>
              <w:t>中央，本项目建成后厂区西侧主要为</w:t>
            </w:r>
            <w:r>
              <w:rPr>
                <w:rFonts w:hint="eastAsia"/>
                <w:sz w:val="24"/>
              </w:rPr>
              <w:t>1#研发楼，1#研展中心及实验楼</w:t>
            </w:r>
            <w:r>
              <w:rPr>
                <w:sz w:val="24"/>
              </w:rPr>
              <w:t>、</w:t>
            </w:r>
            <w:r>
              <w:rPr>
                <w:rFonts w:hint="eastAsia"/>
                <w:sz w:val="24"/>
              </w:rPr>
              <w:t>2#食堂及附属楼</w:t>
            </w:r>
            <w:r>
              <w:rPr>
                <w:sz w:val="24"/>
              </w:rPr>
              <w:t>；东侧主要为</w:t>
            </w:r>
            <w:r>
              <w:rPr>
                <w:rFonts w:hint="eastAsia"/>
                <w:sz w:val="24"/>
              </w:rPr>
              <w:t>3</w:t>
            </w:r>
            <w:r>
              <w:rPr>
                <w:sz w:val="24"/>
              </w:rPr>
              <w:t>#</w:t>
            </w:r>
            <w:r>
              <w:rPr>
                <w:rFonts w:hint="eastAsia"/>
                <w:sz w:val="24"/>
              </w:rPr>
              <w:t>标准化厂房</w:t>
            </w:r>
            <w:r>
              <w:rPr>
                <w:sz w:val="24"/>
              </w:rPr>
              <w:t>、</w:t>
            </w:r>
            <w:r>
              <w:rPr>
                <w:rFonts w:hint="eastAsia"/>
                <w:sz w:val="24"/>
              </w:rPr>
              <w:t>太阳能材料检测场地、</w:t>
            </w:r>
            <w:r>
              <w:rPr>
                <w:sz w:val="24"/>
              </w:rPr>
              <w:t>停车</w:t>
            </w:r>
            <w:r>
              <w:rPr>
                <w:rFonts w:hint="eastAsia"/>
                <w:sz w:val="24"/>
              </w:rPr>
              <w:t>场</w:t>
            </w:r>
            <w:r>
              <w:rPr>
                <w:sz w:val="24"/>
              </w:rPr>
              <w:t>等。</w:t>
            </w:r>
          </w:p>
          <w:p>
            <w:pPr>
              <w:spacing w:line="360" w:lineRule="auto"/>
              <w:ind w:firstLine="480" w:firstLineChars="200"/>
              <w:rPr>
                <w:sz w:val="24"/>
                <w:u w:val="single"/>
              </w:rPr>
            </w:pPr>
            <w:r>
              <w:rPr>
                <w:sz w:val="24"/>
                <w:u w:val="single"/>
              </w:rPr>
              <w:t>本项目拟设置</w:t>
            </w:r>
            <w:r>
              <w:rPr>
                <w:rFonts w:hint="eastAsia"/>
                <w:sz w:val="24"/>
                <w:u w:val="single"/>
              </w:rPr>
              <w:t>1</w:t>
            </w:r>
            <w:r>
              <w:rPr>
                <w:sz w:val="24"/>
                <w:u w:val="single"/>
              </w:rPr>
              <w:t>个排气筒，</w:t>
            </w:r>
            <w:r>
              <w:rPr>
                <w:rFonts w:hint="eastAsia"/>
                <w:sz w:val="24"/>
                <w:u w:val="single"/>
              </w:rPr>
              <w:t>DA001</w:t>
            </w:r>
            <w:r>
              <w:rPr>
                <w:sz w:val="24"/>
                <w:u w:val="single"/>
              </w:rPr>
              <w:t>排气筒位于</w:t>
            </w:r>
            <w:r>
              <w:rPr>
                <w:rFonts w:hint="eastAsia"/>
                <w:sz w:val="24"/>
                <w:u w:val="single"/>
              </w:rPr>
              <w:t>3</w:t>
            </w:r>
            <w:r>
              <w:rPr>
                <w:sz w:val="24"/>
                <w:u w:val="single"/>
              </w:rPr>
              <w:t>#</w:t>
            </w:r>
            <w:r>
              <w:rPr>
                <w:rFonts w:hint="eastAsia"/>
                <w:sz w:val="24"/>
                <w:u w:val="single"/>
              </w:rPr>
              <w:t>标准化厂房北部厂房</w:t>
            </w:r>
            <w:r>
              <w:rPr>
                <w:sz w:val="24"/>
                <w:u w:val="single"/>
              </w:rPr>
              <w:t>，用于排放</w:t>
            </w:r>
            <w:r>
              <w:rPr>
                <w:rFonts w:hint="eastAsia"/>
                <w:sz w:val="24"/>
                <w:u w:val="single"/>
              </w:rPr>
              <w:t>3</w:t>
            </w:r>
            <w:r>
              <w:rPr>
                <w:sz w:val="24"/>
                <w:u w:val="single"/>
              </w:rPr>
              <w:t>#</w:t>
            </w:r>
            <w:r>
              <w:rPr>
                <w:rFonts w:hint="eastAsia"/>
                <w:sz w:val="24"/>
                <w:u w:val="single"/>
              </w:rPr>
              <w:t>标准化厂房产生的切割废气、蚀刻废气、打印</w:t>
            </w:r>
            <w:r>
              <w:rPr>
                <w:sz w:val="24"/>
                <w:u w:val="single"/>
              </w:rPr>
              <w:t>废气</w:t>
            </w:r>
            <w:r>
              <w:rPr>
                <w:rFonts w:hint="eastAsia"/>
                <w:sz w:val="24"/>
                <w:u w:val="single"/>
              </w:rPr>
              <w:t>以及贴合废气</w:t>
            </w:r>
            <w:r>
              <w:rPr>
                <w:sz w:val="24"/>
                <w:u w:val="single"/>
              </w:rPr>
              <w:t>。危废暂存间和一般固体废物暂存间设置在厂区</w:t>
            </w:r>
            <w:r>
              <w:rPr>
                <w:rFonts w:hint="eastAsia"/>
                <w:sz w:val="24"/>
                <w:u w:val="single"/>
              </w:rPr>
              <w:t>东</w:t>
            </w:r>
            <w:r>
              <w:rPr>
                <w:sz w:val="24"/>
                <w:u w:val="single"/>
              </w:rPr>
              <w:t>侧</w:t>
            </w:r>
            <w:r>
              <w:rPr>
                <w:rFonts w:hint="eastAsia"/>
                <w:sz w:val="24"/>
                <w:u w:val="single"/>
              </w:rPr>
              <w:t>3</w:t>
            </w:r>
            <w:r>
              <w:rPr>
                <w:sz w:val="24"/>
                <w:u w:val="single"/>
              </w:rPr>
              <w:t>#</w:t>
            </w:r>
            <w:r>
              <w:rPr>
                <w:rFonts w:hint="eastAsia"/>
                <w:sz w:val="24"/>
                <w:u w:val="single"/>
              </w:rPr>
              <w:t>标准化厂房</w:t>
            </w:r>
            <w:r>
              <w:rPr>
                <w:sz w:val="24"/>
                <w:u w:val="single"/>
              </w:rPr>
              <w:t>内</w:t>
            </w:r>
            <w:r>
              <w:rPr>
                <w:rFonts w:hint="eastAsia"/>
                <w:sz w:val="24"/>
                <w:u w:val="single"/>
              </w:rPr>
              <w:t>东北角</w:t>
            </w:r>
            <w:r>
              <w:rPr>
                <w:sz w:val="24"/>
                <w:u w:val="single"/>
              </w:rPr>
              <w:t>。</w:t>
            </w:r>
          </w:p>
          <w:p>
            <w:pPr>
              <w:spacing w:line="360" w:lineRule="auto"/>
              <w:ind w:firstLine="480" w:firstLineChars="200"/>
              <w:rPr>
                <w:sz w:val="24"/>
                <w:u w:val="single"/>
              </w:rPr>
            </w:pPr>
            <w:r>
              <w:rPr>
                <w:sz w:val="24"/>
                <w:u w:val="single"/>
              </w:rPr>
              <w:t>从厂区平面布置来看，平面布置考虑了化工生产的特点，总平面布局按生产性质、规模、产品工艺流程、交通运输及防火、防爆、卫生、环保等要求进行，工艺顺畅，各工序衔接紧凑，利于生产活动，而且将其活动对外界环境的影响降低到最小程度。从平面布局上看功能分区明确，人流货流通畅短捷；从环境影响上看，尽量减小了对外环境的影响，项目总平面布局比较合理。</w:t>
            </w:r>
          </w:p>
          <w:p>
            <w:pPr>
              <w:pStyle w:val="7"/>
              <w:tabs>
                <w:tab w:val="left" w:pos="780"/>
              </w:tabs>
              <w:spacing w:after="0" w:line="360" w:lineRule="auto"/>
              <w:ind w:left="0" w:leftChars="0" w:firstLine="482" w:firstLineChars="200"/>
              <w:outlineLvl w:val="2"/>
              <w:rPr>
                <w:b/>
                <w:bCs/>
                <w:szCs w:val="24"/>
              </w:rPr>
            </w:pPr>
            <w:r>
              <w:rPr>
                <w:rFonts w:hint="eastAsia"/>
                <w:b/>
                <w:bCs/>
                <w:szCs w:val="24"/>
              </w:rPr>
              <w:t>8、</w:t>
            </w:r>
            <w:r>
              <w:rPr>
                <w:b/>
                <w:bCs/>
                <w:szCs w:val="24"/>
              </w:rPr>
              <w:t>劳动定员和生产制度</w:t>
            </w:r>
          </w:p>
          <w:p>
            <w:pPr>
              <w:spacing w:line="360" w:lineRule="auto"/>
              <w:ind w:firstLine="480" w:firstLineChars="200"/>
              <w:rPr>
                <w:sz w:val="24"/>
                <w:u w:val="single"/>
              </w:rPr>
            </w:pPr>
            <w:r>
              <w:rPr>
                <w:sz w:val="24"/>
                <w:u w:val="single"/>
              </w:rPr>
              <w:t>项目总体劳动定员</w:t>
            </w:r>
            <w:r>
              <w:rPr>
                <w:rFonts w:hint="eastAsia"/>
                <w:sz w:val="24"/>
                <w:u w:val="single"/>
              </w:rPr>
              <w:t>500</w:t>
            </w:r>
            <w:r>
              <w:rPr>
                <w:sz w:val="24"/>
                <w:u w:val="single"/>
              </w:rPr>
              <w:t>人。厂内设置有宿舍和食堂。</w:t>
            </w:r>
          </w:p>
          <w:p>
            <w:pPr>
              <w:spacing w:line="360" w:lineRule="auto"/>
              <w:ind w:firstLine="480" w:firstLineChars="200"/>
              <w:rPr>
                <w:b/>
                <w:sz w:val="24"/>
              </w:rPr>
            </w:pPr>
            <w:r>
              <w:rPr>
                <w:sz w:val="24"/>
              </w:rPr>
              <w:t>生产天数265天，生产班数1班，每班8小时。</w:t>
            </w:r>
          </w:p>
          <w:p>
            <w:pPr>
              <w:adjustRightInd w:val="0"/>
              <w:snapToGrid w:val="0"/>
              <w:jc w:val="center"/>
              <w:rPr>
                <w:bCs/>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71" w:hRule="atLeast"/>
          <w:jc w:val="center"/>
        </w:trPr>
        <w:tc>
          <w:tcPr>
            <w:tcW w:w="823" w:type="dxa"/>
            <w:vAlign w:val="center"/>
          </w:tcPr>
          <w:p>
            <w:pPr>
              <w:pStyle w:val="14"/>
              <w:adjustRightInd w:val="0"/>
              <w:snapToGrid w:val="0"/>
              <w:spacing w:before="0" w:beforeAutospacing="0" w:after="0" w:afterAutospacing="0"/>
              <w:jc w:val="center"/>
              <w:rPr>
                <w:rFonts w:ascii="Times New Roman" w:hAnsi="Times New Roman"/>
                <w:szCs w:val="24"/>
              </w:rPr>
            </w:pPr>
            <w:r>
              <w:rPr>
                <w:rFonts w:ascii="Times New Roman" w:hAnsi="Times New Roman"/>
                <w:szCs w:val="24"/>
              </w:rPr>
              <w:t>工艺流程和产排污环节</w:t>
            </w:r>
          </w:p>
        </w:tc>
        <w:tc>
          <w:tcPr>
            <w:tcW w:w="8161" w:type="dxa"/>
          </w:tcPr>
          <w:p>
            <w:pPr>
              <w:spacing w:line="360" w:lineRule="auto"/>
              <w:ind w:firstLine="482" w:firstLineChars="200"/>
              <w:rPr>
                <w:b/>
                <w:sz w:val="24"/>
              </w:rPr>
            </w:pPr>
            <w:bookmarkStart w:id="2" w:name="_Toc280258984"/>
            <w:r>
              <w:rPr>
                <w:rFonts w:hint="eastAsia"/>
                <w:b/>
                <w:sz w:val="24"/>
              </w:rPr>
              <w:t>1、</w:t>
            </w:r>
            <w:r>
              <w:rPr>
                <w:b/>
                <w:sz w:val="24"/>
              </w:rPr>
              <w:t>施工期工程分析及污染源分析</w:t>
            </w:r>
            <w:bookmarkEnd w:id="2"/>
          </w:p>
          <w:p>
            <w:pPr>
              <w:spacing w:line="360" w:lineRule="auto"/>
              <w:ind w:firstLine="480" w:firstLineChars="200"/>
              <w:rPr>
                <w:kern w:val="0"/>
                <w:sz w:val="24"/>
              </w:rPr>
            </w:pPr>
            <w:r>
              <w:rPr>
                <w:kern w:val="0"/>
                <w:sz w:val="24"/>
              </w:rPr>
              <w:t>1、施工内容及施工工艺</w:t>
            </w:r>
          </w:p>
          <w:p>
            <w:pPr>
              <w:spacing w:line="360" w:lineRule="auto"/>
              <w:ind w:firstLine="480" w:firstLineChars="200"/>
              <w:rPr>
                <w:kern w:val="0"/>
                <w:sz w:val="24"/>
              </w:rPr>
            </w:pPr>
            <w:r>
              <w:rPr>
                <w:kern w:val="0"/>
                <w:sz w:val="24"/>
              </w:rPr>
              <w:t>本项目施工内容主要为设备基础、设备框架、管廊、池类等建构筑物等，本项目施工过程中，污染源产生环节见下图。</w:t>
            </w:r>
          </w:p>
          <w:p>
            <w:pPr>
              <w:widowControl/>
              <w:spacing w:line="360" w:lineRule="auto"/>
              <w:jc w:val="center"/>
              <w:rPr>
                <w:sz w:val="24"/>
              </w:rPr>
            </w:pPr>
            <w:r>
              <w:rPr>
                <w:sz w:val="24"/>
              </w:rPr>
              <w:object>
                <v:shape id="_x0000_i1025" o:spt="75" type="#_x0000_t75" style="height:188.25pt;width:369.75pt;" o:ole="t" filled="f" o:preferrelative="t" stroked="f" coordsize="21600,21600">
                  <v:path/>
                  <v:fill on="f" focussize="0,0"/>
                  <v:stroke on="f" joinstyle="miter"/>
                  <v:imagedata r:id="rId10" o:title=""/>
                  <o:lock v:ext="edit" aspectratio="t"/>
                  <w10:wrap type="none"/>
                  <w10:anchorlock/>
                </v:shape>
                <o:OLEObject Type="Embed" ProgID="Visio.Drawing.11" ShapeID="_x0000_i1025" DrawAspect="Content" ObjectID="_1468075725" r:id="rId9">
                  <o:LockedField>false</o:LockedField>
                </o:OLEObject>
              </w:object>
            </w:r>
          </w:p>
          <w:p>
            <w:pPr>
              <w:jc w:val="center"/>
              <w:rPr>
                <w:b/>
                <w:sz w:val="24"/>
              </w:rPr>
            </w:pPr>
            <w:r>
              <w:rPr>
                <w:b/>
                <w:sz w:val="24"/>
              </w:rPr>
              <w:t>图1 施工期工艺流程及产污节点图</w:t>
            </w:r>
          </w:p>
          <w:p>
            <w:pPr>
              <w:spacing w:line="360" w:lineRule="auto"/>
              <w:ind w:firstLine="480" w:firstLineChars="200"/>
              <w:rPr>
                <w:kern w:val="0"/>
                <w:sz w:val="24"/>
              </w:rPr>
            </w:pPr>
            <w:r>
              <w:rPr>
                <w:kern w:val="0"/>
                <w:sz w:val="24"/>
              </w:rPr>
              <w:t>2、施工期产污节点</w:t>
            </w:r>
          </w:p>
          <w:p>
            <w:pPr>
              <w:spacing w:line="360" w:lineRule="auto"/>
              <w:ind w:firstLine="480" w:firstLineChars="200"/>
              <w:rPr>
                <w:kern w:val="0"/>
                <w:sz w:val="24"/>
              </w:rPr>
            </w:pPr>
            <w:r>
              <w:rPr>
                <w:rFonts w:hint="eastAsia" w:ascii="宋体" w:hAnsi="宋体" w:cs="宋体"/>
                <w:kern w:val="0"/>
                <w:sz w:val="24"/>
              </w:rPr>
              <w:t>①</w:t>
            </w:r>
            <w:r>
              <w:rPr>
                <w:kern w:val="0"/>
                <w:sz w:val="24"/>
              </w:rPr>
              <w:t>废气</w:t>
            </w:r>
          </w:p>
          <w:p>
            <w:pPr>
              <w:spacing w:line="360" w:lineRule="auto"/>
              <w:ind w:firstLine="480" w:firstLineChars="200"/>
              <w:rPr>
                <w:kern w:val="0"/>
                <w:sz w:val="24"/>
              </w:rPr>
            </w:pPr>
            <w:r>
              <w:rPr>
                <w:rFonts w:hint="eastAsia"/>
                <w:kern w:val="0"/>
                <w:sz w:val="24"/>
              </w:rPr>
              <w:t>施工期废气主要有施工扬尘、运输车辆及其它燃油动力设备运行产生尾气。</w:t>
            </w:r>
          </w:p>
          <w:p>
            <w:pPr>
              <w:spacing w:line="360" w:lineRule="auto"/>
              <w:ind w:firstLine="480" w:firstLineChars="200"/>
              <w:rPr>
                <w:kern w:val="0"/>
                <w:sz w:val="24"/>
              </w:rPr>
            </w:pPr>
            <w:r>
              <w:rPr>
                <w:rFonts w:hint="eastAsia"/>
                <w:kern w:val="0"/>
                <w:sz w:val="24"/>
              </w:rPr>
              <w:t>施工期扬尘主要为施工场地扬尘和施工堆场扬尘，扬尘量与施工场地的尘土粒径、干燥程度、动力条件有关。施工期间的粉尘污染主要决定于施工作业方式、材料的堆放及风力等因素，其中受风力因素的影响最大。在一般气象条件下，平均风速为2.5m/s，建筑工地内TSP浓度为其上风向对照点的2～2.5倍，建筑施工扬尘的影响范围在下风向可达150m，影响范围内TSP浓度平均值可达0.49mg/m</w:t>
            </w:r>
            <w:r>
              <w:rPr>
                <w:rFonts w:hint="eastAsia"/>
                <w:kern w:val="0"/>
                <w:sz w:val="24"/>
                <w:vertAlign w:val="superscript"/>
              </w:rPr>
              <w:t>3</w:t>
            </w:r>
            <w:r>
              <w:rPr>
                <w:rFonts w:hint="eastAsia"/>
                <w:kern w:val="0"/>
                <w:sz w:val="24"/>
              </w:rPr>
              <w:t>。当设置有屏障施工围栏时，同等条件下其影响距离可缩短40%。当风速大于5m/s，施工现场及其下风向部分区域的TSP浓度将超过环境空气质量标准中的二级标准，而且随着风速增大，施工扬尘产生的污染程度和超标范围也将随之增强和扩大。</w:t>
            </w:r>
          </w:p>
          <w:p>
            <w:pPr>
              <w:spacing w:line="360" w:lineRule="auto"/>
              <w:ind w:firstLine="480" w:firstLineChars="200"/>
              <w:rPr>
                <w:kern w:val="0"/>
                <w:sz w:val="24"/>
              </w:rPr>
            </w:pPr>
            <w:r>
              <w:rPr>
                <w:rFonts w:hint="eastAsia"/>
                <w:kern w:val="0"/>
                <w:sz w:val="24"/>
              </w:rPr>
              <w:t>运输车辆和燃油动力机械产生燃烧尾气，施工期机械尾气的排放主要是流动污染源。尾气中的污染物主要是 NO</w:t>
            </w:r>
            <w:r>
              <w:rPr>
                <w:rFonts w:hint="eastAsia"/>
                <w:kern w:val="0"/>
                <w:sz w:val="24"/>
                <w:vertAlign w:val="subscript"/>
              </w:rPr>
              <w:t>x</w:t>
            </w:r>
            <w:r>
              <w:rPr>
                <w:rFonts w:hint="eastAsia"/>
                <w:kern w:val="0"/>
                <w:sz w:val="24"/>
              </w:rPr>
              <w:t>、CO和THC；机械尾气的排放与机械性能和燃料质量关系很大。使用机械性能良好和燃用合格油品的机械排放的尾气能够达到规定排放标准。</w:t>
            </w:r>
          </w:p>
          <w:p>
            <w:pPr>
              <w:spacing w:line="360" w:lineRule="auto"/>
              <w:ind w:firstLine="480" w:firstLineChars="200"/>
              <w:rPr>
                <w:kern w:val="0"/>
                <w:sz w:val="24"/>
              </w:rPr>
            </w:pPr>
            <w:r>
              <w:rPr>
                <w:rFonts w:hint="eastAsia" w:ascii="宋体" w:hAnsi="宋体" w:cs="宋体"/>
                <w:kern w:val="0"/>
                <w:sz w:val="24"/>
              </w:rPr>
              <w:t>②</w:t>
            </w:r>
            <w:r>
              <w:rPr>
                <w:kern w:val="0"/>
                <w:sz w:val="24"/>
              </w:rPr>
              <w:t>废水</w:t>
            </w:r>
          </w:p>
          <w:p>
            <w:pPr>
              <w:spacing w:line="360" w:lineRule="auto"/>
              <w:ind w:firstLine="480" w:firstLineChars="200"/>
              <w:rPr>
                <w:kern w:val="0"/>
                <w:sz w:val="24"/>
              </w:rPr>
            </w:pPr>
            <w:r>
              <w:rPr>
                <w:kern w:val="0"/>
                <w:sz w:val="24"/>
              </w:rPr>
              <w:t>施工期排放的废水主要有施工废水和施工人员产生的生活污水。</w:t>
            </w:r>
          </w:p>
          <w:p>
            <w:pPr>
              <w:spacing w:line="360" w:lineRule="auto"/>
              <w:ind w:firstLine="480" w:firstLineChars="200"/>
              <w:rPr>
                <w:kern w:val="0"/>
                <w:sz w:val="24"/>
              </w:rPr>
            </w:pPr>
            <w:r>
              <w:rPr>
                <w:kern w:val="0"/>
                <w:sz w:val="24"/>
              </w:rPr>
              <w:t>施工期产生的施工废水有：地表开挖、主体工程施工产生的泥浆水；各种施工机械设备产生的带有油污的冷却及洗涤用水；施工现场清洗废水。由于施工活动内容不同，所排废水中的污染物不同。泥浆水、清洗废水中的主要污染物是悬浮物；机械设备产生的废水中的主要污染物是石油类。项目施工废水经隔油沉淀处理后回用于道路浇洒和洒水抑尘，不外排。</w:t>
            </w:r>
          </w:p>
          <w:p>
            <w:pPr>
              <w:spacing w:line="360" w:lineRule="auto"/>
              <w:ind w:firstLine="480" w:firstLineChars="200"/>
              <w:rPr>
                <w:kern w:val="0"/>
                <w:sz w:val="24"/>
              </w:rPr>
            </w:pPr>
            <w:r>
              <w:rPr>
                <w:kern w:val="0"/>
                <w:sz w:val="24"/>
              </w:rPr>
              <w:t>项目施工人员最大按</w:t>
            </w:r>
            <w:r>
              <w:rPr>
                <w:rFonts w:hint="eastAsia"/>
                <w:kern w:val="0"/>
                <w:sz w:val="24"/>
                <w:lang w:val="en-US" w:eastAsia="zh-CN"/>
              </w:rPr>
              <w:t>1</w:t>
            </w:r>
            <w:r>
              <w:rPr>
                <w:kern w:val="0"/>
                <w:sz w:val="24"/>
              </w:rPr>
              <w:t>50人计，按照人均日用水量约150L，按80%的排放率，人均日排水量约120L，本项目施工期产生的生活污水量为</w:t>
            </w:r>
            <w:r>
              <w:rPr>
                <w:rFonts w:hint="eastAsia"/>
                <w:kern w:val="0"/>
                <w:sz w:val="24"/>
                <w:lang w:val="en-US" w:eastAsia="zh-CN"/>
              </w:rPr>
              <w:t>22.5</w:t>
            </w:r>
            <w:r>
              <w:rPr>
                <w:kern w:val="0"/>
                <w:sz w:val="24"/>
              </w:rPr>
              <w:t>m</w:t>
            </w:r>
            <w:r>
              <w:rPr>
                <w:kern w:val="0"/>
                <w:sz w:val="24"/>
                <w:vertAlign w:val="superscript"/>
              </w:rPr>
              <w:t>3</w:t>
            </w:r>
            <w:r>
              <w:rPr>
                <w:kern w:val="0"/>
                <w:sz w:val="24"/>
              </w:rPr>
              <w:t>/d。参考同类工程生活污水的排放浓度，生活污水中主要污染物COD为300mg/L，氨氮为30mg/L。对施工期的生活废水必须进行收集后处理，可通过污水管网排入</w:t>
            </w:r>
            <w:r>
              <w:rPr>
                <w:rFonts w:hint="eastAsia"/>
                <w:kern w:val="0"/>
                <w:sz w:val="24"/>
              </w:rPr>
              <w:t>罗家坡</w:t>
            </w:r>
            <w:r>
              <w:rPr>
                <w:kern w:val="0"/>
                <w:sz w:val="24"/>
              </w:rPr>
              <w:t>污水处理厂处理后外排。</w:t>
            </w:r>
          </w:p>
          <w:p>
            <w:pPr>
              <w:spacing w:line="360" w:lineRule="auto"/>
              <w:ind w:firstLine="480" w:firstLineChars="200"/>
              <w:rPr>
                <w:kern w:val="0"/>
                <w:sz w:val="24"/>
              </w:rPr>
            </w:pPr>
            <w:r>
              <w:rPr>
                <w:rFonts w:hint="eastAsia" w:ascii="宋体" w:hAnsi="宋体" w:cs="宋体"/>
                <w:kern w:val="0"/>
                <w:sz w:val="24"/>
              </w:rPr>
              <w:t>③</w:t>
            </w:r>
            <w:r>
              <w:rPr>
                <w:kern w:val="0"/>
                <w:sz w:val="24"/>
              </w:rPr>
              <w:t>噪声</w:t>
            </w:r>
          </w:p>
          <w:p>
            <w:pPr>
              <w:spacing w:line="360" w:lineRule="auto"/>
              <w:ind w:firstLine="480" w:firstLineChars="200"/>
              <w:rPr>
                <w:kern w:val="0"/>
                <w:sz w:val="24"/>
              </w:rPr>
            </w:pPr>
            <w:r>
              <w:rPr>
                <w:kern w:val="0"/>
                <w:sz w:val="24"/>
              </w:rPr>
              <w:t>项目施工过程产生的噪声主要来自施工机械和运输车辆，施工机械和运输车辆的单体声级一般均在80dB(A)以上，施工机械和运输车辆的噪声将影响施工场地周围区域声环境质量，在合理安排施工时间，合理组织施工的情况下，项目施工产生的噪声在可接受范围内。</w:t>
            </w:r>
          </w:p>
          <w:p>
            <w:pPr>
              <w:spacing w:line="360" w:lineRule="auto"/>
              <w:ind w:firstLine="480" w:firstLineChars="200"/>
              <w:rPr>
                <w:kern w:val="0"/>
                <w:sz w:val="24"/>
              </w:rPr>
            </w:pPr>
            <w:r>
              <w:rPr>
                <w:rFonts w:hint="eastAsia" w:ascii="宋体" w:hAnsi="宋体" w:cs="宋体"/>
                <w:kern w:val="0"/>
                <w:sz w:val="24"/>
              </w:rPr>
              <w:t>④</w:t>
            </w:r>
            <w:r>
              <w:rPr>
                <w:kern w:val="0"/>
                <w:sz w:val="24"/>
              </w:rPr>
              <w:t>固废</w:t>
            </w:r>
          </w:p>
          <w:p>
            <w:pPr>
              <w:spacing w:line="360" w:lineRule="auto"/>
              <w:ind w:firstLine="480" w:firstLineChars="200"/>
              <w:rPr>
                <w:kern w:val="0"/>
                <w:sz w:val="24"/>
              </w:rPr>
            </w:pPr>
            <w:r>
              <w:rPr>
                <w:kern w:val="0"/>
                <w:sz w:val="24"/>
              </w:rPr>
              <w:t>施工期间固体废物主要来自主厂房施工等过程产生的建筑垃圾、土石方，施工人员的生活垃圾等。这些固体废物的产生情况如下：</w:t>
            </w:r>
          </w:p>
          <w:p>
            <w:pPr>
              <w:spacing w:line="360" w:lineRule="auto"/>
              <w:ind w:firstLine="480" w:firstLineChars="200"/>
              <w:rPr>
                <w:kern w:val="0"/>
                <w:sz w:val="24"/>
              </w:rPr>
            </w:pPr>
            <w:r>
              <w:rPr>
                <w:kern w:val="0"/>
                <w:sz w:val="24"/>
              </w:rPr>
              <w:t>（1）建筑垃圾</w:t>
            </w:r>
          </w:p>
          <w:p>
            <w:pPr>
              <w:spacing w:line="360" w:lineRule="auto"/>
              <w:ind w:firstLine="480" w:firstLineChars="200"/>
              <w:rPr>
                <w:kern w:val="0"/>
                <w:sz w:val="24"/>
                <w:u w:val="single"/>
              </w:rPr>
            </w:pPr>
            <w:r>
              <w:rPr>
                <w:kern w:val="0"/>
                <w:sz w:val="24"/>
              </w:rPr>
              <w:t>施工期产生的建筑垃圾包括废弃的建筑材料等。由于建筑垃圾类别和性质不同，工程在施工过程中应对这类固体废物进行分类收集，分别处理</w:t>
            </w:r>
            <w:r>
              <w:rPr>
                <w:kern w:val="0"/>
                <w:sz w:val="24"/>
                <w:u w:val="single"/>
              </w:rPr>
              <w:t>。</w:t>
            </w:r>
            <w:r>
              <w:rPr>
                <w:rFonts w:hint="eastAsia"/>
                <w:kern w:val="0"/>
                <w:sz w:val="24"/>
                <w:u w:val="single"/>
              </w:rPr>
              <w:t>本项目施工期产生的建筑垃圾进行集中收集后交由城管局负责处理。</w:t>
            </w:r>
          </w:p>
          <w:p>
            <w:pPr>
              <w:spacing w:line="360" w:lineRule="auto"/>
              <w:ind w:firstLine="480" w:firstLineChars="200"/>
              <w:rPr>
                <w:kern w:val="0"/>
                <w:sz w:val="24"/>
              </w:rPr>
            </w:pPr>
            <w:r>
              <w:rPr>
                <w:kern w:val="0"/>
                <w:sz w:val="24"/>
              </w:rPr>
              <w:t>（2）土石方</w:t>
            </w:r>
          </w:p>
          <w:p>
            <w:pPr>
              <w:spacing w:line="360" w:lineRule="auto"/>
              <w:ind w:firstLine="480" w:firstLineChars="200"/>
              <w:rPr>
                <w:kern w:val="0"/>
                <w:sz w:val="24"/>
              </w:rPr>
            </w:pPr>
            <w:r>
              <w:rPr>
                <w:kern w:val="0"/>
                <w:sz w:val="24"/>
              </w:rPr>
              <w:t>项目场地已进行初步场地平整，初步估算，项目区挖填方量平衡，项目区内无富余土方。</w:t>
            </w:r>
          </w:p>
          <w:p>
            <w:pPr>
              <w:spacing w:line="360" w:lineRule="auto"/>
              <w:ind w:firstLine="480" w:firstLineChars="200"/>
              <w:rPr>
                <w:kern w:val="0"/>
                <w:sz w:val="24"/>
              </w:rPr>
            </w:pPr>
            <w:r>
              <w:rPr>
                <w:kern w:val="0"/>
                <w:sz w:val="24"/>
              </w:rPr>
              <w:t>（3）生活垃圾</w:t>
            </w:r>
          </w:p>
          <w:p>
            <w:pPr>
              <w:spacing w:line="360" w:lineRule="auto"/>
              <w:ind w:firstLine="480" w:firstLineChars="200"/>
              <w:rPr>
                <w:kern w:val="0"/>
                <w:sz w:val="24"/>
              </w:rPr>
            </w:pPr>
            <w:r>
              <w:rPr>
                <w:kern w:val="0"/>
                <w:sz w:val="24"/>
              </w:rPr>
              <w:t>项目施工人员最大按</w:t>
            </w:r>
            <w:r>
              <w:rPr>
                <w:rFonts w:hint="eastAsia"/>
                <w:kern w:val="0"/>
                <w:sz w:val="24"/>
                <w:lang w:val="en-US" w:eastAsia="zh-CN"/>
              </w:rPr>
              <w:t>1</w:t>
            </w:r>
            <w:r>
              <w:rPr>
                <w:kern w:val="0"/>
                <w:sz w:val="24"/>
              </w:rPr>
              <w:t>50人计，施工现场不设施工营地和食堂，每天的垃圾产生量按0.5 kg/人·d计算，项目施工期约为20个月（600天），整个施工期生活垃圾产生量为</w:t>
            </w:r>
            <w:r>
              <w:rPr>
                <w:rFonts w:hint="eastAsia"/>
                <w:kern w:val="0"/>
                <w:sz w:val="24"/>
                <w:lang w:val="en-US" w:eastAsia="zh-CN"/>
              </w:rPr>
              <w:t>45</w:t>
            </w:r>
            <w:r>
              <w:rPr>
                <w:kern w:val="0"/>
                <w:sz w:val="24"/>
              </w:rPr>
              <w:t>t，本项目施工期生活垃圾进行集中收集后交环卫部门处理。</w:t>
            </w:r>
          </w:p>
          <w:p>
            <w:pPr>
              <w:spacing w:line="360" w:lineRule="auto"/>
              <w:ind w:firstLine="482" w:firstLineChars="200"/>
              <w:rPr>
                <w:b/>
                <w:sz w:val="24"/>
              </w:rPr>
            </w:pPr>
            <w:r>
              <w:rPr>
                <w:rFonts w:hint="eastAsia"/>
                <w:b/>
                <w:sz w:val="24"/>
              </w:rPr>
              <w:t>2、营运期</w:t>
            </w:r>
            <w:r>
              <w:rPr>
                <w:b/>
                <w:sz w:val="24"/>
              </w:rPr>
              <w:t>工程分析及污染源分析</w:t>
            </w:r>
          </w:p>
          <w:p>
            <w:pPr>
              <w:spacing w:line="360" w:lineRule="auto"/>
              <w:ind w:firstLine="480" w:firstLineChars="200"/>
              <w:rPr>
                <w:kern w:val="0"/>
                <w:sz w:val="24"/>
              </w:rPr>
            </w:pPr>
            <w:r>
              <w:rPr>
                <w:kern w:val="0"/>
                <w:sz w:val="24"/>
              </w:rPr>
              <w:t>1、</w:t>
            </w:r>
            <w:r>
              <w:rPr>
                <w:rFonts w:hint="eastAsia"/>
                <w:kern w:val="0"/>
                <w:sz w:val="24"/>
              </w:rPr>
              <w:t>营运期</w:t>
            </w:r>
            <w:r>
              <w:rPr>
                <w:kern w:val="0"/>
                <w:sz w:val="24"/>
              </w:rPr>
              <w:t>工艺流程及产污节点</w:t>
            </w:r>
          </w:p>
          <w:p>
            <w:pPr>
              <w:rPr>
                <w:sz w:val="24"/>
              </w:rPr>
            </w:pPr>
          </w:p>
          <w:p>
            <w:pPr>
              <w:jc w:val="center"/>
              <w:rPr>
                <w:b/>
                <w:sz w:val="24"/>
              </w:rPr>
            </w:pPr>
            <w:r>
              <w:rPr>
                <w:b/>
                <w:sz w:val="24"/>
              </w:rPr>
              <w:object>
                <v:shape id="_x0000_i1026" o:spt="75" type="#_x0000_t75" style="height:310.5pt;width:399.75pt;" o:ole="t" filled="f" o:preferrelative="t" stroked="f" coordsize="21600,21600">
                  <v:path/>
                  <v:fill on="f" focussize="0,0"/>
                  <v:stroke on="f" joinstyle="miter"/>
                  <v:imagedata r:id="rId12" o:title=""/>
                  <o:lock v:ext="edit" aspectratio="f"/>
                  <w10:wrap type="none"/>
                  <w10:anchorlock/>
                </v:shape>
                <o:OLEObject Type="Embed" ProgID="Visio.Drawing.11" ShapeID="_x0000_i1026" DrawAspect="Content" ObjectID="_1468075726" r:id="rId11">
                  <o:LockedField>false</o:LockedField>
                </o:OLEObject>
              </w:object>
            </w:r>
            <w:r>
              <w:rPr>
                <w:b/>
                <w:sz w:val="24"/>
              </w:rPr>
              <w:t>图</w:t>
            </w:r>
            <w:r>
              <w:rPr>
                <w:rFonts w:hint="eastAsia"/>
                <w:b/>
                <w:sz w:val="24"/>
              </w:rPr>
              <w:t>2</w:t>
            </w:r>
            <w:r>
              <w:rPr>
                <w:b/>
                <w:sz w:val="24"/>
              </w:rPr>
              <w:t xml:space="preserve">  项目工艺流程及产物节点图</w:t>
            </w:r>
          </w:p>
          <w:p>
            <w:pPr>
              <w:spacing w:line="360" w:lineRule="auto"/>
              <w:ind w:firstLine="480" w:firstLineChars="200"/>
              <w:rPr>
                <w:kern w:val="0"/>
                <w:sz w:val="24"/>
              </w:rPr>
            </w:pPr>
            <w:r>
              <w:rPr>
                <w:kern w:val="0"/>
                <w:sz w:val="24"/>
              </w:rPr>
              <w:t>2、工艺说明</w:t>
            </w:r>
          </w:p>
          <w:p>
            <w:pPr>
              <w:adjustRightInd w:val="0"/>
              <w:snapToGrid w:val="0"/>
              <w:spacing w:line="360" w:lineRule="auto"/>
              <w:ind w:firstLine="480"/>
              <w:rPr>
                <w:sz w:val="24"/>
              </w:rPr>
            </w:pPr>
            <w:r>
              <w:rPr>
                <w:sz w:val="24"/>
              </w:rPr>
              <w:t>（1）板材及镁铝合金切割加工</w:t>
            </w:r>
          </w:p>
          <w:p>
            <w:pPr>
              <w:adjustRightInd w:val="0"/>
              <w:snapToGrid w:val="0"/>
              <w:spacing w:line="360" w:lineRule="auto"/>
              <w:ind w:firstLine="480"/>
              <w:rPr>
                <w:sz w:val="24"/>
              </w:rPr>
            </w:pPr>
            <w:r>
              <w:rPr>
                <w:sz w:val="24"/>
              </w:rPr>
              <w:t>项目使用</w:t>
            </w:r>
            <w:r>
              <w:rPr>
                <w:rFonts w:hint="eastAsia"/>
                <w:sz w:val="24"/>
              </w:rPr>
              <w:t>PMMA</w:t>
            </w:r>
            <w:r>
              <w:rPr>
                <w:sz w:val="24"/>
              </w:rPr>
              <w:t>粒子板材、PC粒子板材、PS粒子板材以及镁铝合金均根据生产产品所需尺寸定制，方便生产加工的同时可以减少废弃边角料的产生。项目</w:t>
            </w:r>
            <w:r>
              <w:rPr>
                <w:rFonts w:hint="eastAsia"/>
                <w:sz w:val="24"/>
              </w:rPr>
              <w:t>PMMA</w:t>
            </w:r>
            <w:r>
              <w:rPr>
                <w:sz w:val="24"/>
              </w:rPr>
              <w:t>粒子板材、PC粒子板材、PS粒子板材均使用激光切割，镁铝合金使用切割机切割后再使用CNC数控机床进行高精度加工以达到成品所需要求。</w:t>
            </w:r>
          </w:p>
          <w:p>
            <w:pPr>
              <w:adjustRightInd w:val="0"/>
              <w:snapToGrid w:val="0"/>
              <w:spacing w:line="360" w:lineRule="auto"/>
              <w:ind w:firstLine="480"/>
              <w:rPr>
                <w:sz w:val="24"/>
              </w:rPr>
            </w:pPr>
            <w:r>
              <w:rPr>
                <w:sz w:val="24"/>
              </w:rPr>
              <w:t>（2）</w:t>
            </w:r>
            <w:r>
              <w:rPr>
                <w:rFonts w:hint="eastAsia"/>
                <w:sz w:val="24"/>
              </w:rPr>
              <w:t>PMMA</w:t>
            </w:r>
            <w:r>
              <w:rPr>
                <w:sz w:val="24"/>
              </w:rPr>
              <w:t>粒子板材激光蚀刻</w:t>
            </w:r>
          </w:p>
          <w:p>
            <w:pPr>
              <w:adjustRightInd w:val="0"/>
              <w:snapToGrid w:val="0"/>
              <w:spacing w:line="360" w:lineRule="auto"/>
              <w:ind w:firstLine="480"/>
              <w:rPr>
                <w:sz w:val="24"/>
              </w:rPr>
            </w:pPr>
            <w:r>
              <w:rPr>
                <w:sz w:val="24"/>
              </w:rPr>
              <w:t>通过激光蚀刻机对</w:t>
            </w:r>
            <w:r>
              <w:rPr>
                <w:rFonts w:hint="eastAsia"/>
                <w:sz w:val="24"/>
              </w:rPr>
              <w:t>PMMA</w:t>
            </w:r>
            <w:r>
              <w:rPr>
                <w:sz w:val="24"/>
              </w:rPr>
              <w:t>粒子板材进行加工，提高板材雾度、透光率及扩散性等光学特征，加工后板材有效的将点或线光源转化为柔和、均匀的面光源，在达到良好的透光率的前提下，同时具有良好的光源点阵遮蔽性。</w:t>
            </w:r>
          </w:p>
          <w:p>
            <w:pPr>
              <w:adjustRightInd w:val="0"/>
              <w:snapToGrid w:val="0"/>
              <w:spacing w:line="360" w:lineRule="auto"/>
              <w:ind w:firstLine="480"/>
              <w:rPr>
                <w:sz w:val="24"/>
              </w:rPr>
            </w:pPr>
            <w:r>
              <w:rPr>
                <w:sz w:val="24"/>
              </w:rPr>
              <w:t>（3）PC及PS粒子板材UV打印</w:t>
            </w:r>
          </w:p>
          <w:p>
            <w:pPr>
              <w:adjustRightInd w:val="0"/>
              <w:snapToGrid w:val="0"/>
              <w:spacing w:line="360" w:lineRule="auto"/>
              <w:ind w:firstLine="480"/>
              <w:rPr>
                <w:sz w:val="24"/>
              </w:rPr>
            </w:pPr>
            <w:r>
              <w:rPr>
                <w:sz w:val="24"/>
              </w:rPr>
              <w:t>根据客户需求使用UV打印机在PC或PS粒子板材上打印图案，相比一般打印方式，UV打印使用UV墨水其挥发性有机物含量极低，UV墨水是遇见紫外线就会凝固且即打即干，节约了时间成本。打印图案后的PC及PS粒子板即可进入下一工序。</w:t>
            </w:r>
          </w:p>
          <w:p>
            <w:pPr>
              <w:adjustRightInd w:val="0"/>
              <w:snapToGrid w:val="0"/>
              <w:spacing w:line="360" w:lineRule="auto"/>
              <w:ind w:firstLine="480" w:firstLineChars="200"/>
              <w:rPr>
                <w:sz w:val="24"/>
              </w:rPr>
            </w:pPr>
            <w:r>
              <w:rPr>
                <w:sz w:val="24"/>
              </w:rPr>
              <w:t>（4）贴合</w:t>
            </w:r>
          </w:p>
          <w:p>
            <w:pPr>
              <w:adjustRightInd w:val="0"/>
              <w:snapToGrid w:val="0"/>
              <w:spacing w:line="360" w:lineRule="auto"/>
              <w:ind w:firstLine="480" w:firstLineChars="200"/>
              <w:rPr>
                <w:sz w:val="24"/>
              </w:rPr>
            </w:pPr>
            <w:r>
              <w:rPr>
                <w:sz w:val="24"/>
              </w:rPr>
              <w:t>不同使用方式对产品的性能需求不同，根据需求将</w:t>
            </w:r>
            <w:r>
              <w:rPr>
                <w:rFonts w:hint="eastAsia"/>
                <w:sz w:val="24"/>
              </w:rPr>
              <w:t>PMMA</w:t>
            </w:r>
            <w:r>
              <w:rPr>
                <w:sz w:val="24"/>
              </w:rPr>
              <w:t>粒子板与PC粒子板或者PS粒子板使用硅酮结构胶贴合，并在其间加入已焊接好的电路板及多晶硅粒子。</w:t>
            </w:r>
          </w:p>
          <w:p>
            <w:pPr>
              <w:numPr>
                <w:ilvl w:val="0"/>
                <w:numId w:val="2"/>
              </w:numPr>
              <w:adjustRightInd w:val="0"/>
              <w:snapToGrid w:val="0"/>
              <w:spacing w:line="360" w:lineRule="auto"/>
              <w:ind w:firstLine="480" w:firstLineChars="200"/>
              <w:rPr>
                <w:sz w:val="24"/>
              </w:rPr>
            </w:pPr>
            <w:r>
              <w:rPr>
                <w:sz w:val="24"/>
              </w:rPr>
              <w:t>组装、检测、试验、打包</w:t>
            </w:r>
          </w:p>
          <w:p>
            <w:pPr>
              <w:adjustRightInd w:val="0"/>
              <w:snapToGrid w:val="0"/>
              <w:spacing w:line="360" w:lineRule="auto"/>
              <w:ind w:firstLine="480" w:firstLineChars="200"/>
              <w:rPr>
                <w:sz w:val="24"/>
              </w:rPr>
            </w:pPr>
            <w:r>
              <w:rPr>
                <w:sz w:val="24"/>
              </w:rPr>
              <w:t>将加工完成后的板材与镁铝合金组装即为成品可进行打包，为保证出厂产品质量，按批次对完成后产品进行抽样检测，主要检测其发光、抗振、老化等性能。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9" w:hRule="atLeast"/>
          <w:jc w:val="center"/>
        </w:trPr>
        <w:tc>
          <w:tcPr>
            <w:tcW w:w="823" w:type="dxa"/>
            <w:vAlign w:val="center"/>
          </w:tcPr>
          <w:p>
            <w:pPr>
              <w:pStyle w:val="14"/>
              <w:adjustRightInd w:val="0"/>
              <w:snapToGrid w:val="0"/>
              <w:spacing w:before="0" w:beforeAutospacing="0" w:after="0" w:afterAutospacing="0"/>
              <w:jc w:val="center"/>
              <w:rPr>
                <w:rFonts w:ascii="Times New Roman" w:hAnsi="Times New Roman"/>
                <w:szCs w:val="24"/>
              </w:rPr>
            </w:pPr>
            <w:r>
              <w:rPr>
                <w:rFonts w:ascii="Times New Roman" w:hAnsi="Times New Roman"/>
                <w:bCs/>
                <w:kern w:val="2"/>
                <w:szCs w:val="24"/>
              </w:rPr>
              <w:t>与项目有关的原有环境污染问题</w:t>
            </w:r>
          </w:p>
        </w:tc>
        <w:tc>
          <w:tcPr>
            <w:tcW w:w="8161" w:type="dxa"/>
          </w:tcPr>
          <w:p>
            <w:pPr>
              <w:adjustRightInd w:val="0"/>
              <w:snapToGrid w:val="0"/>
              <w:spacing w:line="360" w:lineRule="auto"/>
              <w:ind w:firstLine="480" w:firstLineChars="200"/>
              <w:rPr>
                <w:sz w:val="24"/>
              </w:rPr>
            </w:pPr>
          </w:p>
          <w:p>
            <w:pPr>
              <w:adjustRightInd w:val="0"/>
              <w:snapToGrid w:val="0"/>
              <w:spacing w:line="360" w:lineRule="auto"/>
              <w:ind w:firstLine="480" w:firstLineChars="200"/>
              <w:rPr>
                <w:sz w:val="24"/>
              </w:rPr>
            </w:pPr>
            <w:r>
              <w:rPr>
                <w:rFonts w:hint="eastAsia"/>
                <w:sz w:val="24"/>
              </w:rPr>
              <w:t>无</w:t>
            </w:r>
          </w:p>
        </w:tc>
      </w:tr>
    </w:tbl>
    <w:p>
      <w:pPr>
        <w:pStyle w:val="14"/>
        <w:jc w:val="center"/>
        <w:rPr>
          <w:rFonts w:ascii="黑体" w:hAnsi="黑体" w:eastAsia="黑体"/>
          <w:snapToGrid w:val="0"/>
          <w:sz w:val="36"/>
          <w:szCs w:val="36"/>
        </w:rPr>
        <w:sectPr>
          <w:pgSz w:w="11906" w:h="16838"/>
          <w:pgMar w:top="1701" w:right="1531" w:bottom="1701" w:left="1531" w:header="851" w:footer="851" w:gutter="0"/>
          <w:cols w:space="720" w:num="1"/>
          <w:rtlGutter w:val="1"/>
          <w:docGrid w:linePitch="312" w:charSpace="0"/>
        </w:sectPr>
      </w:pPr>
    </w:p>
    <w:p>
      <w:pPr>
        <w:pStyle w:val="14"/>
        <w:adjustRightInd w:val="0"/>
        <w:snapToGrid w:val="0"/>
        <w:spacing w:before="0" w:beforeAutospacing="0" w:after="0" w:afterAutospacing="0" w:line="14" w:lineRule="auto"/>
        <w:jc w:val="center"/>
        <w:outlineLvl w:val="0"/>
        <w:rPr>
          <w:rFonts w:ascii="黑体" w:hAnsi="黑体" w:eastAsia="黑体"/>
          <w:snapToGrid w:val="0"/>
          <w:sz w:val="30"/>
          <w:szCs w:val="30"/>
        </w:rPr>
      </w:pPr>
    </w:p>
    <w:p>
      <w:pPr>
        <w:pStyle w:val="14"/>
        <w:jc w:val="center"/>
        <w:outlineLvl w:val="0"/>
        <w:rPr>
          <w:rFonts w:ascii="黑体" w:hAnsi="黑体" w:eastAsia="黑体"/>
          <w:snapToGrid w:val="0"/>
          <w:sz w:val="30"/>
          <w:szCs w:val="30"/>
        </w:rPr>
      </w:pPr>
      <w:r>
        <w:rPr>
          <w:rFonts w:hint="eastAsia" w:ascii="黑体" w:hAnsi="黑体" w:eastAsia="黑体"/>
          <w:snapToGrid w:val="0"/>
          <w:sz w:val="30"/>
          <w:szCs w:val="30"/>
        </w:rPr>
        <w:t>三、区域环境质量现状、环境保护目标及评价标准</w:t>
      </w: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0"/>
        <w:gridCol w:w="8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800" w:type="dxa"/>
            <w:vAlign w:val="center"/>
          </w:tcPr>
          <w:p>
            <w:pPr>
              <w:adjustRightInd w:val="0"/>
              <w:snapToGrid w:val="0"/>
              <w:jc w:val="center"/>
              <w:rPr>
                <w:kern w:val="0"/>
                <w:sz w:val="24"/>
              </w:rPr>
            </w:pPr>
            <w:r>
              <w:rPr>
                <w:kern w:val="0"/>
                <w:sz w:val="24"/>
              </w:rPr>
              <w:t>区域</w:t>
            </w:r>
          </w:p>
          <w:p>
            <w:pPr>
              <w:adjustRightInd w:val="0"/>
              <w:snapToGrid w:val="0"/>
              <w:jc w:val="center"/>
              <w:rPr>
                <w:kern w:val="0"/>
                <w:sz w:val="24"/>
              </w:rPr>
            </w:pPr>
            <w:r>
              <w:rPr>
                <w:kern w:val="0"/>
                <w:sz w:val="24"/>
              </w:rPr>
              <w:t>环境</w:t>
            </w:r>
          </w:p>
          <w:p>
            <w:pPr>
              <w:adjustRightInd w:val="0"/>
              <w:snapToGrid w:val="0"/>
              <w:jc w:val="center"/>
              <w:rPr>
                <w:kern w:val="0"/>
                <w:sz w:val="24"/>
              </w:rPr>
            </w:pPr>
            <w:r>
              <w:rPr>
                <w:kern w:val="0"/>
                <w:sz w:val="24"/>
              </w:rPr>
              <w:t>质量</w:t>
            </w:r>
          </w:p>
          <w:p>
            <w:pPr>
              <w:adjustRightInd w:val="0"/>
              <w:snapToGrid w:val="0"/>
              <w:jc w:val="center"/>
              <w:rPr>
                <w:kern w:val="0"/>
                <w:sz w:val="24"/>
              </w:rPr>
            </w:pPr>
            <w:r>
              <w:rPr>
                <w:kern w:val="0"/>
                <w:sz w:val="24"/>
              </w:rPr>
              <w:t>现状</w:t>
            </w:r>
          </w:p>
        </w:tc>
        <w:tc>
          <w:tcPr>
            <w:tcW w:w="8190" w:type="dxa"/>
            <w:vAlign w:val="center"/>
          </w:tcPr>
          <w:p>
            <w:pPr>
              <w:adjustRightInd/>
              <w:snapToGrid/>
              <w:spacing w:line="360" w:lineRule="auto"/>
              <w:ind w:firstLine="482" w:firstLineChars="200"/>
              <w:rPr>
                <w:sz w:val="24"/>
              </w:rPr>
            </w:pPr>
            <w:r>
              <w:rPr>
                <w:b/>
                <w:sz w:val="24"/>
              </w:rPr>
              <w:t>1、环境空气质量现状</w:t>
            </w:r>
          </w:p>
          <w:p>
            <w:pPr>
              <w:spacing w:line="360" w:lineRule="auto"/>
              <w:ind w:firstLine="480" w:firstLineChars="200"/>
              <w:rPr>
                <w:sz w:val="24"/>
                <w:u w:val="single"/>
              </w:rPr>
            </w:pPr>
            <w:r>
              <w:rPr>
                <w:rFonts w:hint="eastAsia"/>
                <w:sz w:val="24"/>
                <w:u w:val="single"/>
              </w:rPr>
              <w:t>本项目大气基本污染物环境质量现状数据采用岳阳市生态环境局公开发布的岳阳经济技术开发区2019年的环境空气质量现状数据进行评价。</w:t>
            </w:r>
          </w:p>
          <w:p>
            <w:pPr>
              <w:spacing w:line="360" w:lineRule="auto"/>
              <w:ind w:firstLine="480" w:firstLineChars="200"/>
              <w:rPr>
                <w:sz w:val="24"/>
                <w:u w:val="single"/>
              </w:rPr>
            </w:pPr>
            <w:r>
              <w:rPr>
                <w:rFonts w:hint="eastAsia"/>
                <w:sz w:val="24"/>
                <w:u w:val="single"/>
              </w:rPr>
              <w:t>2019年岳阳经济技术开发区环境空气质量均值统计结果见表3-2。</w:t>
            </w:r>
          </w:p>
          <w:p>
            <w:pPr>
              <w:ind w:firstLine="482" w:firstLineChars="200"/>
              <w:jc w:val="center"/>
              <w:rPr>
                <w:b/>
                <w:bCs/>
                <w:sz w:val="24"/>
                <w:u w:val="single"/>
                <w:lang w:val="zh-CN"/>
              </w:rPr>
            </w:pPr>
            <w:r>
              <w:rPr>
                <w:b/>
                <w:bCs/>
                <w:sz w:val="24"/>
                <w:u w:val="single"/>
                <w:lang w:val="zh-CN"/>
              </w:rPr>
              <w:t>表3-2  2019年岳阳经济技术开发区环境空气质量均值统计表</w:t>
            </w:r>
          </w:p>
          <w:tbl>
            <w:tblPr>
              <w:tblStyle w:val="18"/>
              <w:tblW w:w="8069"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21"/>
              <w:gridCol w:w="2431"/>
              <w:gridCol w:w="990"/>
              <w:gridCol w:w="1015"/>
              <w:gridCol w:w="990"/>
              <w:gridCol w:w="768"/>
              <w:gridCol w:w="95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42" w:hRule="atLeast"/>
                <w:jc w:val="center"/>
              </w:trPr>
              <w:tc>
                <w:tcPr>
                  <w:tcW w:w="921" w:type="dxa"/>
                  <w:vAlign w:val="center"/>
                </w:tcPr>
                <w:p>
                  <w:pPr>
                    <w:pStyle w:val="40"/>
                    <w:rPr>
                      <w:sz w:val="24"/>
                      <w:u w:val="single"/>
                    </w:rPr>
                  </w:pPr>
                  <w:r>
                    <w:rPr>
                      <w:sz w:val="24"/>
                      <w:u w:val="single"/>
                    </w:rPr>
                    <w:t>污染物</w:t>
                  </w:r>
                </w:p>
              </w:tc>
              <w:tc>
                <w:tcPr>
                  <w:tcW w:w="2431" w:type="dxa"/>
                  <w:vAlign w:val="center"/>
                </w:tcPr>
                <w:p>
                  <w:pPr>
                    <w:pStyle w:val="40"/>
                    <w:rPr>
                      <w:sz w:val="24"/>
                      <w:u w:val="single"/>
                    </w:rPr>
                  </w:pPr>
                  <w:r>
                    <w:rPr>
                      <w:sz w:val="24"/>
                      <w:u w:val="single"/>
                    </w:rPr>
                    <w:t>年评价指标</w:t>
                  </w:r>
                </w:p>
              </w:tc>
              <w:tc>
                <w:tcPr>
                  <w:tcW w:w="990" w:type="dxa"/>
                  <w:vAlign w:val="center"/>
                </w:tcPr>
                <w:p>
                  <w:pPr>
                    <w:pStyle w:val="40"/>
                    <w:rPr>
                      <w:sz w:val="24"/>
                      <w:u w:val="single"/>
                    </w:rPr>
                  </w:pPr>
                  <w:r>
                    <w:rPr>
                      <w:sz w:val="24"/>
                      <w:u w:val="single"/>
                    </w:rPr>
                    <w:t>现状浓度/</w:t>
                  </w:r>
                </w:p>
                <w:p>
                  <w:pPr>
                    <w:pStyle w:val="40"/>
                    <w:rPr>
                      <w:sz w:val="24"/>
                      <w:u w:val="single"/>
                    </w:rPr>
                  </w:pPr>
                  <w:r>
                    <w:rPr>
                      <w:sz w:val="24"/>
                      <w:u w:val="single"/>
                    </w:rPr>
                    <w:t>μg/m3</w:t>
                  </w:r>
                </w:p>
              </w:tc>
              <w:tc>
                <w:tcPr>
                  <w:tcW w:w="1015" w:type="dxa"/>
                  <w:vAlign w:val="center"/>
                </w:tcPr>
                <w:p>
                  <w:pPr>
                    <w:pStyle w:val="40"/>
                    <w:rPr>
                      <w:sz w:val="24"/>
                      <w:u w:val="single"/>
                    </w:rPr>
                  </w:pPr>
                  <w:r>
                    <w:rPr>
                      <w:sz w:val="24"/>
                      <w:u w:val="single"/>
                    </w:rPr>
                    <w:t>标准浓度/</w:t>
                  </w:r>
                </w:p>
                <w:p>
                  <w:pPr>
                    <w:pStyle w:val="40"/>
                    <w:rPr>
                      <w:sz w:val="24"/>
                      <w:u w:val="single"/>
                    </w:rPr>
                  </w:pPr>
                  <w:r>
                    <w:rPr>
                      <w:sz w:val="24"/>
                      <w:u w:val="single"/>
                    </w:rPr>
                    <w:t>μg/m3</w:t>
                  </w:r>
                </w:p>
              </w:tc>
              <w:tc>
                <w:tcPr>
                  <w:tcW w:w="990" w:type="dxa"/>
                  <w:vAlign w:val="center"/>
                </w:tcPr>
                <w:p>
                  <w:pPr>
                    <w:pStyle w:val="40"/>
                    <w:rPr>
                      <w:sz w:val="24"/>
                      <w:u w:val="single"/>
                    </w:rPr>
                  </w:pPr>
                  <w:r>
                    <w:rPr>
                      <w:sz w:val="24"/>
                      <w:u w:val="single"/>
                    </w:rPr>
                    <w:t>最大浓度占标率/％</w:t>
                  </w:r>
                </w:p>
              </w:tc>
              <w:tc>
                <w:tcPr>
                  <w:tcW w:w="768" w:type="dxa"/>
                  <w:vAlign w:val="center"/>
                </w:tcPr>
                <w:p>
                  <w:pPr>
                    <w:pStyle w:val="40"/>
                    <w:rPr>
                      <w:sz w:val="24"/>
                      <w:u w:val="single"/>
                    </w:rPr>
                  </w:pPr>
                  <w:r>
                    <w:rPr>
                      <w:sz w:val="24"/>
                      <w:u w:val="single"/>
                    </w:rPr>
                    <w:t>超标频率/%</w:t>
                  </w:r>
                </w:p>
              </w:tc>
              <w:tc>
                <w:tcPr>
                  <w:tcW w:w="954" w:type="dxa"/>
                  <w:vAlign w:val="center"/>
                </w:tcPr>
                <w:p>
                  <w:pPr>
                    <w:pStyle w:val="40"/>
                    <w:rPr>
                      <w:sz w:val="24"/>
                      <w:u w:val="single"/>
                    </w:rPr>
                  </w:pPr>
                  <w:r>
                    <w:rPr>
                      <w:sz w:val="24"/>
                      <w:u w:val="single"/>
                    </w:rPr>
                    <w:t>达标情况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41" w:hRule="atLeast"/>
                <w:jc w:val="center"/>
              </w:trPr>
              <w:tc>
                <w:tcPr>
                  <w:tcW w:w="921" w:type="dxa"/>
                  <w:vAlign w:val="center"/>
                </w:tcPr>
                <w:p>
                  <w:pPr>
                    <w:pStyle w:val="40"/>
                    <w:rPr>
                      <w:sz w:val="24"/>
                      <w:u w:val="single"/>
                    </w:rPr>
                  </w:pPr>
                  <w:r>
                    <w:rPr>
                      <w:sz w:val="24"/>
                      <w:u w:val="single"/>
                    </w:rPr>
                    <w:t>PM</w:t>
                  </w:r>
                  <w:r>
                    <w:rPr>
                      <w:sz w:val="24"/>
                      <w:u w:val="single"/>
                      <w:vertAlign w:val="subscript"/>
                    </w:rPr>
                    <w:t>2.5</w:t>
                  </w:r>
                </w:p>
              </w:tc>
              <w:tc>
                <w:tcPr>
                  <w:tcW w:w="2431" w:type="dxa"/>
                  <w:vMerge w:val="restart"/>
                  <w:vAlign w:val="center"/>
                </w:tcPr>
                <w:p>
                  <w:pPr>
                    <w:pStyle w:val="40"/>
                    <w:rPr>
                      <w:sz w:val="24"/>
                      <w:u w:val="single"/>
                    </w:rPr>
                  </w:pPr>
                  <w:r>
                    <w:rPr>
                      <w:sz w:val="24"/>
                      <w:u w:val="single"/>
                    </w:rPr>
                    <w:t>年平均质量浓度</w:t>
                  </w:r>
                </w:p>
              </w:tc>
              <w:tc>
                <w:tcPr>
                  <w:tcW w:w="990" w:type="dxa"/>
                  <w:vAlign w:val="center"/>
                </w:tcPr>
                <w:p>
                  <w:pPr>
                    <w:pStyle w:val="40"/>
                    <w:rPr>
                      <w:sz w:val="24"/>
                      <w:u w:val="single"/>
                    </w:rPr>
                  </w:pPr>
                  <w:r>
                    <w:rPr>
                      <w:sz w:val="24"/>
                      <w:u w:val="single"/>
                    </w:rPr>
                    <w:t>38</w:t>
                  </w:r>
                </w:p>
              </w:tc>
              <w:tc>
                <w:tcPr>
                  <w:tcW w:w="1015" w:type="dxa"/>
                  <w:vAlign w:val="center"/>
                </w:tcPr>
                <w:p>
                  <w:pPr>
                    <w:pStyle w:val="40"/>
                    <w:rPr>
                      <w:sz w:val="24"/>
                      <w:u w:val="single"/>
                    </w:rPr>
                  </w:pPr>
                  <w:r>
                    <w:rPr>
                      <w:sz w:val="24"/>
                      <w:u w:val="single"/>
                    </w:rPr>
                    <w:t>35</w:t>
                  </w:r>
                </w:p>
              </w:tc>
              <w:tc>
                <w:tcPr>
                  <w:tcW w:w="990" w:type="dxa"/>
                  <w:vAlign w:val="center"/>
                </w:tcPr>
                <w:p>
                  <w:pPr>
                    <w:pStyle w:val="40"/>
                    <w:rPr>
                      <w:sz w:val="24"/>
                      <w:u w:val="single"/>
                    </w:rPr>
                  </w:pPr>
                  <w:r>
                    <w:rPr>
                      <w:sz w:val="24"/>
                      <w:u w:val="single"/>
                    </w:rPr>
                    <w:t>109</w:t>
                  </w:r>
                </w:p>
              </w:tc>
              <w:tc>
                <w:tcPr>
                  <w:tcW w:w="768" w:type="dxa"/>
                  <w:vAlign w:val="center"/>
                </w:tcPr>
                <w:p>
                  <w:pPr>
                    <w:pStyle w:val="40"/>
                    <w:rPr>
                      <w:sz w:val="24"/>
                      <w:u w:val="single"/>
                    </w:rPr>
                  </w:pPr>
                  <w:r>
                    <w:rPr>
                      <w:sz w:val="24"/>
                      <w:u w:val="single"/>
                    </w:rPr>
                    <w:t>8.6</w:t>
                  </w:r>
                </w:p>
              </w:tc>
              <w:tc>
                <w:tcPr>
                  <w:tcW w:w="954" w:type="dxa"/>
                  <w:vAlign w:val="center"/>
                </w:tcPr>
                <w:p>
                  <w:pPr>
                    <w:pStyle w:val="40"/>
                    <w:rPr>
                      <w:sz w:val="24"/>
                      <w:u w:val="single"/>
                    </w:rPr>
                  </w:pPr>
                  <w:r>
                    <w:rPr>
                      <w:sz w:val="24"/>
                      <w:u w:val="single"/>
                    </w:rPr>
                    <w:t>不达标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71" w:hRule="atLeast"/>
                <w:jc w:val="center"/>
              </w:trPr>
              <w:tc>
                <w:tcPr>
                  <w:tcW w:w="921" w:type="dxa"/>
                  <w:vAlign w:val="center"/>
                </w:tcPr>
                <w:p>
                  <w:pPr>
                    <w:pStyle w:val="40"/>
                    <w:rPr>
                      <w:sz w:val="24"/>
                      <w:u w:val="single"/>
                    </w:rPr>
                  </w:pPr>
                  <w:r>
                    <w:rPr>
                      <w:sz w:val="24"/>
                      <w:u w:val="single"/>
                    </w:rPr>
                    <w:t>PM</w:t>
                  </w:r>
                  <w:r>
                    <w:rPr>
                      <w:sz w:val="24"/>
                      <w:u w:val="single"/>
                      <w:vertAlign w:val="subscript"/>
                    </w:rPr>
                    <w:t>10</w:t>
                  </w:r>
                </w:p>
              </w:tc>
              <w:tc>
                <w:tcPr>
                  <w:tcW w:w="2431" w:type="dxa"/>
                  <w:vMerge w:val="continue"/>
                  <w:vAlign w:val="center"/>
                </w:tcPr>
                <w:p>
                  <w:pPr>
                    <w:pStyle w:val="40"/>
                    <w:rPr>
                      <w:sz w:val="24"/>
                      <w:u w:val="single"/>
                    </w:rPr>
                  </w:pPr>
                </w:p>
              </w:tc>
              <w:tc>
                <w:tcPr>
                  <w:tcW w:w="990" w:type="dxa"/>
                  <w:vAlign w:val="center"/>
                </w:tcPr>
                <w:p>
                  <w:pPr>
                    <w:pStyle w:val="40"/>
                    <w:rPr>
                      <w:sz w:val="24"/>
                      <w:u w:val="single"/>
                    </w:rPr>
                  </w:pPr>
                  <w:r>
                    <w:rPr>
                      <w:sz w:val="24"/>
                      <w:u w:val="single"/>
                    </w:rPr>
                    <w:t>64</w:t>
                  </w:r>
                </w:p>
              </w:tc>
              <w:tc>
                <w:tcPr>
                  <w:tcW w:w="1015" w:type="dxa"/>
                  <w:vAlign w:val="center"/>
                </w:tcPr>
                <w:p>
                  <w:pPr>
                    <w:pStyle w:val="40"/>
                    <w:rPr>
                      <w:sz w:val="24"/>
                      <w:u w:val="single"/>
                    </w:rPr>
                  </w:pPr>
                  <w:r>
                    <w:rPr>
                      <w:sz w:val="24"/>
                      <w:u w:val="single"/>
                    </w:rPr>
                    <w:t>70</w:t>
                  </w:r>
                </w:p>
              </w:tc>
              <w:tc>
                <w:tcPr>
                  <w:tcW w:w="990" w:type="dxa"/>
                  <w:vAlign w:val="center"/>
                </w:tcPr>
                <w:p>
                  <w:pPr>
                    <w:pStyle w:val="40"/>
                    <w:rPr>
                      <w:sz w:val="24"/>
                      <w:u w:val="single"/>
                    </w:rPr>
                  </w:pPr>
                  <w:r>
                    <w:rPr>
                      <w:sz w:val="24"/>
                      <w:u w:val="single"/>
                    </w:rPr>
                    <w:t>91.4</w:t>
                  </w:r>
                </w:p>
              </w:tc>
              <w:tc>
                <w:tcPr>
                  <w:tcW w:w="768" w:type="dxa"/>
                  <w:vAlign w:val="center"/>
                </w:tcPr>
                <w:p>
                  <w:pPr>
                    <w:pStyle w:val="40"/>
                    <w:rPr>
                      <w:sz w:val="24"/>
                      <w:u w:val="single"/>
                    </w:rPr>
                  </w:pPr>
                  <w:r>
                    <w:rPr>
                      <w:sz w:val="24"/>
                      <w:u w:val="single"/>
                    </w:rPr>
                    <w:t>0</w:t>
                  </w:r>
                </w:p>
              </w:tc>
              <w:tc>
                <w:tcPr>
                  <w:tcW w:w="954" w:type="dxa"/>
                  <w:vAlign w:val="center"/>
                </w:tcPr>
                <w:p>
                  <w:pPr>
                    <w:pStyle w:val="40"/>
                    <w:rPr>
                      <w:sz w:val="24"/>
                      <w:u w:val="single"/>
                    </w:rPr>
                  </w:pPr>
                  <w:r>
                    <w:rPr>
                      <w:sz w:val="24"/>
                      <w:u w:val="single"/>
                    </w:rPr>
                    <w:t>达标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71" w:hRule="atLeast"/>
                <w:jc w:val="center"/>
              </w:trPr>
              <w:tc>
                <w:tcPr>
                  <w:tcW w:w="921" w:type="dxa"/>
                  <w:vAlign w:val="center"/>
                </w:tcPr>
                <w:p>
                  <w:pPr>
                    <w:pStyle w:val="40"/>
                    <w:rPr>
                      <w:sz w:val="24"/>
                      <w:u w:val="single"/>
                    </w:rPr>
                  </w:pPr>
                  <w:r>
                    <w:rPr>
                      <w:sz w:val="24"/>
                      <w:u w:val="single"/>
                    </w:rPr>
                    <w:t>SO</w:t>
                  </w:r>
                  <w:r>
                    <w:rPr>
                      <w:sz w:val="24"/>
                      <w:u w:val="single"/>
                      <w:vertAlign w:val="subscript"/>
                    </w:rPr>
                    <w:t>2</w:t>
                  </w:r>
                </w:p>
              </w:tc>
              <w:tc>
                <w:tcPr>
                  <w:tcW w:w="2431" w:type="dxa"/>
                  <w:vMerge w:val="continue"/>
                  <w:vAlign w:val="center"/>
                </w:tcPr>
                <w:p>
                  <w:pPr>
                    <w:pStyle w:val="40"/>
                    <w:rPr>
                      <w:sz w:val="24"/>
                      <w:u w:val="single"/>
                    </w:rPr>
                  </w:pPr>
                </w:p>
              </w:tc>
              <w:tc>
                <w:tcPr>
                  <w:tcW w:w="990" w:type="dxa"/>
                  <w:vAlign w:val="center"/>
                </w:tcPr>
                <w:p>
                  <w:pPr>
                    <w:pStyle w:val="40"/>
                    <w:rPr>
                      <w:sz w:val="24"/>
                      <w:u w:val="single"/>
                    </w:rPr>
                  </w:pPr>
                  <w:r>
                    <w:rPr>
                      <w:sz w:val="24"/>
                      <w:u w:val="single"/>
                    </w:rPr>
                    <w:t>14</w:t>
                  </w:r>
                </w:p>
              </w:tc>
              <w:tc>
                <w:tcPr>
                  <w:tcW w:w="1015" w:type="dxa"/>
                  <w:vAlign w:val="center"/>
                </w:tcPr>
                <w:p>
                  <w:pPr>
                    <w:pStyle w:val="40"/>
                    <w:rPr>
                      <w:sz w:val="24"/>
                      <w:u w:val="single"/>
                    </w:rPr>
                  </w:pPr>
                  <w:r>
                    <w:rPr>
                      <w:sz w:val="24"/>
                      <w:u w:val="single"/>
                    </w:rPr>
                    <w:t>60</w:t>
                  </w:r>
                </w:p>
              </w:tc>
              <w:tc>
                <w:tcPr>
                  <w:tcW w:w="990" w:type="dxa"/>
                  <w:vAlign w:val="center"/>
                </w:tcPr>
                <w:p>
                  <w:pPr>
                    <w:pStyle w:val="40"/>
                    <w:rPr>
                      <w:sz w:val="24"/>
                      <w:u w:val="single"/>
                    </w:rPr>
                  </w:pPr>
                  <w:r>
                    <w:rPr>
                      <w:sz w:val="24"/>
                      <w:u w:val="single"/>
                    </w:rPr>
                    <w:t>23.33</w:t>
                  </w:r>
                </w:p>
              </w:tc>
              <w:tc>
                <w:tcPr>
                  <w:tcW w:w="768" w:type="dxa"/>
                  <w:vAlign w:val="center"/>
                </w:tcPr>
                <w:p>
                  <w:pPr>
                    <w:pStyle w:val="40"/>
                    <w:rPr>
                      <w:sz w:val="24"/>
                      <w:u w:val="single"/>
                    </w:rPr>
                  </w:pPr>
                  <w:r>
                    <w:rPr>
                      <w:sz w:val="24"/>
                      <w:u w:val="single"/>
                    </w:rPr>
                    <w:t>0</w:t>
                  </w:r>
                </w:p>
              </w:tc>
              <w:tc>
                <w:tcPr>
                  <w:tcW w:w="954" w:type="dxa"/>
                  <w:vAlign w:val="center"/>
                </w:tcPr>
                <w:p>
                  <w:pPr>
                    <w:pStyle w:val="40"/>
                    <w:rPr>
                      <w:sz w:val="24"/>
                      <w:u w:val="single"/>
                    </w:rPr>
                  </w:pPr>
                  <w:r>
                    <w:rPr>
                      <w:sz w:val="24"/>
                      <w:u w:val="single"/>
                    </w:rPr>
                    <w:t>达标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71" w:hRule="atLeast"/>
                <w:jc w:val="center"/>
              </w:trPr>
              <w:tc>
                <w:tcPr>
                  <w:tcW w:w="921" w:type="dxa"/>
                  <w:vAlign w:val="center"/>
                </w:tcPr>
                <w:p>
                  <w:pPr>
                    <w:pStyle w:val="40"/>
                    <w:rPr>
                      <w:sz w:val="24"/>
                      <w:u w:val="single"/>
                    </w:rPr>
                  </w:pPr>
                  <w:r>
                    <w:rPr>
                      <w:sz w:val="24"/>
                      <w:u w:val="single"/>
                    </w:rPr>
                    <w:t>NO</w:t>
                  </w:r>
                  <w:r>
                    <w:rPr>
                      <w:sz w:val="24"/>
                      <w:u w:val="single"/>
                      <w:vertAlign w:val="subscript"/>
                    </w:rPr>
                    <w:t>2</w:t>
                  </w:r>
                </w:p>
              </w:tc>
              <w:tc>
                <w:tcPr>
                  <w:tcW w:w="2431" w:type="dxa"/>
                  <w:vMerge w:val="continue"/>
                  <w:vAlign w:val="center"/>
                </w:tcPr>
                <w:p>
                  <w:pPr>
                    <w:pStyle w:val="40"/>
                    <w:rPr>
                      <w:sz w:val="24"/>
                      <w:u w:val="single"/>
                    </w:rPr>
                  </w:pPr>
                </w:p>
              </w:tc>
              <w:tc>
                <w:tcPr>
                  <w:tcW w:w="990" w:type="dxa"/>
                  <w:vAlign w:val="center"/>
                </w:tcPr>
                <w:p>
                  <w:pPr>
                    <w:pStyle w:val="40"/>
                    <w:rPr>
                      <w:sz w:val="24"/>
                      <w:u w:val="single"/>
                    </w:rPr>
                  </w:pPr>
                  <w:r>
                    <w:rPr>
                      <w:sz w:val="24"/>
                      <w:u w:val="single"/>
                    </w:rPr>
                    <w:t>30</w:t>
                  </w:r>
                </w:p>
              </w:tc>
              <w:tc>
                <w:tcPr>
                  <w:tcW w:w="1015" w:type="dxa"/>
                  <w:vAlign w:val="center"/>
                </w:tcPr>
                <w:p>
                  <w:pPr>
                    <w:pStyle w:val="40"/>
                    <w:rPr>
                      <w:sz w:val="24"/>
                      <w:u w:val="single"/>
                    </w:rPr>
                  </w:pPr>
                  <w:r>
                    <w:rPr>
                      <w:sz w:val="24"/>
                      <w:u w:val="single"/>
                    </w:rPr>
                    <w:t>40</w:t>
                  </w:r>
                </w:p>
              </w:tc>
              <w:tc>
                <w:tcPr>
                  <w:tcW w:w="990" w:type="dxa"/>
                  <w:vAlign w:val="center"/>
                </w:tcPr>
                <w:p>
                  <w:pPr>
                    <w:pStyle w:val="40"/>
                    <w:rPr>
                      <w:sz w:val="24"/>
                      <w:u w:val="single"/>
                    </w:rPr>
                  </w:pPr>
                  <w:r>
                    <w:rPr>
                      <w:sz w:val="24"/>
                      <w:u w:val="single"/>
                    </w:rPr>
                    <w:t>75</w:t>
                  </w:r>
                </w:p>
              </w:tc>
              <w:tc>
                <w:tcPr>
                  <w:tcW w:w="768" w:type="dxa"/>
                  <w:vAlign w:val="center"/>
                </w:tcPr>
                <w:p>
                  <w:pPr>
                    <w:pStyle w:val="40"/>
                    <w:rPr>
                      <w:sz w:val="24"/>
                      <w:u w:val="single"/>
                    </w:rPr>
                  </w:pPr>
                  <w:r>
                    <w:rPr>
                      <w:sz w:val="24"/>
                      <w:u w:val="single"/>
                    </w:rPr>
                    <w:t>0</w:t>
                  </w:r>
                </w:p>
              </w:tc>
              <w:tc>
                <w:tcPr>
                  <w:tcW w:w="954" w:type="dxa"/>
                  <w:vAlign w:val="center"/>
                </w:tcPr>
                <w:p>
                  <w:pPr>
                    <w:pStyle w:val="40"/>
                    <w:rPr>
                      <w:sz w:val="24"/>
                      <w:u w:val="single"/>
                    </w:rPr>
                  </w:pPr>
                  <w:r>
                    <w:rPr>
                      <w:sz w:val="24"/>
                      <w:u w:val="single"/>
                    </w:rPr>
                    <w:t>达标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41" w:hRule="atLeast"/>
                <w:jc w:val="center"/>
              </w:trPr>
              <w:tc>
                <w:tcPr>
                  <w:tcW w:w="921" w:type="dxa"/>
                  <w:vAlign w:val="center"/>
                </w:tcPr>
                <w:p>
                  <w:pPr>
                    <w:pStyle w:val="40"/>
                    <w:rPr>
                      <w:sz w:val="24"/>
                      <w:u w:val="single"/>
                    </w:rPr>
                  </w:pPr>
                  <w:r>
                    <w:rPr>
                      <w:sz w:val="24"/>
                      <w:u w:val="single"/>
                    </w:rPr>
                    <w:t>CO</w:t>
                  </w:r>
                </w:p>
              </w:tc>
              <w:tc>
                <w:tcPr>
                  <w:tcW w:w="2431" w:type="dxa"/>
                  <w:vAlign w:val="center"/>
                </w:tcPr>
                <w:p>
                  <w:pPr>
                    <w:pStyle w:val="40"/>
                    <w:rPr>
                      <w:sz w:val="24"/>
                      <w:u w:val="single"/>
                    </w:rPr>
                  </w:pPr>
                  <w:r>
                    <w:rPr>
                      <w:sz w:val="24"/>
                      <w:u w:val="single"/>
                    </w:rPr>
                    <w:t>95百分位数日平均质量浓度</w:t>
                  </w:r>
                </w:p>
              </w:tc>
              <w:tc>
                <w:tcPr>
                  <w:tcW w:w="990" w:type="dxa"/>
                  <w:vAlign w:val="center"/>
                </w:tcPr>
                <w:p>
                  <w:pPr>
                    <w:pStyle w:val="40"/>
                    <w:rPr>
                      <w:sz w:val="24"/>
                      <w:u w:val="single"/>
                    </w:rPr>
                  </w:pPr>
                  <w:r>
                    <w:rPr>
                      <w:sz w:val="24"/>
                      <w:u w:val="single"/>
                    </w:rPr>
                    <w:t>1400</w:t>
                  </w:r>
                </w:p>
              </w:tc>
              <w:tc>
                <w:tcPr>
                  <w:tcW w:w="1015" w:type="dxa"/>
                  <w:vAlign w:val="center"/>
                </w:tcPr>
                <w:p>
                  <w:pPr>
                    <w:pStyle w:val="40"/>
                    <w:rPr>
                      <w:sz w:val="24"/>
                      <w:u w:val="single"/>
                    </w:rPr>
                  </w:pPr>
                  <w:r>
                    <w:rPr>
                      <w:sz w:val="24"/>
                      <w:u w:val="single"/>
                    </w:rPr>
                    <w:t>4000</w:t>
                  </w:r>
                </w:p>
              </w:tc>
              <w:tc>
                <w:tcPr>
                  <w:tcW w:w="990" w:type="dxa"/>
                  <w:vAlign w:val="center"/>
                </w:tcPr>
                <w:p>
                  <w:pPr>
                    <w:pStyle w:val="40"/>
                    <w:rPr>
                      <w:sz w:val="24"/>
                      <w:u w:val="single"/>
                    </w:rPr>
                  </w:pPr>
                  <w:r>
                    <w:rPr>
                      <w:sz w:val="24"/>
                      <w:u w:val="single"/>
                    </w:rPr>
                    <w:t>35</w:t>
                  </w:r>
                </w:p>
              </w:tc>
              <w:tc>
                <w:tcPr>
                  <w:tcW w:w="768" w:type="dxa"/>
                  <w:vAlign w:val="center"/>
                </w:tcPr>
                <w:p>
                  <w:pPr>
                    <w:pStyle w:val="40"/>
                    <w:rPr>
                      <w:sz w:val="24"/>
                      <w:u w:val="single"/>
                    </w:rPr>
                  </w:pPr>
                  <w:r>
                    <w:rPr>
                      <w:sz w:val="24"/>
                      <w:u w:val="single"/>
                    </w:rPr>
                    <w:t>0</w:t>
                  </w:r>
                </w:p>
              </w:tc>
              <w:tc>
                <w:tcPr>
                  <w:tcW w:w="954" w:type="dxa"/>
                  <w:vAlign w:val="center"/>
                </w:tcPr>
                <w:p>
                  <w:pPr>
                    <w:pStyle w:val="40"/>
                    <w:rPr>
                      <w:sz w:val="24"/>
                      <w:u w:val="single"/>
                    </w:rPr>
                  </w:pPr>
                  <w:r>
                    <w:rPr>
                      <w:sz w:val="24"/>
                      <w:u w:val="single"/>
                    </w:rPr>
                    <w:t>达标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68" w:hRule="atLeast"/>
                <w:jc w:val="center"/>
              </w:trPr>
              <w:tc>
                <w:tcPr>
                  <w:tcW w:w="921" w:type="dxa"/>
                  <w:vAlign w:val="center"/>
                </w:tcPr>
                <w:p>
                  <w:pPr>
                    <w:pStyle w:val="40"/>
                    <w:rPr>
                      <w:sz w:val="24"/>
                      <w:u w:val="single"/>
                    </w:rPr>
                  </w:pPr>
                  <w:r>
                    <w:rPr>
                      <w:sz w:val="24"/>
                      <w:u w:val="single"/>
                    </w:rPr>
                    <w:t>O</w:t>
                  </w:r>
                  <w:r>
                    <w:rPr>
                      <w:sz w:val="24"/>
                      <w:u w:val="single"/>
                      <w:vertAlign w:val="subscript"/>
                    </w:rPr>
                    <w:t>3</w:t>
                  </w:r>
                </w:p>
              </w:tc>
              <w:tc>
                <w:tcPr>
                  <w:tcW w:w="2431" w:type="dxa"/>
                  <w:vAlign w:val="center"/>
                </w:tcPr>
                <w:p>
                  <w:pPr>
                    <w:pStyle w:val="40"/>
                    <w:rPr>
                      <w:sz w:val="24"/>
                      <w:u w:val="single"/>
                    </w:rPr>
                  </w:pPr>
                  <w:r>
                    <w:rPr>
                      <w:sz w:val="24"/>
                      <w:u w:val="single"/>
                    </w:rPr>
                    <w:t>90百分位数8h平均质量浓度</w:t>
                  </w:r>
                </w:p>
              </w:tc>
              <w:tc>
                <w:tcPr>
                  <w:tcW w:w="990" w:type="dxa"/>
                  <w:vAlign w:val="center"/>
                </w:tcPr>
                <w:p>
                  <w:pPr>
                    <w:pStyle w:val="40"/>
                    <w:rPr>
                      <w:sz w:val="24"/>
                      <w:u w:val="single"/>
                    </w:rPr>
                  </w:pPr>
                  <w:r>
                    <w:rPr>
                      <w:sz w:val="24"/>
                      <w:u w:val="single"/>
                    </w:rPr>
                    <w:t>162</w:t>
                  </w:r>
                </w:p>
              </w:tc>
              <w:tc>
                <w:tcPr>
                  <w:tcW w:w="1015" w:type="dxa"/>
                  <w:vAlign w:val="center"/>
                </w:tcPr>
                <w:p>
                  <w:pPr>
                    <w:pStyle w:val="40"/>
                    <w:rPr>
                      <w:sz w:val="24"/>
                      <w:u w:val="single"/>
                    </w:rPr>
                  </w:pPr>
                  <w:r>
                    <w:rPr>
                      <w:sz w:val="24"/>
                      <w:u w:val="single"/>
                    </w:rPr>
                    <w:t>160</w:t>
                  </w:r>
                </w:p>
              </w:tc>
              <w:tc>
                <w:tcPr>
                  <w:tcW w:w="990" w:type="dxa"/>
                  <w:vAlign w:val="center"/>
                </w:tcPr>
                <w:p>
                  <w:pPr>
                    <w:pStyle w:val="40"/>
                    <w:rPr>
                      <w:sz w:val="24"/>
                      <w:u w:val="single"/>
                    </w:rPr>
                  </w:pPr>
                  <w:r>
                    <w:rPr>
                      <w:sz w:val="24"/>
                      <w:u w:val="single"/>
                    </w:rPr>
                    <w:t>101.25</w:t>
                  </w:r>
                </w:p>
              </w:tc>
              <w:tc>
                <w:tcPr>
                  <w:tcW w:w="768" w:type="dxa"/>
                  <w:vAlign w:val="center"/>
                </w:tcPr>
                <w:p>
                  <w:pPr>
                    <w:pStyle w:val="40"/>
                    <w:rPr>
                      <w:sz w:val="24"/>
                      <w:u w:val="single"/>
                    </w:rPr>
                  </w:pPr>
                  <w:r>
                    <w:rPr>
                      <w:sz w:val="24"/>
                      <w:u w:val="single"/>
                    </w:rPr>
                    <w:t>1.25</w:t>
                  </w:r>
                </w:p>
              </w:tc>
              <w:tc>
                <w:tcPr>
                  <w:tcW w:w="954" w:type="dxa"/>
                  <w:vAlign w:val="center"/>
                </w:tcPr>
                <w:p>
                  <w:pPr>
                    <w:pStyle w:val="40"/>
                    <w:rPr>
                      <w:sz w:val="24"/>
                      <w:u w:val="single"/>
                    </w:rPr>
                  </w:pPr>
                  <w:r>
                    <w:rPr>
                      <w:sz w:val="24"/>
                      <w:u w:val="single"/>
                    </w:rPr>
                    <w:t>不达标</w:t>
                  </w:r>
                </w:p>
              </w:tc>
            </w:tr>
          </w:tbl>
          <w:p>
            <w:pPr>
              <w:spacing w:line="360" w:lineRule="auto"/>
              <w:ind w:firstLine="480" w:firstLineChars="200"/>
              <w:rPr>
                <w:sz w:val="24"/>
                <w:u w:val="single"/>
              </w:rPr>
            </w:pPr>
            <w:r>
              <w:rPr>
                <w:rFonts w:hint="eastAsia"/>
                <w:sz w:val="24"/>
                <w:u w:val="single"/>
              </w:rPr>
              <w:t>根据2019年岳阳经济技术开发区环境空气质量均值统计结果可以看出：</w:t>
            </w:r>
          </w:p>
          <w:p>
            <w:pPr>
              <w:spacing w:line="360" w:lineRule="auto"/>
              <w:ind w:firstLine="480" w:firstLineChars="200"/>
              <w:rPr>
                <w:sz w:val="24"/>
                <w:u w:val="single"/>
              </w:rPr>
            </w:pPr>
            <w:r>
              <w:rPr>
                <w:rFonts w:hint="eastAsia"/>
                <w:sz w:val="24"/>
                <w:u w:val="single"/>
              </w:rPr>
              <w:t>①评价区域SO2、NO2和PM10的年均浓度、CO的24小时平均第95百分位数均符合《环境空气质量标准》(GB3095-2012)二级标准及其修改单（生态环境部公告2018年第29号）要求。</w:t>
            </w:r>
          </w:p>
          <w:p>
            <w:pPr>
              <w:spacing w:line="360" w:lineRule="auto"/>
              <w:ind w:firstLine="480" w:firstLineChars="200"/>
              <w:rPr>
                <w:sz w:val="24"/>
                <w:u w:val="single"/>
              </w:rPr>
            </w:pPr>
            <w:r>
              <w:rPr>
                <w:rFonts w:hint="eastAsia"/>
                <w:sz w:val="24"/>
                <w:u w:val="single"/>
              </w:rPr>
              <w:t>②评价区域PM2.5年均浓度和O3的最大8小时平均第90百分位数不符合《环境空气质量标准》(GB3095-2012)二级标准及其修改单（生态环境部公告2018年第29号）要求。</w:t>
            </w:r>
          </w:p>
          <w:p>
            <w:pPr>
              <w:adjustRightInd w:val="0"/>
              <w:snapToGrid w:val="0"/>
              <w:spacing w:line="360" w:lineRule="auto"/>
              <w:ind w:firstLine="480" w:firstLineChars="200"/>
              <w:rPr>
                <w:sz w:val="24"/>
              </w:rPr>
            </w:pPr>
            <w:r>
              <w:rPr>
                <w:rFonts w:hint="eastAsia"/>
                <w:sz w:val="24"/>
              </w:rPr>
              <w:t>根据《岳阳市环境空气质量期限达标规划（2020-2026）》（岳生环委发【2020】 10 号），在2026年底前岳阳市将实现空气质量6项主要污染物（PM</w:t>
            </w:r>
            <w:r>
              <w:rPr>
                <w:rFonts w:hint="eastAsia"/>
                <w:sz w:val="24"/>
                <w:vertAlign w:val="subscript"/>
              </w:rPr>
              <w:t>10</w:t>
            </w:r>
            <w:r>
              <w:rPr>
                <w:rFonts w:hint="eastAsia"/>
                <w:sz w:val="24"/>
              </w:rPr>
              <w:t>、 PM</w:t>
            </w:r>
            <w:r>
              <w:rPr>
                <w:rFonts w:hint="eastAsia"/>
                <w:sz w:val="24"/>
                <w:vertAlign w:val="subscript"/>
              </w:rPr>
              <w:t>2.5</w:t>
            </w:r>
            <w:r>
              <w:rPr>
                <w:rFonts w:hint="eastAsia"/>
                <w:sz w:val="24"/>
              </w:rPr>
              <w:t>、二氧化硫、二氧化氮、一氧化碳和臭氧）全部达标。</w:t>
            </w:r>
            <w:r>
              <w:rPr>
                <w:sz w:val="24"/>
              </w:rPr>
              <w:t>同时根据岳阳市大气污染防治行动计划要求，当地政府加大环境治理力度，采取更为严格的大气防治手段，项目所在地区环境空气质量将得到持续改善。</w:t>
            </w:r>
          </w:p>
          <w:p>
            <w:pPr>
              <w:adjustRightInd w:val="0"/>
              <w:snapToGrid w:val="0"/>
              <w:spacing w:line="360" w:lineRule="auto"/>
              <w:ind w:firstLine="480" w:firstLineChars="200"/>
              <w:rPr>
                <w:sz w:val="24"/>
              </w:rPr>
            </w:pPr>
          </w:p>
          <w:p>
            <w:pPr>
              <w:adjustRightInd w:val="0"/>
              <w:snapToGrid w:val="0"/>
              <w:spacing w:line="360" w:lineRule="auto"/>
              <w:ind w:firstLine="480" w:firstLineChars="200"/>
              <w:rPr>
                <w:sz w:val="24"/>
              </w:rPr>
            </w:pPr>
            <w:r>
              <w:rPr>
                <w:sz w:val="24"/>
              </w:rPr>
              <w:t>（2）特征污染物</w:t>
            </w:r>
          </w:p>
          <w:p>
            <w:pPr>
              <w:adjustRightInd w:val="0"/>
              <w:snapToGrid w:val="0"/>
              <w:spacing w:line="360" w:lineRule="auto"/>
              <w:ind w:firstLine="480" w:firstLineChars="200"/>
              <w:rPr>
                <w:sz w:val="24"/>
              </w:rPr>
            </w:pPr>
            <w:r>
              <w:rPr>
                <w:sz w:val="24"/>
              </w:rPr>
              <w:t>根据对本项目工程分析，本项目营运期主要大气特征污染物为物为VOCs。</w:t>
            </w:r>
          </w:p>
          <w:p>
            <w:pPr>
              <w:adjustRightInd w:val="0"/>
              <w:snapToGrid w:val="0"/>
              <w:spacing w:line="360" w:lineRule="auto"/>
              <w:ind w:firstLine="480" w:firstLineChars="200"/>
              <w:rPr>
                <w:sz w:val="24"/>
              </w:rPr>
            </w:pPr>
            <w:r>
              <w:rPr>
                <w:sz w:val="24"/>
              </w:rPr>
              <w:t>根据《环境影响评价技术导则 大气环境》（HJ2.2-2018）第6.2.2.2条“评价范围内没有环境空气质量监测网数据或公开发布的环境空气质量现状数据的，可收集评价范围内近3年与项目排放的其他污染物有关的历史监测资料”。</w:t>
            </w:r>
          </w:p>
          <w:p>
            <w:pPr>
              <w:adjustRightInd w:val="0"/>
              <w:snapToGrid w:val="0"/>
              <w:spacing w:line="360" w:lineRule="auto"/>
              <w:ind w:firstLine="480" w:firstLineChars="200"/>
              <w:rPr>
                <w:sz w:val="24"/>
              </w:rPr>
            </w:pPr>
            <w:r>
              <w:rPr>
                <w:sz w:val="24"/>
              </w:rPr>
              <w:t>本次评价收集了《湖南中富杭萧建筑科技股份有限公司中富杭萧装配式建筑科技产业园项目一期工程（年产2.4万吨钢结构件）环境影响评价报告书》中委托湖南永蓝检测技术股份有限公司于2020年01月02日~01月08日在其项目拟建地周边对TVOC的现状监测数据。监测点位、监测因子、监测时段及监测结果等内容见下表，以本项目厂址中心为坐标原点。</w:t>
            </w:r>
          </w:p>
          <w:p>
            <w:pPr>
              <w:suppressAutoHyphens/>
              <w:spacing w:line="360" w:lineRule="auto"/>
              <w:ind w:firstLine="482" w:firstLineChars="200"/>
              <w:jc w:val="center"/>
              <w:rPr>
                <w:color w:val="000000"/>
                <w:sz w:val="24"/>
              </w:rPr>
            </w:pPr>
            <w:r>
              <w:rPr>
                <w:b/>
                <w:bCs/>
                <w:color w:val="000000"/>
                <w:sz w:val="24"/>
                <w:lang w:bidi="ar"/>
              </w:rPr>
              <w:t>表3-2  TVOC环境质量现状监测结果表</w:t>
            </w:r>
          </w:p>
          <w:tbl>
            <w:tblPr>
              <w:tblStyle w:val="18"/>
              <w:tblW w:w="8035" w:type="dxa"/>
              <w:tblInd w:w="1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15"/>
              <w:gridCol w:w="645"/>
              <w:gridCol w:w="720"/>
              <w:gridCol w:w="854"/>
              <w:gridCol w:w="721"/>
              <w:gridCol w:w="840"/>
              <w:gridCol w:w="1065"/>
              <w:gridCol w:w="840"/>
              <w:gridCol w:w="615"/>
              <w:gridCol w:w="7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18" w:hRule="atLeast"/>
              </w:trPr>
              <w:tc>
                <w:tcPr>
                  <w:tcW w:w="1015" w:type="dxa"/>
                  <w:vMerge w:val="restart"/>
                  <w:vAlign w:val="center"/>
                </w:tcPr>
                <w:p>
                  <w:pPr>
                    <w:suppressAutoHyphens/>
                    <w:jc w:val="center"/>
                    <w:rPr>
                      <w:color w:val="000000"/>
                      <w:sz w:val="24"/>
                    </w:rPr>
                  </w:pPr>
                  <w:r>
                    <w:rPr>
                      <w:color w:val="000000"/>
                      <w:sz w:val="24"/>
                    </w:rPr>
                    <w:t>监测点位</w:t>
                  </w:r>
                </w:p>
              </w:tc>
              <w:tc>
                <w:tcPr>
                  <w:tcW w:w="1365" w:type="dxa"/>
                  <w:gridSpan w:val="2"/>
                  <w:vAlign w:val="center"/>
                </w:tcPr>
                <w:p>
                  <w:pPr>
                    <w:suppressAutoHyphens/>
                    <w:jc w:val="center"/>
                    <w:rPr>
                      <w:color w:val="000000"/>
                      <w:sz w:val="24"/>
                    </w:rPr>
                  </w:pPr>
                  <w:r>
                    <w:rPr>
                      <w:color w:val="000000"/>
                      <w:sz w:val="24"/>
                    </w:rPr>
                    <w:t>监测点坐标</w:t>
                  </w:r>
                </w:p>
              </w:tc>
              <w:tc>
                <w:tcPr>
                  <w:tcW w:w="854" w:type="dxa"/>
                  <w:vMerge w:val="restart"/>
                  <w:vAlign w:val="center"/>
                </w:tcPr>
                <w:p>
                  <w:pPr>
                    <w:suppressAutoHyphens/>
                    <w:jc w:val="center"/>
                    <w:rPr>
                      <w:color w:val="000000"/>
                      <w:sz w:val="24"/>
                    </w:rPr>
                  </w:pPr>
                  <w:r>
                    <w:rPr>
                      <w:color w:val="000000"/>
                      <w:sz w:val="24"/>
                    </w:rPr>
                    <w:t>污染物</w:t>
                  </w:r>
                </w:p>
              </w:tc>
              <w:tc>
                <w:tcPr>
                  <w:tcW w:w="721" w:type="dxa"/>
                  <w:vMerge w:val="restart"/>
                  <w:vAlign w:val="center"/>
                </w:tcPr>
                <w:p>
                  <w:pPr>
                    <w:suppressAutoHyphens/>
                    <w:jc w:val="center"/>
                    <w:rPr>
                      <w:color w:val="000000"/>
                      <w:sz w:val="24"/>
                    </w:rPr>
                  </w:pPr>
                  <w:r>
                    <w:rPr>
                      <w:color w:val="000000"/>
                      <w:sz w:val="24"/>
                    </w:rPr>
                    <w:t>平均时间</w:t>
                  </w:r>
                </w:p>
              </w:tc>
              <w:tc>
                <w:tcPr>
                  <w:tcW w:w="840" w:type="dxa"/>
                  <w:vMerge w:val="restart"/>
                  <w:vAlign w:val="center"/>
                </w:tcPr>
                <w:p>
                  <w:pPr>
                    <w:suppressAutoHyphens/>
                    <w:jc w:val="center"/>
                    <w:rPr>
                      <w:color w:val="000000"/>
                      <w:sz w:val="24"/>
                    </w:rPr>
                  </w:pPr>
                  <w:r>
                    <w:rPr>
                      <w:color w:val="000000"/>
                      <w:sz w:val="24"/>
                    </w:rPr>
                    <w:t>评价标准/(ug/m</w:t>
                  </w:r>
                  <w:r>
                    <w:rPr>
                      <w:color w:val="000000"/>
                      <w:sz w:val="24"/>
                      <w:vertAlign w:val="superscript"/>
                    </w:rPr>
                    <w:t>3</w:t>
                  </w:r>
                  <w:r>
                    <w:rPr>
                      <w:color w:val="000000"/>
                      <w:sz w:val="24"/>
                    </w:rPr>
                    <w:t>)</w:t>
                  </w:r>
                </w:p>
              </w:tc>
              <w:tc>
                <w:tcPr>
                  <w:tcW w:w="1065" w:type="dxa"/>
                  <w:vMerge w:val="restart"/>
                  <w:vAlign w:val="center"/>
                </w:tcPr>
                <w:p>
                  <w:pPr>
                    <w:suppressAutoHyphens/>
                    <w:jc w:val="center"/>
                    <w:rPr>
                      <w:color w:val="000000"/>
                      <w:sz w:val="24"/>
                    </w:rPr>
                  </w:pPr>
                  <w:r>
                    <w:rPr>
                      <w:color w:val="000000"/>
                      <w:sz w:val="24"/>
                    </w:rPr>
                    <w:t>监测浓度范围/(mg/m</w:t>
                  </w:r>
                  <w:r>
                    <w:rPr>
                      <w:color w:val="000000"/>
                      <w:sz w:val="24"/>
                      <w:vertAlign w:val="superscript"/>
                    </w:rPr>
                    <w:t>3</w:t>
                  </w:r>
                  <w:r>
                    <w:rPr>
                      <w:color w:val="000000"/>
                      <w:sz w:val="24"/>
                    </w:rPr>
                    <w:t>)</w:t>
                  </w:r>
                </w:p>
              </w:tc>
              <w:tc>
                <w:tcPr>
                  <w:tcW w:w="840" w:type="dxa"/>
                  <w:vMerge w:val="restart"/>
                  <w:vAlign w:val="center"/>
                </w:tcPr>
                <w:p>
                  <w:pPr>
                    <w:suppressAutoHyphens/>
                    <w:jc w:val="center"/>
                    <w:rPr>
                      <w:color w:val="000000"/>
                      <w:sz w:val="24"/>
                    </w:rPr>
                  </w:pPr>
                  <w:r>
                    <w:rPr>
                      <w:color w:val="000000"/>
                      <w:sz w:val="24"/>
                    </w:rPr>
                    <w:t>最大浓度占标率%</w:t>
                  </w:r>
                </w:p>
              </w:tc>
              <w:tc>
                <w:tcPr>
                  <w:tcW w:w="615" w:type="dxa"/>
                  <w:vMerge w:val="restart"/>
                  <w:vAlign w:val="center"/>
                </w:tcPr>
                <w:p>
                  <w:pPr>
                    <w:suppressAutoHyphens/>
                    <w:jc w:val="center"/>
                    <w:rPr>
                      <w:color w:val="000000"/>
                      <w:sz w:val="24"/>
                    </w:rPr>
                  </w:pPr>
                  <w:r>
                    <w:rPr>
                      <w:color w:val="000000"/>
                      <w:sz w:val="24"/>
                    </w:rPr>
                    <w:t>超标率/%</w:t>
                  </w:r>
                </w:p>
              </w:tc>
              <w:tc>
                <w:tcPr>
                  <w:tcW w:w="720" w:type="dxa"/>
                  <w:vMerge w:val="restart"/>
                  <w:vAlign w:val="center"/>
                </w:tcPr>
                <w:p>
                  <w:pPr>
                    <w:suppressAutoHyphens/>
                    <w:jc w:val="center"/>
                    <w:rPr>
                      <w:color w:val="000000"/>
                      <w:sz w:val="24"/>
                    </w:rPr>
                  </w:pPr>
                  <w:r>
                    <w:rPr>
                      <w:color w:val="000000"/>
                      <w:sz w:val="24"/>
                    </w:rPr>
                    <w:t>达标情况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15" w:type="dxa"/>
                  <w:vMerge w:val="continue"/>
                  <w:vAlign w:val="center"/>
                </w:tcPr>
                <w:p>
                  <w:pPr>
                    <w:suppressAutoHyphens/>
                    <w:jc w:val="center"/>
                    <w:rPr>
                      <w:color w:val="000000"/>
                      <w:sz w:val="24"/>
                    </w:rPr>
                  </w:pPr>
                </w:p>
              </w:tc>
              <w:tc>
                <w:tcPr>
                  <w:tcW w:w="645" w:type="dxa"/>
                  <w:vAlign w:val="center"/>
                </w:tcPr>
                <w:p>
                  <w:pPr>
                    <w:suppressAutoHyphens/>
                    <w:jc w:val="center"/>
                    <w:rPr>
                      <w:color w:val="000000"/>
                      <w:sz w:val="24"/>
                    </w:rPr>
                  </w:pPr>
                  <w:r>
                    <w:rPr>
                      <w:color w:val="000000"/>
                      <w:sz w:val="24"/>
                    </w:rPr>
                    <w:t>X</w:t>
                  </w:r>
                </w:p>
              </w:tc>
              <w:tc>
                <w:tcPr>
                  <w:tcW w:w="720" w:type="dxa"/>
                  <w:vAlign w:val="center"/>
                </w:tcPr>
                <w:p>
                  <w:pPr>
                    <w:suppressAutoHyphens/>
                    <w:jc w:val="center"/>
                    <w:rPr>
                      <w:color w:val="000000"/>
                      <w:sz w:val="24"/>
                    </w:rPr>
                  </w:pPr>
                  <w:r>
                    <w:rPr>
                      <w:color w:val="000000"/>
                      <w:sz w:val="24"/>
                    </w:rPr>
                    <w:t>Y</w:t>
                  </w:r>
                </w:p>
              </w:tc>
              <w:tc>
                <w:tcPr>
                  <w:tcW w:w="854" w:type="dxa"/>
                  <w:vMerge w:val="continue"/>
                  <w:vAlign w:val="center"/>
                </w:tcPr>
                <w:p>
                  <w:pPr>
                    <w:suppressAutoHyphens/>
                    <w:jc w:val="center"/>
                    <w:rPr>
                      <w:color w:val="000000"/>
                      <w:sz w:val="24"/>
                    </w:rPr>
                  </w:pPr>
                </w:p>
              </w:tc>
              <w:tc>
                <w:tcPr>
                  <w:tcW w:w="721" w:type="dxa"/>
                  <w:vMerge w:val="continue"/>
                  <w:vAlign w:val="center"/>
                </w:tcPr>
                <w:p>
                  <w:pPr>
                    <w:suppressAutoHyphens/>
                    <w:jc w:val="center"/>
                    <w:rPr>
                      <w:color w:val="000000"/>
                      <w:sz w:val="24"/>
                    </w:rPr>
                  </w:pPr>
                </w:p>
              </w:tc>
              <w:tc>
                <w:tcPr>
                  <w:tcW w:w="840" w:type="dxa"/>
                  <w:vMerge w:val="continue"/>
                  <w:vAlign w:val="center"/>
                </w:tcPr>
                <w:p>
                  <w:pPr>
                    <w:suppressAutoHyphens/>
                    <w:jc w:val="center"/>
                    <w:rPr>
                      <w:color w:val="000000"/>
                      <w:sz w:val="24"/>
                    </w:rPr>
                  </w:pPr>
                </w:p>
              </w:tc>
              <w:tc>
                <w:tcPr>
                  <w:tcW w:w="1065" w:type="dxa"/>
                  <w:vMerge w:val="continue"/>
                  <w:vAlign w:val="center"/>
                </w:tcPr>
                <w:p>
                  <w:pPr>
                    <w:suppressAutoHyphens/>
                    <w:jc w:val="center"/>
                    <w:rPr>
                      <w:color w:val="000000"/>
                      <w:sz w:val="24"/>
                    </w:rPr>
                  </w:pPr>
                </w:p>
              </w:tc>
              <w:tc>
                <w:tcPr>
                  <w:tcW w:w="840" w:type="dxa"/>
                  <w:vMerge w:val="continue"/>
                  <w:vAlign w:val="center"/>
                </w:tcPr>
                <w:p>
                  <w:pPr>
                    <w:suppressAutoHyphens/>
                    <w:jc w:val="center"/>
                    <w:rPr>
                      <w:color w:val="000000"/>
                      <w:sz w:val="24"/>
                    </w:rPr>
                  </w:pPr>
                </w:p>
              </w:tc>
              <w:tc>
                <w:tcPr>
                  <w:tcW w:w="615" w:type="dxa"/>
                  <w:vMerge w:val="continue"/>
                  <w:vAlign w:val="center"/>
                </w:tcPr>
                <w:p>
                  <w:pPr>
                    <w:suppressAutoHyphens/>
                    <w:jc w:val="center"/>
                    <w:rPr>
                      <w:color w:val="000000"/>
                      <w:sz w:val="24"/>
                    </w:rPr>
                  </w:pPr>
                </w:p>
              </w:tc>
              <w:tc>
                <w:tcPr>
                  <w:tcW w:w="720" w:type="dxa"/>
                  <w:vMerge w:val="continue"/>
                  <w:vAlign w:val="center"/>
                </w:tcPr>
                <w:p>
                  <w:pPr>
                    <w:suppressAutoHyphens/>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58" w:hRule="atLeast"/>
              </w:trPr>
              <w:tc>
                <w:tcPr>
                  <w:tcW w:w="1015" w:type="dxa"/>
                  <w:vAlign w:val="center"/>
                </w:tcPr>
                <w:p>
                  <w:pPr>
                    <w:pStyle w:val="36"/>
                    <w:spacing w:line="240" w:lineRule="auto"/>
                    <w:ind w:firstLine="480"/>
                    <w:rPr>
                      <w:rFonts w:ascii="Times New Roman" w:hAnsi="Times New Roman"/>
                      <w:color w:val="000000"/>
                      <w:szCs w:val="24"/>
                    </w:rPr>
                  </w:pPr>
                  <w:r>
                    <w:rPr>
                      <w:rFonts w:ascii="Times New Roman" w:hAnsi="Times New Roman"/>
                      <w:szCs w:val="24"/>
                    </w:rPr>
                    <w:t>G1中富杭萧装配式建筑科技产业园项目一期工程拟建地上风向</w:t>
                  </w:r>
                </w:p>
              </w:tc>
              <w:tc>
                <w:tcPr>
                  <w:tcW w:w="645" w:type="dxa"/>
                  <w:vAlign w:val="center"/>
                </w:tcPr>
                <w:p>
                  <w:pPr>
                    <w:widowControl/>
                    <w:jc w:val="center"/>
                    <w:rPr>
                      <w:color w:val="000000"/>
                      <w:sz w:val="24"/>
                    </w:rPr>
                  </w:pPr>
                  <w:r>
                    <w:rPr>
                      <w:color w:val="000000"/>
                      <w:sz w:val="24"/>
                    </w:rPr>
                    <w:t>-2000</w:t>
                  </w:r>
                </w:p>
              </w:tc>
              <w:tc>
                <w:tcPr>
                  <w:tcW w:w="720" w:type="dxa"/>
                  <w:vAlign w:val="center"/>
                </w:tcPr>
                <w:p>
                  <w:pPr>
                    <w:widowControl/>
                    <w:jc w:val="center"/>
                    <w:rPr>
                      <w:color w:val="000000"/>
                      <w:sz w:val="24"/>
                    </w:rPr>
                  </w:pPr>
                  <w:r>
                    <w:rPr>
                      <w:color w:val="000000"/>
                      <w:sz w:val="24"/>
                    </w:rPr>
                    <w:t>-930</w:t>
                  </w:r>
                </w:p>
              </w:tc>
              <w:tc>
                <w:tcPr>
                  <w:tcW w:w="854" w:type="dxa"/>
                  <w:vMerge w:val="restart"/>
                  <w:vAlign w:val="center"/>
                </w:tcPr>
                <w:p>
                  <w:pPr>
                    <w:suppressAutoHyphens/>
                    <w:jc w:val="center"/>
                    <w:rPr>
                      <w:color w:val="000000"/>
                      <w:sz w:val="24"/>
                    </w:rPr>
                  </w:pPr>
                  <w:r>
                    <w:rPr>
                      <w:color w:val="000000"/>
                      <w:sz w:val="24"/>
                    </w:rPr>
                    <w:t>TVOC</w:t>
                  </w:r>
                </w:p>
              </w:tc>
              <w:tc>
                <w:tcPr>
                  <w:tcW w:w="721" w:type="dxa"/>
                  <w:vMerge w:val="restart"/>
                  <w:vAlign w:val="center"/>
                </w:tcPr>
                <w:p>
                  <w:pPr>
                    <w:suppressAutoHyphens/>
                    <w:jc w:val="center"/>
                    <w:rPr>
                      <w:color w:val="000000"/>
                      <w:sz w:val="24"/>
                    </w:rPr>
                  </w:pPr>
                  <w:r>
                    <w:rPr>
                      <w:color w:val="000000"/>
                      <w:sz w:val="24"/>
                    </w:rPr>
                    <w:t>8h平均</w:t>
                  </w:r>
                </w:p>
              </w:tc>
              <w:tc>
                <w:tcPr>
                  <w:tcW w:w="840" w:type="dxa"/>
                  <w:vMerge w:val="restart"/>
                  <w:vAlign w:val="center"/>
                </w:tcPr>
                <w:p>
                  <w:pPr>
                    <w:suppressAutoHyphens/>
                    <w:jc w:val="center"/>
                    <w:rPr>
                      <w:color w:val="000000"/>
                      <w:sz w:val="24"/>
                    </w:rPr>
                  </w:pPr>
                  <w:r>
                    <w:rPr>
                      <w:color w:val="000000"/>
                      <w:sz w:val="24"/>
                    </w:rPr>
                    <w:t>600</w:t>
                  </w:r>
                </w:p>
              </w:tc>
              <w:tc>
                <w:tcPr>
                  <w:tcW w:w="1065" w:type="dxa"/>
                  <w:vAlign w:val="center"/>
                </w:tcPr>
                <w:p>
                  <w:pPr>
                    <w:suppressAutoHyphens/>
                    <w:jc w:val="center"/>
                    <w:rPr>
                      <w:color w:val="000000"/>
                      <w:sz w:val="24"/>
                    </w:rPr>
                  </w:pPr>
                  <w:r>
                    <w:rPr>
                      <w:color w:val="000000"/>
                      <w:sz w:val="24"/>
                    </w:rPr>
                    <w:t>42.5~86.1</w:t>
                  </w:r>
                </w:p>
              </w:tc>
              <w:tc>
                <w:tcPr>
                  <w:tcW w:w="840" w:type="dxa"/>
                  <w:vAlign w:val="center"/>
                </w:tcPr>
                <w:p>
                  <w:pPr>
                    <w:suppressAutoHyphens/>
                    <w:jc w:val="center"/>
                    <w:rPr>
                      <w:color w:val="000000"/>
                      <w:sz w:val="24"/>
                    </w:rPr>
                  </w:pPr>
                  <w:r>
                    <w:rPr>
                      <w:color w:val="000000"/>
                      <w:sz w:val="24"/>
                    </w:rPr>
                    <w:t>14.35</w:t>
                  </w:r>
                </w:p>
              </w:tc>
              <w:tc>
                <w:tcPr>
                  <w:tcW w:w="615" w:type="dxa"/>
                  <w:vAlign w:val="center"/>
                </w:tcPr>
                <w:p>
                  <w:pPr>
                    <w:suppressAutoHyphens/>
                    <w:jc w:val="center"/>
                    <w:rPr>
                      <w:color w:val="000000"/>
                      <w:sz w:val="24"/>
                    </w:rPr>
                  </w:pPr>
                  <w:r>
                    <w:rPr>
                      <w:color w:val="000000"/>
                      <w:sz w:val="24"/>
                    </w:rPr>
                    <w:t>0</w:t>
                  </w:r>
                </w:p>
              </w:tc>
              <w:tc>
                <w:tcPr>
                  <w:tcW w:w="720" w:type="dxa"/>
                  <w:vAlign w:val="center"/>
                </w:tcPr>
                <w:p>
                  <w:pPr>
                    <w:suppressAutoHyphens/>
                    <w:jc w:val="center"/>
                    <w:rPr>
                      <w:color w:val="000000"/>
                      <w:sz w:val="24"/>
                    </w:rPr>
                  </w:pPr>
                  <w:r>
                    <w:rPr>
                      <w:color w:val="000000"/>
                      <w:sz w:val="24"/>
                    </w:rPr>
                    <w:t>达标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88" w:hRule="atLeast"/>
              </w:trPr>
              <w:tc>
                <w:tcPr>
                  <w:tcW w:w="1015" w:type="dxa"/>
                  <w:vAlign w:val="center"/>
                </w:tcPr>
                <w:p>
                  <w:pPr>
                    <w:pStyle w:val="36"/>
                    <w:spacing w:line="240" w:lineRule="auto"/>
                    <w:ind w:firstLine="480"/>
                    <w:rPr>
                      <w:rFonts w:ascii="Times New Roman" w:hAnsi="Times New Roman"/>
                      <w:color w:val="000000"/>
                      <w:szCs w:val="24"/>
                    </w:rPr>
                  </w:pPr>
                  <w:r>
                    <w:rPr>
                      <w:rFonts w:ascii="Times New Roman" w:hAnsi="Times New Roman"/>
                      <w:szCs w:val="24"/>
                    </w:rPr>
                    <w:t>G2中富杭萧装配式建筑科技产业园项目一期工程拟建地下风向</w:t>
                  </w:r>
                </w:p>
              </w:tc>
              <w:tc>
                <w:tcPr>
                  <w:tcW w:w="645" w:type="dxa"/>
                  <w:vAlign w:val="center"/>
                </w:tcPr>
                <w:p>
                  <w:pPr>
                    <w:widowControl/>
                    <w:jc w:val="center"/>
                    <w:rPr>
                      <w:kern w:val="0"/>
                      <w:sz w:val="24"/>
                      <w:lang w:bidi="ar"/>
                    </w:rPr>
                  </w:pPr>
                  <w:r>
                    <w:rPr>
                      <w:kern w:val="0"/>
                      <w:sz w:val="24"/>
                      <w:lang w:bidi="ar"/>
                    </w:rPr>
                    <w:t>-1850</w:t>
                  </w:r>
                </w:p>
              </w:tc>
              <w:tc>
                <w:tcPr>
                  <w:tcW w:w="720" w:type="dxa"/>
                  <w:vAlign w:val="center"/>
                </w:tcPr>
                <w:p>
                  <w:pPr>
                    <w:widowControl/>
                    <w:jc w:val="center"/>
                    <w:rPr>
                      <w:kern w:val="0"/>
                      <w:sz w:val="24"/>
                      <w:lang w:bidi="ar"/>
                    </w:rPr>
                  </w:pPr>
                  <w:r>
                    <w:rPr>
                      <w:kern w:val="0"/>
                      <w:sz w:val="24"/>
                      <w:lang w:bidi="ar"/>
                    </w:rPr>
                    <w:t>-1050</w:t>
                  </w:r>
                </w:p>
              </w:tc>
              <w:tc>
                <w:tcPr>
                  <w:tcW w:w="854" w:type="dxa"/>
                  <w:vMerge w:val="continue"/>
                  <w:vAlign w:val="center"/>
                </w:tcPr>
                <w:p>
                  <w:pPr>
                    <w:suppressAutoHyphens/>
                    <w:jc w:val="center"/>
                    <w:rPr>
                      <w:color w:val="000000"/>
                      <w:sz w:val="24"/>
                    </w:rPr>
                  </w:pPr>
                </w:p>
              </w:tc>
              <w:tc>
                <w:tcPr>
                  <w:tcW w:w="721" w:type="dxa"/>
                  <w:vMerge w:val="continue"/>
                  <w:vAlign w:val="center"/>
                </w:tcPr>
                <w:p>
                  <w:pPr>
                    <w:suppressAutoHyphens/>
                    <w:jc w:val="center"/>
                    <w:rPr>
                      <w:color w:val="000000"/>
                      <w:sz w:val="24"/>
                    </w:rPr>
                  </w:pPr>
                </w:p>
              </w:tc>
              <w:tc>
                <w:tcPr>
                  <w:tcW w:w="840" w:type="dxa"/>
                  <w:vMerge w:val="continue"/>
                  <w:vAlign w:val="center"/>
                </w:tcPr>
                <w:p>
                  <w:pPr>
                    <w:suppressAutoHyphens/>
                    <w:jc w:val="center"/>
                    <w:rPr>
                      <w:color w:val="000000"/>
                      <w:sz w:val="24"/>
                    </w:rPr>
                  </w:pPr>
                </w:p>
              </w:tc>
              <w:tc>
                <w:tcPr>
                  <w:tcW w:w="1065" w:type="dxa"/>
                  <w:vAlign w:val="center"/>
                </w:tcPr>
                <w:p>
                  <w:pPr>
                    <w:suppressAutoHyphens/>
                    <w:jc w:val="center"/>
                    <w:rPr>
                      <w:color w:val="000000"/>
                      <w:sz w:val="24"/>
                    </w:rPr>
                  </w:pPr>
                  <w:r>
                    <w:rPr>
                      <w:color w:val="000000"/>
                      <w:sz w:val="24"/>
                    </w:rPr>
                    <w:t>54.5~99.7</w:t>
                  </w:r>
                </w:p>
              </w:tc>
              <w:tc>
                <w:tcPr>
                  <w:tcW w:w="840" w:type="dxa"/>
                  <w:vAlign w:val="center"/>
                </w:tcPr>
                <w:p>
                  <w:pPr>
                    <w:suppressAutoHyphens/>
                    <w:jc w:val="center"/>
                    <w:rPr>
                      <w:color w:val="000000"/>
                      <w:sz w:val="24"/>
                    </w:rPr>
                  </w:pPr>
                  <w:r>
                    <w:rPr>
                      <w:color w:val="000000"/>
                      <w:sz w:val="24"/>
                    </w:rPr>
                    <w:t>16.62</w:t>
                  </w:r>
                </w:p>
              </w:tc>
              <w:tc>
                <w:tcPr>
                  <w:tcW w:w="615" w:type="dxa"/>
                  <w:vAlign w:val="center"/>
                </w:tcPr>
                <w:p>
                  <w:pPr>
                    <w:suppressAutoHyphens/>
                    <w:jc w:val="center"/>
                    <w:rPr>
                      <w:color w:val="000000"/>
                      <w:sz w:val="24"/>
                    </w:rPr>
                  </w:pPr>
                  <w:r>
                    <w:rPr>
                      <w:color w:val="000000"/>
                      <w:sz w:val="24"/>
                    </w:rPr>
                    <w:t>0</w:t>
                  </w:r>
                </w:p>
              </w:tc>
              <w:tc>
                <w:tcPr>
                  <w:tcW w:w="720" w:type="dxa"/>
                  <w:vAlign w:val="center"/>
                </w:tcPr>
                <w:p>
                  <w:pPr>
                    <w:suppressAutoHyphens/>
                    <w:jc w:val="center"/>
                    <w:rPr>
                      <w:color w:val="000000"/>
                      <w:sz w:val="24"/>
                    </w:rPr>
                  </w:pPr>
                  <w:r>
                    <w:rPr>
                      <w:color w:val="000000"/>
                      <w:sz w:val="24"/>
                    </w:rPr>
                    <w:t>达标</w:t>
                  </w:r>
                </w:p>
              </w:tc>
            </w:tr>
          </w:tbl>
          <w:p>
            <w:pPr>
              <w:adjustRightInd w:val="0"/>
              <w:snapToGrid w:val="0"/>
              <w:spacing w:line="360" w:lineRule="auto"/>
              <w:ind w:firstLine="480" w:firstLineChars="200"/>
              <w:rPr>
                <w:sz w:val="24"/>
              </w:rPr>
            </w:pPr>
            <w:r>
              <w:rPr>
                <w:sz w:val="24"/>
              </w:rPr>
              <w:t>由监测结果可知，收集的中富杭萧装配式建筑科技产业园项目一期工程拟建地周边监测点位TVOC满足《环境影响评价技术导则 大气环境》（HJ2.2-2018）附录D中表D.1总挥发性有机物8h平均值要求。</w:t>
            </w:r>
          </w:p>
          <w:p>
            <w:pPr>
              <w:spacing w:line="360" w:lineRule="auto"/>
              <w:ind w:firstLine="482" w:firstLineChars="200"/>
              <w:rPr>
                <w:b/>
                <w:sz w:val="24"/>
              </w:rPr>
            </w:pPr>
            <w:r>
              <w:rPr>
                <w:b/>
                <w:sz w:val="24"/>
              </w:rPr>
              <w:t>2、地表水环境质量现状</w:t>
            </w:r>
          </w:p>
          <w:p>
            <w:pPr>
              <w:spacing w:line="360" w:lineRule="auto"/>
              <w:ind w:firstLine="480" w:firstLineChars="200"/>
              <w:rPr>
                <w:sz w:val="24"/>
              </w:rPr>
            </w:pPr>
            <w:r>
              <w:rPr>
                <w:rFonts w:hint="eastAsia"/>
                <w:sz w:val="24"/>
              </w:rPr>
              <w:t>项目污水经处理后排入市政污水管网进入罗家坡污水处理厂处理达标后排入北港河再汇入南湖，即项目受纳水体为南湖，根据《湖南省地方标准</w:t>
            </w:r>
            <w:r>
              <w:rPr>
                <w:sz w:val="24"/>
              </w:rPr>
              <w:t>-</w:t>
            </w:r>
            <w:r>
              <w:rPr>
                <w:rFonts w:hint="eastAsia"/>
                <w:sz w:val="24"/>
              </w:rPr>
              <w:t>湖南省主要水系地表水环境功能区划（</w:t>
            </w:r>
            <w:r>
              <w:rPr>
                <w:sz w:val="24"/>
              </w:rPr>
              <w:t>DB43/023-2005</w:t>
            </w:r>
            <w:r>
              <w:rPr>
                <w:rFonts w:hint="eastAsia"/>
                <w:sz w:val="24"/>
              </w:rPr>
              <w:t>）》的划分：南湖功能区类型为景观娱乐用水区，执行标准为</w:t>
            </w:r>
            <w:r>
              <w:rPr>
                <w:sz w:val="24"/>
              </w:rPr>
              <w:t>Ⅳ</w:t>
            </w:r>
            <w:r>
              <w:rPr>
                <w:rFonts w:hint="eastAsia"/>
                <w:sz w:val="24"/>
              </w:rPr>
              <w:t>类，但根据岳阳市人民政府岳政告</w:t>
            </w:r>
            <w:r>
              <w:rPr>
                <w:sz w:val="24"/>
              </w:rPr>
              <w:t>[2006]7</w:t>
            </w:r>
            <w:r>
              <w:rPr>
                <w:rFonts w:hint="eastAsia"/>
                <w:sz w:val="24"/>
              </w:rPr>
              <w:t>号《关于加强环南湖建设项目排污管理的通知》，现实际按</w:t>
            </w:r>
            <w:r>
              <w:rPr>
                <w:sz w:val="24"/>
              </w:rPr>
              <w:t>Ⅲ</w:t>
            </w:r>
            <w:r>
              <w:rPr>
                <w:rFonts w:hint="eastAsia"/>
                <w:sz w:val="24"/>
              </w:rPr>
              <w:t>类水保护。</w:t>
            </w:r>
          </w:p>
          <w:p>
            <w:pPr>
              <w:topLinePunct/>
              <w:adjustRightInd w:val="0"/>
              <w:snapToGrid w:val="0"/>
              <w:spacing w:line="360" w:lineRule="auto"/>
              <w:ind w:firstLine="480" w:firstLineChars="200"/>
              <w:rPr>
                <w:sz w:val="24"/>
              </w:rPr>
            </w:pPr>
            <w:r>
              <w:rPr>
                <w:rFonts w:hint="eastAsia"/>
                <w:sz w:val="24"/>
                <w:szCs w:val="22"/>
              </w:rPr>
              <w:t>根据岳阳市生态环境局</w:t>
            </w:r>
            <w:r>
              <w:rPr>
                <w:sz w:val="24"/>
                <w:szCs w:val="22"/>
              </w:rPr>
              <w:t>2020</w:t>
            </w:r>
            <w:r>
              <w:rPr>
                <w:rFonts w:hint="eastAsia"/>
                <w:sz w:val="24"/>
                <w:szCs w:val="22"/>
              </w:rPr>
              <w:t>年</w:t>
            </w:r>
            <w:r>
              <w:rPr>
                <w:sz w:val="24"/>
                <w:szCs w:val="22"/>
              </w:rPr>
              <w:t>6</w:t>
            </w:r>
            <w:r>
              <w:rPr>
                <w:rFonts w:hint="eastAsia"/>
                <w:sz w:val="24"/>
                <w:szCs w:val="22"/>
              </w:rPr>
              <w:t>月</w:t>
            </w:r>
            <w:r>
              <w:rPr>
                <w:sz w:val="24"/>
                <w:szCs w:val="22"/>
              </w:rPr>
              <w:t>1</w:t>
            </w:r>
            <w:r>
              <w:rPr>
                <w:rFonts w:hint="eastAsia"/>
                <w:sz w:val="24"/>
                <w:szCs w:val="22"/>
              </w:rPr>
              <w:t>日发布的《岳阳市二〇一九年度生态环境质量公报》，</w:t>
            </w:r>
            <w:r>
              <w:rPr>
                <w:sz w:val="24"/>
                <w:szCs w:val="22"/>
              </w:rPr>
              <w:t>2019</w:t>
            </w:r>
            <w:r>
              <w:rPr>
                <w:rFonts w:hint="eastAsia"/>
                <w:sz w:val="24"/>
                <w:szCs w:val="22"/>
              </w:rPr>
              <w:t>年南湖水质为</w:t>
            </w:r>
            <w:r>
              <w:rPr>
                <w:sz w:val="24"/>
                <w:szCs w:val="22"/>
              </w:rPr>
              <w:t>Ⅳ</w:t>
            </w:r>
            <w:r>
              <w:rPr>
                <w:rFonts w:hint="eastAsia"/>
                <w:sz w:val="24"/>
                <w:szCs w:val="22"/>
              </w:rPr>
              <w:t>类，不符合《地表水环境质量标准》（</w:t>
            </w:r>
            <w:r>
              <w:rPr>
                <w:sz w:val="24"/>
                <w:szCs w:val="22"/>
              </w:rPr>
              <w:t>GB3838-2002</w:t>
            </w:r>
            <w:r>
              <w:rPr>
                <w:rFonts w:hint="eastAsia"/>
                <w:sz w:val="24"/>
                <w:szCs w:val="22"/>
              </w:rPr>
              <w:t>）</w:t>
            </w:r>
            <w:r>
              <w:rPr>
                <w:sz w:val="24"/>
                <w:szCs w:val="22"/>
              </w:rPr>
              <w:t>Ⅲ</w:t>
            </w:r>
            <w:r>
              <w:rPr>
                <w:rFonts w:hint="eastAsia"/>
                <w:sz w:val="24"/>
                <w:szCs w:val="22"/>
              </w:rPr>
              <w:t>类标准限值的要求。根据岳阳市八届人大常委会第</w:t>
            </w:r>
            <w:r>
              <w:rPr>
                <w:sz w:val="24"/>
                <w:szCs w:val="22"/>
              </w:rPr>
              <w:t>11</w:t>
            </w:r>
            <w:r>
              <w:rPr>
                <w:rFonts w:hint="eastAsia"/>
                <w:sz w:val="24"/>
                <w:szCs w:val="22"/>
              </w:rPr>
              <w:t>号公报可知，引起超标的原因可能因为南湖新区部分城郊生活污水仍然直排南湖，随着岳阳楼区郭镇乡建中村污水管网改造的逐步开展及完成，南湖区域水质环境将得到改</w:t>
            </w:r>
            <w:r>
              <w:rPr>
                <w:rFonts w:hint="eastAsia"/>
                <w:sz w:val="24"/>
              </w:rPr>
              <w:t>善。</w:t>
            </w:r>
          </w:p>
          <w:p>
            <w:pPr>
              <w:spacing w:line="360" w:lineRule="auto"/>
              <w:ind w:firstLine="482" w:firstLineChars="200"/>
              <w:rPr>
                <w:b/>
                <w:sz w:val="24"/>
              </w:rPr>
            </w:pPr>
            <w:r>
              <w:rPr>
                <w:b/>
                <w:sz w:val="24"/>
              </w:rPr>
              <w:t>3、声环境质量现状</w:t>
            </w:r>
          </w:p>
          <w:p>
            <w:pPr>
              <w:suppressAutoHyphens/>
              <w:spacing w:line="360" w:lineRule="auto"/>
              <w:ind w:firstLine="480" w:firstLineChars="200"/>
              <w:jc w:val="left"/>
              <w:rPr>
                <w:b/>
                <w:bCs/>
                <w:color w:val="000000"/>
                <w:sz w:val="24"/>
                <w:lang w:bidi="ar"/>
              </w:rPr>
            </w:pPr>
            <w:r>
              <w:rPr>
                <w:sz w:val="24"/>
              </w:rPr>
              <w:t>为了解项目区域声环境质量现状，本评价委托湖南昌旭环保技术有限公司于202</w:t>
            </w:r>
            <w:r>
              <w:rPr>
                <w:rFonts w:hint="eastAsia"/>
                <w:sz w:val="24"/>
              </w:rPr>
              <w:t>1</w:t>
            </w:r>
            <w:r>
              <w:rPr>
                <w:sz w:val="24"/>
              </w:rPr>
              <w:t>年</w:t>
            </w:r>
            <w:r>
              <w:rPr>
                <w:rFonts w:hint="eastAsia"/>
                <w:sz w:val="24"/>
              </w:rPr>
              <w:t>4</w:t>
            </w:r>
            <w:r>
              <w:rPr>
                <w:sz w:val="24"/>
              </w:rPr>
              <w:t>月</w:t>
            </w:r>
            <w:r>
              <w:rPr>
                <w:rFonts w:hint="eastAsia"/>
                <w:sz w:val="24"/>
              </w:rPr>
              <w:t>27</w:t>
            </w:r>
            <w:r>
              <w:rPr>
                <w:sz w:val="24"/>
              </w:rPr>
              <w:t>日~</w:t>
            </w:r>
            <w:r>
              <w:rPr>
                <w:rFonts w:hint="eastAsia"/>
                <w:sz w:val="24"/>
              </w:rPr>
              <w:t>4</w:t>
            </w:r>
            <w:r>
              <w:rPr>
                <w:sz w:val="24"/>
              </w:rPr>
              <w:t>月</w:t>
            </w:r>
            <w:r>
              <w:rPr>
                <w:rFonts w:hint="eastAsia"/>
                <w:sz w:val="24"/>
              </w:rPr>
              <w:t>28</w:t>
            </w:r>
            <w:r>
              <w:rPr>
                <w:sz w:val="24"/>
              </w:rPr>
              <w:t>日对本项目四周</w:t>
            </w:r>
            <w:r>
              <w:rPr>
                <w:rFonts w:hint="eastAsia"/>
                <w:sz w:val="24"/>
              </w:rPr>
              <w:t>及项目周边的声环境敏感目标</w:t>
            </w:r>
            <w:r>
              <w:rPr>
                <w:sz w:val="24"/>
              </w:rPr>
              <w:t>环境噪声进行了现状监测，监测时间2天。监测结果如下表3-</w:t>
            </w:r>
            <w:r>
              <w:rPr>
                <w:rFonts w:hint="eastAsia"/>
                <w:sz w:val="24"/>
              </w:rPr>
              <w:t>4</w:t>
            </w:r>
            <w:r>
              <w:rPr>
                <w:sz w:val="24"/>
              </w:rPr>
              <w:t>：</w:t>
            </w:r>
          </w:p>
          <w:p>
            <w:pPr>
              <w:suppressAutoHyphens/>
              <w:spacing w:line="360" w:lineRule="auto"/>
              <w:ind w:firstLine="482" w:firstLineChars="200"/>
              <w:jc w:val="center"/>
              <w:rPr>
                <w:b/>
                <w:bCs/>
                <w:color w:val="000000"/>
                <w:sz w:val="24"/>
                <w:lang w:bidi="ar"/>
              </w:rPr>
            </w:pPr>
            <w:r>
              <w:rPr>
                <w:b/>
                <w:bCs/>
                <w:color w:val="000000"/>
                <w:sz w:val="24"/>
                <w:lang w:bidi="ar"/>
              </w:rPr>
              <w:t>表3-</w:t>
            </w:r>
            <w:r>
              <w:rPr>
                <w:rFonts w:hint="eastAsia"/>
                <w:b/>
                <w:bCs/>
                <w:color w:val="000000"/>
                <w:sz w:val="24"/>
                <w:lang w:bidi="ar"/>
              </w:rPr>
              <w:t>4</w:t>
            </w:r>
            <w:r>
              <w:rPr>
                <w:b/>
                <w:bCs/>
                <w:color w:val="000000"/>
                <w:sz w:val="24"/>
                <w:lang w:bidi="ar"/>
              </w:rPr>
              <w:t xml:space="preserve">  声环境现状监测结果单位：dB（A）</w:t>
            </w:r>
          </w:p>
          <w:tbl>
            <w:tblPr>
              <w:tblStyle w:val="18"/>
              <w:tblW w:w="0" w:type="auto"/>
              <w:tblInd w:w="0" w:type="dxa"/>
              <w:tblLayout w:type="fixed"/>
              <w:tblCellMar>
                <w:top w:w="0" w:type="dxa"/>
                <w:left w:w="108" w:type="dxa"/>
                <w:bottom w:w="0" w:type="dxa"/>
                <w:right w:w="108" w:type="dxa"/>
              </w:tblCellMar>
            </w:tblPr>
            <w:tblGrid>
              <w:gridCol w:w="864"/>
              <w:gridCol w:w="1307"/>
              <w:gridCol w:w="963"/>
              <w:gridCol w:w="963"/>
              <w:gridCol w:w="963"/>
              <w:gridCol w:w="963"/>
              <w:gridCol w:w="963"/>
              <w:gridCol w:w="965"/>
            </w:tblGrid>
            <w:tr>
              <w:tblPrEx>
                <w:tblCellMar>
                  <w:top w:w="0" w:type="dxa"/>
                  <w:left w:w="108" w:type="dxa"/>
                  <w:bottom w:w="0" w:type="dxa"/>
                  <w:right w:w="108" w:type="dxa"/>
                </w:tblCellMar>
              </w:tblPrEx>
              <w:trPr>
                <w:trHeight w:val="340" w:hRule="exact"/>
              </w:trPr>
              <w:tc>
                <w:tcPr>
                  <w:tcW w:w="864" w:type="dxa"/>
                  <w:vMerge w:val="restart"/>
                  <w:tcBorders>
                    <w:top w:val="single" w:color="auto" w:sz="8" w:space="0"/>
                    <w:left w:val="single" w:color="auto" w:sz="8" w:space="0"/>
                    <w:bottom w:val="single" w:color="000000" w:sz="8" w:space="0"/>
                    <w:right w:val="single" w:color="000000" w:sz="8" w:space="0"/>
                  </w:tcBorders>
                  <w:vAlign w:val="center"/>
                </w:tcPr>
                <w:p>
                  <w:pPr>
                    <w:jc w:val="center"/>
                    <w:rPr>
                      <w:sz w:val="24"/>
                    </w:rPr>
                  </w:pPr>
                  <w:r>
                    <w:rPr>
                      <w:sz w:val="24"/>
                    </w:rPr>
                    <w:t>监测</w:t>
                  </w:r>
                </w:p>
                <w:p>
                  <w:pPr>
                    <w:jc w:val="center"/>
                    <w:rPr>
                      <w:sz w:val="24"/>
                    </w:rPr>
                  </w:pPr>
                  <w:r>
                    <w:rPr>
                      <w:sz w:val="24"/>
                    </w:rPr>
                    <w:t>时间</w:t>
                  </w:r>
                </w:p>
              </w:tc>
              <w:tc>
                <w:tcPr>
                  <w:tcW w:w="1307" w:type="dxa"/>
                  <w:vMerge w:val="restart"/>
                  <w:tcBorders>
                    <w:top w:val="single" w:color="auto" w:sz="8" w:space="0"/>
                    <w:left w:val="single" w:color="auto" w:sz="8" w:space="0"/>
                    <w:bottom w:val="single" w:color="000000" w:sz="8" w:space="0"/>
                    <w:right w:val="single" w:color="000000" w:sz="8" w:space="0"/>
                  </w:tcBorders>
                  <w:vAlign w:val="center"/>
                </w:tcPr>
                <w:p>
                  <w:pPr>
                    <w:jc w:val="center"/>
                    <w:rPr>
                      <w:sz w:val="24"/>
                    </w:rPr>
                  </w:pPr>
                  <w:r>
                    <w:rPr>
                      <w:sz w:val="24"/>
                    </w:rPr>
                    <w:t>点位</w:t>
                  </w:r>
                </w:p>
              </w:tc>
              <w:tc>
                <w:tcPr>
                  <w:tcW w:w="1926" w:type="dxa"/>
                  <w:gridSpan w:val="2"/>
                  <w:tcBorders>
                    <w:top w:val="single" w:color="auto" w:sz="8" w:space="0"/>
                    <w:left w:val="nil"/>
                    <w:bottom w:val="single" w:color="auto" w:sz="8" w:space="0"/>
                    <w:right w:val="single" w:color="000000" w:sz="8" w:space="0"/>
                  </w:tcBorders>
                  <w:vAlign w:val="center"/>
                </w:tcPr>
                <w:p>
                  <w:pPr>
                    <w:jc w:val="center"/>
                    <w:rPr>
                      <w:sz w:val="24"/>
                    </w:rPr>
                  </w:pPr>
                  <w:r>
                    <w:rPr>
                      <w:sz w:val="24"/>
                    </w:rPr>
                    <w:t>监测值</w:t>
                  </w:r>
                </w:p>
              </w:tc>
              <w:tc>
                <w:tcPr>
                  <w:tcW w:w="1926" w:type="dxa"/>
                  <w:gridSpan w:val="2"/>
                  <w:tcBorders>
                    <w:top w:val="single" w:color="auto" w:sz="8" w:space="0"/>
                    <w:left w:val="nil"/>
                    <w:bottom w:val="single" w:color="auto" w:sz="8" w:space="0"/>
                    <w:right w:val="single" w:color="000000" w:sz="8" w:space="0"/>
                  </w:tcBorders>
                  <w:vAlign w:val="center"/>
                </w:tcPr>
                <w:p>
                  <w:pPr>
                    <w:jc w:val="center"/>
                    <w:rPr>
                      <w:sz w:val="24"/>
                    </w:rPr>
                  </w:pPr>
                  <w:r>
                    <w:rPr>
                      <w:sz w:val="24"/>
                    </w:rPr>
                    <w:t>声环境质量标准</w:t>
                  </w:r>
                </w:p>
              </w:tc>
              <w:tc>
                <w:tcPr>
                  <w:tcW w:w="1928" w:type="dxa"/>
                  <w:gridSpan w:val="2"/>
                  <w:tcBorders>
                    <w:top w:val="single" w:color="auto" w:sz="8" w:space="0"/>
                    <w:left w:val="nil"/>
                    <w:bottom w:val="single" w:color="auto" w:sz="8" w:space="0"/>
                    <w:right w:val="single" w:color="000000" w:sz="8" w:space="0"/>
                  </w:tcBorders>
                  <w:vAlign w:val="center"/>
                </w:tcPr>
                <w:p>
                  <w:pPr>
                    <w:jc w:val="center"/>
                    <w:rPr>
                      <w:sz w:val="24"/>
                    </w:rPr>
                  </w:pPr>
                  <w:r>
                    <w:rPr>
                      <w:sz w:val="24"/>
                    </w:rPr>
                    <w:t>是否达标</w:t>
                  </w:r>
                </w:p>
              </w:tc>
            </w:tr>
            <w:tr>
              <w:tblPrEx>
                <w:tblCellMar>
                  <w:top w:w="0" w:type="dxa"/>
                  <w:left w:w="108" w:type="dxa"/>
                  <w:bottom w:w="0" w:type="dxa"/>
                  <w:right w:w="108" w:type="dxa"/>
                </w:tblCellMar>
              </w:tblPrEx>
              <w:trPr>
                <w:trHeight w:val="340" w:hRule="exact"/>
              </w:trPr>
              <w:tc>
                <w:tcPr>
                  <w:tcW w:w="864" w:type="dxa"/>
                  <w:vMerge w:val="continue"/>
                  <w:tcBorders>
                    <w:top w:val="single" w:color="auto" w:sz="8" w:space="0"/>
                    <w:left w:val="single" w:color="auto" w:sz="8" w:space="0"/>
                    <w:bottom w:val="single" w:color="000000" w:sz="8" w:space="0"/>
                    <w:right w:val="single" w:color="000000" w:sz="8" w:space="0"/>
                  </w:tcBorders>
                  <w:vAlign w:val="center"/>
                </w:tcPr>
                <w:p>
                  <w:pPr>
                    <w:rPr>
                      <w:sz w:val="24"/>
                    </w:rPr>
                  </w:pPr>
                </w:p>
              </w:tc>
              <w:tc>
                <w:tcPr>
                  <w:tcW w:w="1307" w:type="dxa"/>
                  <w:vMerge w:val="continue"/>
                  <w:tcBorders>
                    <w:top w:val="single" w:color="auto" w:sz="8" w:space="0"/>
                    <w:left w:val="single" w:color="auto" w:sz="8" w:space="0"/>
                    <w:bottom w:val="single" w:color="000000" w:sz="8" w:space="0"/>
                    <w:right w:val="single" w:color="000000" w:sz="8" w:space="0"/>
                  </w:tcBorders>
                  <w:vAlign w:val="center"/>
                </w:tcPr>
                <w:p>
                  <w:pPr>
                    <w:rPr>
                      <w:sz w:val="24"/>
                    </w:rPr>
                  </w:pPr>
                </w:p>
              </w:tc>
              <w:tc>
                <w:tcPr>
                  <w:tcW w:w="963" w:type="dxa"/>
                  <w:tcBorders>
                    <w:top w:val="nil"/>
                    <w:left w:val="nil"/>
                    <w:bottom w:val="single" w:color="auto" w:sz="8" w:space="0"/>
                    <w:right w:val="single" w:color="auto" w:sz="8" w:space="0"/>
                  </w:tcBorders>
                  <w:vAlign w:val="center"/>
                </w:tcPr>
                <w:p>
                  <w:pPr>
                    <w:jc w:val="center"/>
                    <w:rPr>
                      <w:sz w:val="24"/>
                    </w:rPr>
                  </w:pPr>
                  <w:r>
                    <w:rPr>
                      <w:sz w:val="24"/>
                    </w:rPr>
                    <w:t>昼间</w:t>
                  </w:r>
                </w:p>
              </w:tc>
              <w:tc>
                <w:tcPr>
                  <w:tcW w:w="963" w:type="dxa"/>
                  <w:tcBorders>
                    <w:top w:val="nil"/>
                    <w:left w:val="nil"/>
                    <w:bottom w:val="single" w:color="auto" w:sz="8" w:space="0"/>
                    <w:right w:val="single" w:color="auto" w:sz="8" w:space="0"/>
                  </w:tcBorders>
                  <w:vAlign w:val="center"/>
                </w:tcPr>
                <w:p>
                  <w:pPr>
                    <w:jc w:val="center"/>
                    <w:rPr>
                      <w:sz w:val="24"/>
                    </w:rPr>
                  </w:pPr>
                  <w:r>
                    <w:rPr>
                      <w:sz w:val="24"/>
                    </w:rPr>
                    <w:t>夜间</w:t>
                  </w:r>
                </w:p>
              </w:tc>
              <w:tc>
                <w:tcPr>
                  <w:tcW w:w="963" w:type="dxa"/>
                  <w:tcBorders>
                    <w:top w:val="nil"/>
                    <w:left w:val="nil"/>
                    <w:bottom w:val="single" w:color="auto" w:sz="8" w:space="0"/>
                    <w:right w:val="single" w:color="auto" w:sz="8" w:space="0"/>
                  </w:tcBorders>
                  <w:vAlign w:val="center"/>
                </w:tcPr>
                <w:p>
                  <w:pPr>
                    <w:jc w:val="center"/>
                    <w:rPr>
                      <w:sz w:val="24"/>
                    </w:rPr>
                  </w:pPr>
                  <w:r>
                    <w:rPr>
                      <w:sz w:val="24"/>
                    </w:rPr>
                    <w:t>昼</w:t>
                  </w:r>
                </w:p>
              </w:tc>
              <w:tc>
                <w:tcPr>
                  <w:tcW w:w="963" w:type="dxa"/>
                  <w:tcBorders>
                    <w:top w:val="nil"/>
                    <w:left w:val="nil"/>
                    <w:bottom w:val="single" w:color="auto" w:sz="8" w:space="0"/>
                    <w:right w:val="single" w:color="auto" w:sz="8" w:space="0"/>
                  </w:tcBorders>
                  <w:vAlign w:val="center"/>
                </w:tcPr>
                <w:p>
                  <w:pPr>
                    <w:jc w:val="center"/>
                    <w:rPr>
                      <w:sz w:val="24"/>
                    </w:rPr>
                  </w:pPr>
                  <w:r>
                    <w:rPr>
                      <w:sz w:val="24"/>
                    </w:rPr>
                    <w:t>夜间</w:t>
                  </w:r>
                </w:p>
              </w:tc>
              <w:tc>
                <w:tcPr>
                  <w:tcW w:w="963" w:type="dxa"/>
                  <w:tcBorders>
                    <w:top w:val="nil"/>
                    <w:left w:val="nil"/>
                    <w:bottom w:val="single" w:color="auto" w:sz="8" w:space="0"/>
                    <w:right w:val="single" w:color="auto" w:sz="8" w:space="0"/>
                  </w:tcBorders>
                  <w:vAlign w:val="center"/>
                </w:tcPr>
                <w:p>
                  <w:pPr>
                    <w:jc w:val="center"/>
                    <w:rPr>
                      <w:sz w:val="24"/>
                    </w:rPr>
                  </w:pPr>
                  <w:r>
                    <w:rPr>
                      <w:sz w:val="24"/>
                    </w:rPr>
                    <w:t>昼间</w:t>
                  </w:r>
                </w:p>
              </w:tc>
              <w:tc>
                <w:tcPr>
                  <w:tcW w:w="965" w:type="dxa"/>
                  <w:tcBorders>
                    <w:top w:val="nil"/>
                    <w:left w:val="nil"/>
                    <w:bottom w:val="single" w:color="auto" w:sz="8" w:space="0"/>
                    <w:right w:val="single" w:color="auto" w:sz="8" w:space="0"/>
                  </w:tcBorders>
                  <w:vAlign w:val="center"/>
                </w:tcPr>
                <w:p>
                  <w:pPr>
                    <w:jc w:val="center"/>
                    <w:rPr>
                      <w:sz w:val="24"/>
                    </w:rPr>
                  </w:pPr>
                  <w:r>
                    <w:rPr>
                      <w:sz w:val="24"/>
                    </w:rPr>
                    <w:t>夜间</w:t>
                  </w:r>
                </w:p>
              </w:tc>
            </w:tr>
            <w:tr>
              <w:tblPrEx>
                <w:tblCellMar>
                  <w:top w:w="0" w:type="dxa"/>
                  <w:left w:w="108" w:type="dxa"/>
                  <w:bottom w:w="0" w:type="dxa"/>
                  <w:right w:w="108" w:type="dxa"/>
                </w:tblCellMar>
              </w:tblPrEx>
              <w:trPr>
                <w:trHeight w:val="340" w:hRule="exact"/>
              </w:trPr>
              <w:tc>
                <w:tcPr>
                  <w:tcW w:w="864" w:type="dxa"/>
                  <w:vMerge w:val="restart"/>
                  <w:tcBorders>
                    <w:top w:val="nil"/>
                    <w:left w:val="single" w:color="auto" w:sz="8" w:space="0"/>
                    <w:right w:val="single" w:color="auto" w:sz="8" w:space="0"/>
                  </w:tcBorders>
                  <w:vAlign w:val="center"/>
                </w:tcPr>
                <w:p>
                  <w:pPr>
                    <w:ind w:left="-105" w:leftChars="-50" w:right="-105" w:rightChars="-50"/>
                    <w:jc w:val="center"/>
                    <w:rPr>
                      <w:sz w:val="24"/>
                    </w:rPr>
                  </w:pPr>
                  <w:r>
                    <w:rPr>
                      <w:sz w:val="24"/>
                    </w:rPr>
                    <w:t>2021.</w:t>
                  </w:r>
                  <w:r>
                    <w:rPr>
                      <w:rFonts w:hint="eastAsia"/>
                      <w:sz w:val="24"/>
                    </w:rPr>
                    <w:t>4</w:t>
                  </w:r>
                  <w:r>
                    <w:rPr>
                      <w:sz w:val="24"/>
                    </w:rPr>
                    <w:t>.</w:t>
                  </w:r>
                  <w:r>
                    <w:rPr>
                      <w:rFonts w:hint="eastAsia"/>
                      <w:sz w:val="24"/>
                    </w:rPr>
                    <w:t>27</w:t>
                  </w:r>
                </w:p>
              </w:tc>
              <w:tc>
                <w:tcPr>
                  <w:tcW w:w="1307" w:type="dxa"/>
                  <w:tcBorders>
                    <w:top w:val="nil"/>
                    <w:left w:val="nil"/>
                    <w:bottom w:val="single" w:color="auto" w:sz="8" w:space="0"/>
                    <w:right w:val="single" w:color="auto" w:sz="8" w:space="0"/>
                  </w:tcBorders>
                  <w:vAlign w:val="center"/>
                </w:tcPr>
                <w:p>
                  <w:pPr>
                    <w:jc w:val="center"/>
                    <w:rPr>
                      <w:sz w:val="24"/>
                    </w:rPr>
                  </w:pPr>
                  <w:r>
                    <w:rPr>
                      <w:sz w:val="24"/>
                    </w:rPr>
                    <w:t>东厂界</w:t>
                  </w:r>
                </w:p>
              </w:tc>
              <w:tc>
                <w:tcPr>
                  <w:tcW w:w="963" w:type="dxa"/>
                  <w:tcBorders>
                    <w:top w:val="nil"/>
                    <w:left w:val="nil"/>
                    <w:bottom w:val="single" w:color="auto" w:sz="8" w:space="0"/>
                    <w:right w:val="single" w:color="auto" w:sz="8" w:space="0"/>
                  </w:tcBorders>
                  <w:vAlign w:val="center"/>
                </w:tcPr>
                <w:p>
                  <w:pPr>
                    <w:jc w:val="center"/>
                    <w:rPr>
                      <w:sz w:val="24"/>
                    </w:rPr>
                  </w:pPr>
                  <w:r>
                    <w:rPr>
                      <w:rFonts w:hint="eastAsia"/>
                      <w:sz w:val="24"/>
                    </w:rPr>
                    <w:t>52</w:t>
                  </w:r>
                </w:p>
              </w:tc>
              <w:tc>
                <w:tcPr>
                  <w:tcW w:w="963" w:type="dxa"/>
                  <w:tcBorders>
                    <w:top w:val="nil"/>
                    <w:left w:val="nil"/>
                    <w:bottom w:val="single" w:color="auto" w:sz="8" w:space="0"/>
                    <w:right w:val="single" w:color="auto" w:sz="8" w:space="0"/>
                  </w:tcBorders>
                  <w:vAlign w:val="center"/>
                </w:tcPr>
                <w:p>
                  <w:pPr>
                    <w:jc w:val="center"/>
                    <w:rPr>
                      <w:sz w:val="24"/>
                    </w:rPr>
                  </w:pPr>
                  <w:r>
                    <w:rPr>
                      <w:rFonts w:hint="eastAsia"/>
                      <w:sz w:val="24"/>
                    </w:rPr>
                    <w:t>43</w:t>
                  </w:r>
                </w:p>
              </w:tc>
              <w:tc>
                <w:tcPr>
                  <w:tcW w:w="963" w:type="dxa"/>
                  <w:tcBorders>
                    <w:top w:val="nil"/>
                    <w:left w:val="nil"/>
                    <w:bottom w:val="single" w:color="auto" w:sz="8" w:space="0"/>
                    <w:right w:val="single" w:color="auto" w:sz="8" w:space="0"/>
                  </w:tcBorders>
                  <w:vAlign w:val="center"/>
                </w:tcPr>
                <w:p>
                  <w:pPr>
                    <w:jc w:val="center"/>
                    <w:rPr>
                      <w:sz w:val="24"/>
                    </w:rPr>
                  </w:pPr>
                  <w:r>
                    <w:rPr>
                      <w:rFonts w:hint="eastAsia"/>
                      <w:sz w:val="24"/>
                    </w:rPr>
                    <w:t>65</w:t>
                  </w:r>
                </w:p>
              </w:tc>
              <w:tc>
                <w:tcPr>
                  <w:tcW w:w="963" w:type="dxa"/>
                  <w:tcBorders>
                    <w:top w:val="nil"/>
                    <w:left w:val="nil"/>
                    <w:bottom w:val="single" w:color="auto" w:sz="8" w:space="0"/>
                    <w:right w:val="single" w:color="auto" w:sz="8" w:space="0"/>
                  </w:tcBorders>
                  <w:vAlign w:val="center"/>
                </w:tcPr>
                <w:p>
                  <w:pPr>
                    <w:jc w:val="center"/>
                    <w:rPr>
                      <w:sz w:val="24"/>
                    </w:rPr>
                  </w:pPr>
                  <w:r>
                    <w:rPr>
                      <w:sz w:val="24"/>
                    </w:rPr>
                    <w:t>55</w:t>
                  </w:r>
                </w:p>
              </w:tc>
              <w:tc>
                <w:tcPr>
                  <w:tcW w:w="963" w:type="dxa"/>
                  <w:tcBorders>
                    <w:top w:val="nil"/>
                    <w:left w:val="nil"/>
                    <w:bottom w:val="single" w:color="auto" w:sz="8" w:space="0"/>
                    <w:right w:val="single" w:color="auto" w:sz="8" w:space="0"/>
                  </w:tcBorders>
                  <w:vAlign w:val="center"/>
                </w:tcPr>
                <w:p>
                  <w:pPr>
                    <w:jc w:val="center"/>
                    <w:rPr>
                      <w:sz w:val="24"/>
                    </w:rPr>
                  </w:pPr>
                  <w:r>
                    <w:rPr>
                      <w:sz w:val="24"/>
                    </w:rPr>
                    <w:t>达标</w:t>
                  </w:r>
                </w:p>
              </w:tc>
              <w:tc>
                <w:tcPr>
                  <w:tcW w:w="965" w:type="dxa"/>
                  <w:tcBorders>
                    <w:top w:val="nil"/>
                    <w:left w:val="nil"/>
                    <w:bottom w:val="single" w:color="auto" w:sz="8" w:space="0"/>
                    <w:right w:val="single" w:color="auto" w:sz="8"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continue"/>
                  <w:tcBorders>
                    <w:left w:val="single" w:color="auto" w:sz="8" w:space="0"/>
                    <w:right w:val="single" w:color="auto" w:sz="8" w:space="0"/>
                  </w:tcBorders>
                  <w:vAlign w:val="center"/>
                </w:tcPr>
                <w:p>
                  <w:pPr>
                    <w:ind w:left="-105" w:leftChars="-50" w:right="-105" w:rightChars="-50"/>
                    <w:rPr>
                      <w:sz w:val="24"/>
                    </w:rPr>
                  </w:pPr>
                </w:p>
              </w:tc>
              <w:tc>
                <w:tcPr>
                  <w:tcW w:w="1307" w:type="dxa"/>
                  <w:tcBorders>
                    <w:top w:val="nil"/>
                    <w:left w:val="nil"/>
                    <w:bottom w:val="single" w:color="auto" w:sz="8" w:space="0"/>
                    <w:right w:val="single" w:color="auto" w:sz="8" w:space="0"/>
                  </w:tcBorders>
                  <w:vAlign w:val="center"/>
                </w:tcPr>
                <w:p>
                  <w:pPr>
                    <w:jc w:val="center"/>
                    <w:rPr>
                      <w:sz w:val="24"/>
                    </w:rPr>
                  </w:pPr>
                  <w:r>
                    <w:rPr>
                      <w:sz w:val="24"/>
                    </w:rPr>
                    <w:t>南厂界</w:t>
                  </w:r>
                </w:p>
              </w:tc>
              <w:tc>
                <w:tcPr>
                  <w:tcW w:w="963" w:type="dxa"/>
                  <w:tcBorders>
                    <w:top w:val="nil"/>
                    <w:left w:val="nil"/>
                    <w:bottom w:val="single" w:color="auto" w:sz="8" w:space="0"/>
                    <w:right w:val="single" w:color="auto" w:sz="8" w:space="0"/>
                  </w:tcBorders>
                  <w:vAlign w:val="center"/>
                </w:tcPr>
                <w:p>
                  <w:pPr>
                    <w:jc w:val="center"/>
                    <w:rPr>
                      <w:sz w:val="24"/>
                    </w:rPr>
                  </w:pPr>
                  <w:r>
                    <w:rPr>
                      <w:rFonts w:hint="eastAsia"/>
                      <w:sz w:val="24"/>
                    </w:rPr>
                    <w:t>55</w:t>
                  </w:r>
                </w:p>
              </w:tc>
              <w:tc>
                <w:tcPr>
                  <w:tcW w:w="963" w:type="dxa"/>
                  <w:tcBorders>
                    <w:top w:val="nil"/>
                    <w:left w:val="nil"/>
                    <w:bottom w:val="single" w:color="auto" w:sz="8" w:space="0"/>
                    <w:right w:val="single" w:color="auto" w:sz="8" w:space="0"/>
                  </w:tcBorders>
                  <w:vAlign w:val="center"/>
                </w:tcPr>
                <w:p>
                  <w:pPr>
                    <w:jc w:val="center"/>
                    <w:rPr>
                      <w:sz w:val="24"/>
                    </w:rPr>
                  </w:pPr>
                  <w:r>
                    <w:rPr>
                      <w:rFonts w:hint="eastAsia"/>
                      <w:sz w:val="24"/>
                    </w:rPr>
                    <w:t>46</w:t>
                  </w:r>
                </w:p>
              </w:tc>
              <w:tc>
                <w:tcPr>
                  <w:tcW w:w="963" w:type="dxa"/>
                  <w:tcBorders>
                    <w:top w:val="nil"/>
                    <w:left w:val="nil"/>
                    <w:bottom w:val="single" w:color="auto" w:sz="8" w:space="0"/>
                    <w:right w:val="single" w:color="auto" w:sz="8" w:space="0"/>
                  </w:tcBorders>
                  <w:vAlign w:val="center"/>
                </w:tcPr>
                <w:p>
                  <w:pPr>
                    <w:jc w:val="center"/>
                    <w:rPr>
                      <w:sz w:val="24"/>
                    </w:rPr>
                  </w:pPr>
                  <w:r>
                    <w:rPr>
                      <w:sz w:val="24"/>
                    </w:rPr>
                    <w:t>65</w:t>
                  </w:r>
                </w:p>
              </w:tc>
              <w:tc>
                <w:tcPr>
                  <w:tcW w:w="963" w:type="dxa"/>
                  <w:tcBorders>
                    <w:top w:val="nil"/>
                    <w:left w:val="nil"/>
                    <w:bottom w:val="single" w:color="auto" w:sz="8" w:space="0"/>
                    <w:right w:val="single" w:color="auto" w:sz="8" w:space="0"/>
                  </w:tcBorders>
                  <w:vAlign w:val="center"/>
                </w:tcPr>
                <w:p>
                  <w:pPr>
                    <w:jc w:val="center"/>
                    <w:rPr>
                      <w:sz w:val="24"/>
                    </w:rPr>
                  </w:pPr>
                  <w:r>
                    <w:rPr>
                      <w:sz w:val="24"/>
                    </w:rPr>
                    <w:t>55</w:t>
                  </w:r>
                </w:p>
              </w:tc>
              <w:tc>
                <w:tcPr>
                  <w:tcW w:w="963" w:type="dxa"/>
                  <w:tcBorders>
                    <w:top w:val="nil"/>
                    <w:left w:val="nil"/>
                    <w:bottom w:val="single" w:color="auto" w:sz="8" w:space="0"/>
                    <w:right w:val="single" w:color="auto" w:sz="8" w:space="0"/>
                  </w:tcBorders>
                  <w:vAlign w:val="center"/>
                </w:tcPr>
                <w:p>
                  <w:pPr>
                    <w:jc w:val="center"/>
                    <w:rPr>
                      <w:sz w:val="24"/>
                    </w:rPr>
                  </w:pPr>
                  <w:r>
                    <w:rPr>
                      <w:sz w:val="24"/>
                    </w:rPr>
                    <w:t>达标</w:t>
                  </w:r>
                </w:p>
              </w:tc>
              <w:tc>
                <w:tcPr>
                  <w:tcW w:w="965" w:type="dxa"/>
                  <w:tcBorders>
                    <w:top w:val="nil"/>
                    <w:left w:val="nil"/>
                    <w:bottom w:val="single" w:color="auto" w:sz="8" w:space="0"/>
                    <w:right w:val="single" w:color="auto" w:sz="8"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continue"/>
                  <w:tcBorders>
                    <w:left w:val="single" w:color="auto" w:sz="8" w:space="0"/>
                    <w:right w:val="single" w:color="auto" w:sz="8" w:space="0"/>
                  </w:tcBorders>
                  <w:vAlign w:val="center"/>
                </w:tcPr>
                <w:p>
                  <w:pPr>
                    <w:ind w:left="-105" w:leftChars="-50" w:right="-105" w:rightChars="-50"/>
                    <w:rPr>
                      <w:sz w:val="24"/>
                    </w:rPr>
                  </w:pPr>
                </w:p>
              </w:tc>
              <w:tc>
                <w:tcPr>
                  <w:tcW w:w="1307" w:type="dxa"/>
                  <w:tcBorders>
                    <w:top w:val="nil"/>
                    <w:left w:val="nil"/>
                    <w:bottom w:val="single" w:color="auto" w:sz="8" w:space="0"/>
                    <w:right w:val="single" w:color="auto" w:sz="8" w:space="0"/>
                  </w:tcBorders>
                  <w:vAlign w:val="center"/>
                </w:tcPr>
                <w:p>
                  <w:pPr>
                    <w:jc w:val="center"/>
                    <w:rPr>
                      <w:sz w:val="24"/>
                    </w:rPr>
                  </w:pPr>
                  <w:r>
                    <w:rPr>
                      <w:sz w:val="24"/>
                    </w:rPr>
                    <w:t>西厂界</w:t>
                  </w:r>
                </w:p>
              </w:tc>
              <w:tc>
                <w:tcPr>
                  <w:tcW w:w="963" w:type="dxa"/>
                  <w:tcBorders>
                    <w:top w:val="nil"/>
                    <w:left w:val="nil"/>
                    <w:bottom w:val="single" w:color="auto" w:sz="8" w:space="0"/>
                    <w:right w:val="single" w:color="auto" w:sz="8" w:space="0"/>
                  </w:tcBorders>
                  <w:vAlign w:val="center"/>
                </w:tcPr>
                <w:p>
                  <w:pPr>
                    <w:jc w:val="center"/>
                    <w:rPr>
                      <w:sz w:val="24"/>
                    </w:rPr>
                  </w:pPr>
                  <w:r>
                    <w:rPr>
                      <w:rFonts w:hint="eastAsia"/>
                      <w:sz w:val="24"/>
                    </w:rPr>
                    <w:t>57</w:t>
                  </w:r>
                </w:p>
              </w:tc>
              <w:tc>
                <w:tcPr>
                  <w:tcW w:w="963" w:type="dxa"/>
                  <w:tcBorders>
                    <w:top w:val="nil"/>
                    <w:left w:val="nil"/>
                    <w:bottom w:val="single" w:color="auto" w:sz="8" w:space="0"/>
                    <w:right w:val="single" w:color="auto" w:sz="8" w:space="0"/>
                  </w:tcBorders>
                  <w:vAlign w:val="center"/>
                </w:tcPr>
                <w:p>
                  <w:pPr>
                    <w:jc w:val="center"/>
                    <w:rPr>
                      <w:sz w:val="24"/>
                    </w:rPr>
                  </w:pPr>
                  <w:r>
                    <w:rPr>
                      <w:rFonts w:hint="eastAsia"/>
                      <w:sz w:val="24"/>
                    </w:rPr>
                    <w:t>48</w:t>
                  </w:r>
                </w:p>
              </w:tc>
              <w:tc>
                <w:tcPr>
                  <w:tcW w:w="963" w:type="dxa"/>
                  <w:tcBorders>
                    <w:top w:val="nil"/>
                    <w:left w:val="nil"/>
                    <w:bottom w:val="single" w:color="auto" w:sz="8" w:space="0"/>
                    <w:right w:val="single" w:color="auto" w:sz="8" w:space="0"/>
                  </w:tcBorders>
                  <w:vAlign w:val="center"/>
                </w:tcPr>
                <w:p>
                  <w:pPr>
                    <w:jc w:val="center"/>
                    <w:rPr>
                      <w:sz w:val="24"/>
                    </w:rPr>
                  </w:pPr>
                  <w:r>
                    <w:rPr>
                      <w:rFonts w:hint="eastAsia"/>
                      <w:sz w:val="24"/>
                    </w:rPr>
                    <w:t>70</w:t>
                  </w:r>
                </w:p>
              </w:tc>
              <w:tc>
                <w:tcPr>
                  <w:tcW w:w="963" w:type="dxa"/>
                  <w:tcBorders>
                    <w:top w:val="nil"/>
                    <w:left w:val="nil"/>
                    <w:bottom w:val="single" w:color="auto" w:sz="8" w:space="0"/>
                    <w:right w:val="single" w:color="auto" w:sz="8" w:space="0"/>
                  </w:tcBorders>
                  <w:vAlign w:val="center"/>
                </w:tcPr>
                <w:p>
                  <w:pPr>
                    <w:jc w:val="center"/>
                    <w:rPr>
                      <w:sz w:val="24"/>
                    </w:rPr>
                  </w:pPr>
                  <w:r>
                    <w:rPr>
                      <w:sz w:val="24"/>
                    </w:rPr>
                    <w:t>55</w:t>
                  </w:r>
                </w:p>
              </w:tc>
              <w:tc>
                <w:tcPr>
                  <w:tcW w:w="963" w:type="dxa"/>
                  <w:tcBorders>
                    <w:top w:val="nil"/>
                    <w:left w:val="nil"/>
                    <w:bottom w:val="single" w:color="auto" w:sz="8" w:space="0"/>
                    <w:right w:val="single" w:color="auto" w:sz="8" w:space="0"/>
                  </w:tcBorders>
                  <w:vAlign w:val="center"/>
                </w:tcPr>
                <w:p>
                  <w:pPr>
                    <w:jc w:val="center"/>
                    <w:rPr>
                      <w:sz w:val="24"/>
                    </w:rPr>
                  </w:pPr>
                  <w:r>
                    <w:rPr>
                      <w:sz w:val="24"/>
                    </w:rPr>
                    <w:t>达标</w:t>
                  </w:r>
                </w:p>
              </w:tc>
              <w:tc>
                <w:tcPr>
                  <w:tcW w:w="965" w:type="dxa"/>
                  <w:tcBorders>
                    <w:top w:val="nil"/>
                    <w:left w:val="nil"/>
                    <w:bottom w:val="single" w:color="auto" w:sz="8" w:space="0"/>
                    <w:right w:val="single" w:color="auto" w:sz="8"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continue"/>
                  <w:tcBorders>
                    <w:left w:val="single" w:color="auto" w:sz="8" w:space="0"/>
                    <w:right w:val="single" w:color="auto" w:sz="8" w:space="0"/>
                  </w:tcBorders>
                  <w:vAlign w:val="center"/>
                </w:tcPr>
                <w:p>
                  <w:pPr>
                    <w:ind w:left="-105" w:leftChars="-50" w:right="-105" w:rightChars="-50"/>
                    <w:rPr>
                      <w:sz w:val="24"/>
                    </w:rPr>
                  </w:pPr>
                </w:p>
              </w:tc>
              <w:tc>
                <w:tcPr>
                  <w:tcW w:w="1307" w:type="dxa"/>
                  <w:tcBorders>
                    <w:top w:val="nil"/>
                    <w:left w:val="nil"/>
                    <w:bottom w:val="single" w:color="auto" w:sz="4" w:space="0"/>
                    <w:right w:val="single" w:color="auto" w:sz="8" w:space="0"/>
                  </w:tcBorders>
                  <w:vAlign w:val="center"/>
                </w:tcPr>
                <w:p>
                  <w:pPr>
                    <w:jc w:val="center"/>
                    <w:rPr>
                      <w:sz w:val="24"/>
                    </w:rPr>
                  </w:pPr>
                  <w:r>
                    <w:rPr>
                      <w:sz w:val="24"/>
                    </w:rPr>
                    <w:t>北厂界</w:t>
                  </w:r>
                </w:p>
              </w:tc>
              <w:tc>
                <w:tcPr>
                  <w:tcW w:w="963" w:type="dxa"/>
                  <w:tcBorders>
                    <w:top w:val="nil"/>
                    <w:left w:val="nil"/>
                    <w:bottom w:val="single" w:color="auto" w:sz="4" w:space="0"/>
                    <w:right w:val="single" w:color="auto" w:sz="8" w:space="0"/>
                  </w:tcBorders>
                  <w:vAlign w:val="center"/>
                </w:tcPr>
                <w:p>
                  <w:pPr>
                    <w:jc w:val="center"/>
                    <w:rPr>
                      <w:sz w:val="24"/>
                    </w:rPr>
                  </w:pPr>
                  <w:r>
                    <w:rPr>
                      <w:rFonts w:hint="eastAsia"/>
                      <w:sz w:val="24"/>
                    </w:rPr>
                    <w:t>53</w:t>
                  </w:r>
                </w:p>
              </w:tc>
              <w:tc>
                <w:tcPr>
                  <w:tcW w:w="963" w:type="dxa"/>
                  <w:tcBorders>
                    <w:top w:val="nil"/>
                    <w:left w:val="nil"/>
                    <w:bottom w:val="single" w:color="auto" w:sz="4" w:space="0"/>
                    <w:right w:val="single" w:color="auto" w:sz="8" w:space="0"/>
                  </w:tcBorders>
                  <w:vAlign w:val="center"/>
                </w:tcPr>
                <w:p>
                  <w:pPr>
                    <w:jc w:val="center"/>
                    <w:rPr>
                      <w:sz w:val="24"/>
                    </w:rPr>
                  </w:pPr>
                  <w:r>
                    <w:rPr>
                      <w:rFonts w:hint="eastAsia"/>
                      <w:sz w:val="24"/>
                    </w:rPr>
                    <w:t>44</w:t>
                  </w:r>
                </w:p>
              </w:tc>
              <w:tc>
                <w:tcPr>
                  <w:tcW w:w="963" w:type="dxa"/>
                  <w:tcBorders>
                    <w:top w:val="nil"/>
                    <w:left w:val="nil"/>
                    <w:bottom w:val="single" w:color="auto" w:sz="4" w:space="0"/>
                    <w:right w:val="single" w:color="auto" w:sz="8" w:space="0"/>
                  </w:tcBorders>
                  <w:vAlign w:val="center"/>
                </w:tcPr>
                <w:p>
                  <w:pPr>
                    <w:jc w:val="center"/>
                    <w:rPr>
                      <w:sz w:val="24"/>
                    </w:rPr>
                  </w:pPr>
                  <w:r>
                    <w:rPr>
                      <w:sz w:val="24"/>
                    </w:rPr>
                    <w:t>65</w:t>
                  </w:r>
                </w:p>
              </w:tc>
              <w:tc>
                <w:tcPr>
                  <w:tcW w:w="963" w:type="dxa"/>
                  <w:tcBorders>
                    <w:top w:val="nil"/>
                    <w:left w:val="nil"/>
                    <w:bottom w:val="single" w:color="auto" w:sz="4" w:space="0"/>
                    <w:right w:val="single" w:color="auto" w:sz="8" w:space="0"/>
                  </w:tcBorders>
                  <w:vAlign w:val="center"/>
                </w:tcPr>
                <w:p>
                  <w:pPr>
                    <w:jc w:val="center"/>
                    <w:rPr>
                      <w:sz w:val="24"/>
                    </w:rPr>
                  </w:pPr>
                  <w:r>
                    <w:rPr>
                      <w:sz w:val="24"/>
                    </w:rPr>
                    <w:t>55</w:t>
                  </w:r>
                </w:p>
              </w:tc>
              <w:tc>
                <w:tcPr>
                  <w:tcW w:w="963" w:type="dxa"/>
                  <w:tcBorders>
                    <w:top w:val="nil"/>
                    <w:left w:val="nil"/>
                    <w:bottom w:val="single" w:color="auto" w:sz="4" w:space="0"/>
                    <w:right w:val="single" w:color="auto" w:sz="8" w:space="0"/>
                  </w:tcBorders>
                  <w:vAlign w:val="center"/>
                </w:tcPr>
                <w:p>
                  <w:pPr>
                    <w:jc w:val="center"/>
                    <w:rPr>
                      <w:sz w:val="24"/>
                    </w:rPr>
                  </w:pPr>
                  <w:r>
                    <w:rPr>
                      <w:sz w:val="24"/>
                    </w:rPr>
                    <w:t>达标</w:t>
                  </w:r>
                </w:p>
              </w:tc>
              <w:tc>
                <w:tcPr>
                  <w:tcW w:w="965" w:type="dxa"/>
                  <w:tcBorders>
                    <w:top w:val="nil"/>
                    <w:left w:val="nil"/>
                    <w:bottom w:val="single" w:color="auto" w:sz="4" w:space="0"/>
                    <w:right w:val="single" w:color="auto" w:sz="8"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continue"/>
                  <w:tcBorders>
                    <w:left w:val="single" w:color="auto" w:sz="8" w:space="0"/>
                    <w:right w:val="single" w:color="auto" w:sz="8" w:space="0"/>
                  </w:tcBorders>
                  <w:vAlign w:val="center"/>
                </w:tcPr>
                <w:p>
                  <w:pPr>
                    <w:ind w:left="-105" w:leftChars="-50" w:right="-105" w:rightChars="-50"/>
                    <w:rPr>
                      <w:sz w:val="24"/>
                    </w:rPr>
                  </w:pPr>
                </w:p>
              </w:tc>
              <w:tc>
                <w:tcPr>
                  <w:tcW w:w="13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庙脚许家</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56</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48</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55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c>
                <w:tcPr>
                  <w:tcW w:w="965"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restart"/>
                  <w:tcBorders>
                    <w:top w:val="single" w:color="auto" w:sz="4" w:space="0"/>
                    <w:left w:val="single" w:color="auto" w:sz="4" w:space="0"/>
                    <w:right w:val="single" w:color="auto" w:sz="4" w:space="0"/>
                  </w:tcBorders>
                  <w:vAlign w:val="center"/>
                </w:tcPr>
                <w:p>
                  <w:pPr>
                    <w:ind w:left="-105" w:leftChars="-50" w:right="-105" w:rightChars="-50"/>
                    <w:jc w:val="center"/>
                    <w:rPr>
                      <w:sz w:val="24"/>
                    </w:rPr>
                  </w:pPr>
                  <w:r>
                    <w:rPr>
                      <w:sz w:val="24"/>
                    </w:rPr>
                    <w:t>2021.</w:t>
                  </w:r>
                  <w:r>
                    <w:rPr>
                      <w:rFonts w:hint="eastAsia"/>
                      <w:sz w:val="24"/>
                    </w:rPr>
                    <w:t>4</w:t>
                  </w:r>
                  <w:r>
                    <w:rPr>
                      <w:sz w:val="24"/>
                    </w:rPr>
                    <w:t>.</w:t>
                  </w:r>
                  <w:r>
                    <w:rPr>
                      <w:rFonts w:hint="eastAsia"/>
                      <w:sz w:val="24"/>
                    </w:rPr>
                    <w:t>28</w:t>
                  </w:r>
                </w:p>
              </w:tc>
              <w:tc>
                <w:tcPr>
                  <w:tcW w:w="13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东厂界</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51</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42</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65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55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c>
                <w:tcPr>
                  <w:tcW w:w="965"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continue"/>
                  <w:tcBorders>
                    <w:left w:val="single" w:color="auto" w:sz="4" w:space="0"/>
                    <w:right w:val="single" w:color="auto" w:sz="4" w:space="0"/>
                  </w:tcBorders>
                  <w:vAlign w:val="center"/>
                </w:tcPr>
                <w:p>
                  <w:pPr>
                    <w:ind w:left="-105" w:leftChars="-50" w:right="-105" w:rightChars="-50"/>
                    <w:rPr>
                      <w:sz w:val="24"/>
                    </w:rPr>
                  </w:pPr>
                </w:p>
              </w:tc>
              <w:tc>
                <w:tcPr>
                  <w:tcW w:w="13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南厂界</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54</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45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65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55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c>
                <w:tcPr>
                  <w:tcW w:w="965"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continue"/>
                  <w:tcBorders>
                    <w:left w:val="single" w:color="auto" w:sz="4" w:space="0"/>
                    <w:right w:val="single" w:color="auto" w:sz="4" w:space="0"/>
                  </w:tcBorders>
                  <w:vAlign w:val="center"/>
                </w:tcPr>
                <w:p>
                  <w:pPr>
                    <w:ind w:left="-105" w:leftChars="-50" w:right="-105" w:rightChars="-50"/>
                    <w:rPr>
                      <w:sz w:val="24"/>
                    </w:rPr>
                  </w:pPr>
                </w:p>
              </w:tc>
              <w:tc>
                <w:tcPr>
                  <w:tcW w:w="13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西厂界</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56</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47</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55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c>
                <w:tcPr>
                  <w:tcW w:w="965"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continue"/>
                  <w:tcBorders>
                    <w:left w:val="single" w:color="auto" w:sz="4" w:space="0"/>
                    <w:bottom w:val="single" w:color="auto" w:sz="4" w:space="0"/>
                    <w:right w:val="single" w:color="auto" w:sz="4" w:space="0"/>
                  </w:tcBorders>
                  <w:vAlign w:val="center"/>
                </w:tcPr>
                <w:p>
                  <w:pPr>
                    <w:ind w:left="-105" w:leftChars="-50" w:right="-105" w:rightChars="-50"/>
                    <w:rPr>
                      <w:sz w:val="24"/>
                    </w:rPr>
                  </w:pPr>
                </w:p>
              </w:tc>
              <w:tc>
                <w:tcPr>
                  <w:tcW w:w="13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北厂界</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52</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43</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65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55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c>
                <w:tcPr>
                  <w:tcW w:w="965"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r>
            <w:tr>
              <w:tblPrEx>
                <w:tblCellMar>
                  <w:top w:w="0" w:type="dxa"/>
                  <w:left w:w="108" w:type="dxa"/>
                  <w:bottom w:w="0" w:type="dxa"/>
                  <w:right w:w="108" w:type="dxa"/>
                </w:tblCellMar>
              </w:tblPrEx>
              <w:trPr>
                <w:trHeight w:val="340" w:hRule="exact"/>
              </w:trPr>
              <w:tc>
                <w:tcPr>
                  <w:tcW w:w="864" w:type="dxa"/>
                  <w:vMerge w:val="continue"/>
                  <w:tcBorders>
                    <w:left w:val="single" w:color="auto" w:sz="4" w:space="0"/>
                    <w:bottom w:val="single" w:color="auto" w:sz="4" w:space="0"/>
                    <w:right w:val="single" w:color="auto" w:sz="4" w:space="0"/>
                  </w:tcBorders>
                  <w:vAlign w:val="center"/>
                </w:tcPr>
                <w:p>
                  <w:pPr>
                    <w:ind w:left="-105" w:leftChars="-50" w:right="-105" w:rightChars="-50"/>
                    <w:rPr>
                      <w:sz w:val="24"/>
                    </w:rPr>
                  </w:pPr>
                </w:p>
              </w:tc>
              <w:tc>
                <w:tcPr>
                  <w:tcW w:w="1307"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庙脚许家</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57</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46</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70</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55</w:t>
                  </w:r>
                </w:p>
              </w:tc>
              <w:tc>
                <w:tcPr>
                  <w:tcW w:w="963"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c>
                <w:tcPr>
                  <w:tcW w:w="965"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达标</w:t>
                  </w:r>
                </w:p>
              </w:tc>
            </w:tr>
          </w:tbl>
          <w:p>
            <w:pPr>
              <w:adjustRightInd w:val="0"/>
              <w:snapToGrid w:val="0"/>
              <w:spacing w:line="360" w:lineRule="auto"/>
              <w:ind w:firstLine="480" w:firstLineChars="200"/>
              <w:rPr>
                <w:sz w:val="24"/>
              </w:rPr>
            </w:pPr>
            <w:r>
              <w:rPr>
                <w:sz w:val="24"/>
              </w:rPr>
              <w:t>由上表可知，项目所在地四周噪声满足《声环境质量标准》(GB3096-2008)中3类标准。</w:t>
            </w:r>
          </w:p>
          <w:p>
            <w:pPr>
              <w:spacing w:line="360" w:lineRule="auto"/>
              <w:ind w:firstLine="482" w:firstLineChars="200"/>
              <w:rPr>
                <w:b/>
                <w:sz w:val="24"/>
              </w:rPr>
            </w:pPr>
            <w:r>
              <w:rPr>
                <w:b/>
                <w:sz w:val="24"/>
              </w:rPr>
              <w:t>4、生态环境现状调查</w:t>
            </w:r>
          </w:p>
          <w:p>
            <w:pPr>
              <w:adjustRightInd w:val="0"/>
              <w:snapToGrid w:val="0"/>
              <w:spacing w:line="360" w:lineRule="auto"/>
              <w:ind w:firstLine="480" w:firstLineChars="200"/>
              <w:rPr>
                <w:sz w:val="24"/>
              </w:rPr>
            </w:pPr>
            <w:r>
              <w:rPr>
                <w:sz w:val="24"/>
              </w:rPr>
              <w:t>项目所在区域植被为绿化的樟、灌木丛、花卉等，项目区域内植被以人工绿化苗木为主，植物种类单一，主要有樟树、桂花、柳树等，本项目区域内未发现野生珍稀动植物物种。</w:t>
            </w:r>
          </w:p>
          <w:p>
            <w:pPr>
              <w:adjustRightInd w:val="0"/>
              <w:snapToGrid w:val="0"/>
              <w:spacing w:line="360" w:lineRule="auto"/>
              <w:ind w:firstLine="480"/>
              <w:rPr>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800" w:type="dxa"/>
            <w:vAlign w:val="center"/>
          </w:tcPr>
          <w:p>
            <w:pPr>
              <w:adjustRightInd w:val="0"/>
              <w:snapToGrid w:val="0"/>
              <w:jc w:val="center"/>
              <w:rPr>
                <w:kern w:val="0"/>
                <w:sz w:val="24"/>
              </w:rPr>
            </w:pPr>
            <w:r>
              <w:rPr>
                <w:kern w:val="0"/>
                <w:sz w:val="24"/>
              </w:rPr>
              <w:t>环境</w:t>
            </w:r>
          </w:p>
          <w:p>
            <w:pPr>
              <w:adjustRightInd w:val="0"/>
              <w:snapToGrid w:val="0"/>
              <w:jc w:val="center"/>
              <w:rPr>
                <w:kern w:val="0"/>
                <w:sz w:val="24"/>
              </w:rPr>
            </w:pPr>
            <w:r>
              <w:rPr>
                <w:kern w:val="0"/>
                <w:sz w:val="24"/>
              </w:rPr>
              <w:t>保护</w:t>
            </w:r>
          </w:p>
          <w:p>
            <w:pPr>
              <w:adjustRightInd w:val="0"/>
              <w:snapToGrid w:val="0"/>
              <w:jc w:val="center"/>
              <w:rPr>
                <w:kern w:val="0"/>
                <w:sz w:val="24"/>
              </w:rPr>
            </w:pPr>
            <w:r>
              <w:rPr>
                <w:kern w:val="0"/>
                <w:sz w:val="24"/>
              </w:rPr>
              <w:t>目标</w:t>
            </w:r>
          </w:p>
        </w:tc>
        <w:tc>
          <w:tcPr>
            <w:tcW w:w="8190" w:type="dxa"/>
            <w:vAlign w:val="center"/>
          </w:tcPr>
          <w:p>
            <w:pPr>
              <w:adjustRightInd w:val="0"/>
              <w:snapToGrid w:val="0"/>
              <w:spacing w:line="360" w:lineRule="auto"/>
              <w:ind w:firstLine="480" w:firstLineChars="200"/>
              <w:rPr>
                <w:sz w:val="24"/>
              </w:rPr>
            </w:pPr>
            <w:r>
              <w:rPr>
                <w:sz w:val="24"/>
              </w:rPr>
              <w:t>本项目位于岳阳经济技术开发区中科路以东，新园路以北，项目的环境空气、声环境保护目标主要为临近的居民点。项目生活污水经隔油池+化粪池处理后排入市政污水管网最终排入罗家坡污水处理厂。</w:t>
            </w:r>
          </w:p>
          <w:p>
            <w:pPr>
              <w:adjustRightInd w:val="0"/>
              <w:snapToGrid w:val="0"/>
              <w:spacing w:line="360" w:lineRule="auto"/>
              <w:ind w:firstLine="480" w:firstLineChars="200"/>
              <w:rPr>
                <w:sz w:val="24"/>
              </w:rPr>
            </w:pPr>
            <w:r>
              <w:rPr>
                <w:sz w:val="24"/>
              </w:rPr>
              <w:t>项目主要环境保护目标具体如下，项目周边环境保护目标见附图</w:t>
            </w:r>
            <w:r>
              <w:rPr>
                <w:rFonts w:hint="eastAsia"/>
                <w:sz w:val="24"/>
              </w:rPr>
              <w:t>2</w:t>
            </w:r>
            <w:r>
              <w:rPr>
                <w:sz w:val="24"/>
              </w:rPr>
              <w:t>。</w:t>
            </w:r>
          </w:p>
          <w:p>
            <w:pPr>
              <w:suppressAutoHyphens/>
              <w:spacing w:line="360" w:lineRule="auto"/>
              <w:ind w:firstLine="482" w:firstLineChars="200"/>
              <w:jc w:val="center"/>
              <w:rPr>
                <w:b/>
                <w:bCs/>
                <w:color w:val="000000"/>
                <w:sz w:val="24"/>
                <w:u w:val="single"/>
                <w:lang w:bidi="ar"/>
              </w:rPr>
            </w:pPr>
            <w:r>
              <w:rPr>
                <w:b/>
                <w:bCs/>
                <w:color w:val="000000"/>
                <w:sz w:val="24"/>
                <w:u w:val="single"/>
                <w:lang w:bidi="ar"/>
              </w:rPr>
              <w:t>表3-</w:t>
            </w:r>
            <w:r>
              <w:rPr>
                <w:rFonts w:hint="eastAsia"/>
                <w:b/>
                <w:bCs/>
                <w:color w:val="000000"/>
                <w:sz w:val="24"/>
                <w:u w:val="single"/>
                <w:lang w:bidi="ar"/>
              </w:rPr>
              <w:t>5</w:t>
            </w:r>
            <w:r>
              <w:rPr>
                <w:b/>
                <w:bCs/>
                <w:color w:val="000000"/>
                <w:sz w:val="24"/>
                <w:u w:val="single"/>
                <w:lang w:bidi="ar"/>
              </w:rPr>
              <w:t xml:space="preserve">  环境空气保护目标</w:t>
            </w:r>
          </w:p>
          <w:tbl>
            <w:tblPr>
              <w:tblStyle w:val="18"/>
              <w:tblW w:w="0" w:type="auto"/>
              <w:jc w:val="center"/>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1272"/>
              <w:gridCol w:w="1085"/>
              <w:gridCol w:w="1088"/>
              <w:gridCol w:w="790"/>
              <w:gridCol w:w="1664"/>
              <w:gridCol w:w="677"/>
              <w:gridCol w:w="700"/>
              <w:gridCol w:w="740"/>
            </w:tblGrid>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374" w:hRule="atLeast"/>
                <w:tblHeader/>
                <w:jc w:val="center"/>
              </w:trPr>
              <w:tc>
                <w:tcPr>
                  <w:tcW w:w="1272" w:type="dxa"/>
                  <w:vMerge w:val="restart"/>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名称</w:t>
                  </w:r>
                </w:p>
              </w:tc>
              <w:tc>
                <w:tcPr>
                  <w:tcW w:w="2173" w:type="dxa"/>
                  <w:gridSpan w:val="2"/>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坐标/m</w:t>
                  </w:r>
                </w:p>
              </w:tc>
              <w:tc>
                <w:tcPr>
                  <w:tcW w:w="790" w:type="dxa"/>
                  <w:vMerge w:val="restart"/>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保护</w:t>
                  </w:r>
                </w:p>
                <w:p>
                  <w:pPr>
                    <w:snapToGrid w:val="0"/>
                    <w:spacing w:before="48" w:beforeLines="20" w:after="48" w:afterLines="20"/>
                    <w:ind w:left="-105" w:leftChars="-50" w:right="-105" w:rightChars="-50"/>
                    <w:jc w:val="center"/>
                    <w:rPr>
                      <w:bCs/>
                      <w:sz w:val="24"/>
                      <w:u w:val="single"/>
                    </w:rPr>
                  </w:pPr>
                  <w:r>
                    <w:rPr>
                      <w:bCs/>
                      <w:sz w:val="24"/>
                      <w:u w:val="single"/>
                    </w:rPr>
                    <w:t>对象</w:t>
                  </w:r>
                </w:p>
              </w:tc>
              <w:tc>
                <w:tcPr>
                  <w:tcW w:w="1664" w:type="dxa"/>
                  <w:vMerge w:val="restart"/>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保护</w:t>
                  </w:r>
                </w:p>
                <w:p>
                  <w:pPr>
                    <w:snapToGrid w:val="0"/>
                    <w:spacing w:before="48" w:beforeLines="20" w:after="48" w:afterLines="20"/>
                    <w:ind w:left="-105" w:leftChars="-50" w:right="-105" w:rightChars="-50"/>
                    <w:jc w:val="center"/>
                    <w:rPr>
                      <w:bCs/>
                      <w:sz w:val="24"/>
                      <w:u w:val="single"/>
                    </w:rPr>
                  </w:pPr>
                  <w:r>
                    <w:rPr>
                      <w:bCs/>
                      <w:sz w:val="24"/>
                      <w:u w:val="single"/>
                    </w:rPr>
                    <w:t>内容</w:t>
                  </w:r>
                </w:p>
              </w:tc>
              <w:tc>
                <w:tcPr>
                  <w:tcW w:w="677" w:type="dxa"/>
                  <w:vMerge w:val="restart"/>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环境功</w:t>
                  </w:r>
                </w:p>
                <w:p>
                  <w:pPr>
                    <w:snapToGrid w:val="0"/>
                    <w:spacing w:before="48" w:beforeLines="20" w:after="48" w:afterLines="20"/>
                    <w:ind w:left="-105" w:leftChars="-50" w:right="-105" w:rightChars="-50"/>
                    <w:jc w:val="center"/>
                    <w:rPr>
                      <w:bCs/>
                      <w:sz w:val="24"/>
                      <w:u w:val="single"/>
                    </w:rPr>
                  </w:pPr>
                  <w:r>
                    <w:rPr>
                      <w:bCs/>
                      <w:sz w:val="24"/>
                      <w:u w:val="single"/>
                    </w:rPr>
                    <w:t>能区</w:t>
                  </w:r>
                </w:p>
              </w:tc>
              <w:tc>
                <w:tcPr>
                  <w:tcW w:w="700" w:type="dxa"/>
                  <w:vMerge w:val="restart"/>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相对厂</w:t>
                  </w:r>
                </w:p>
                <w:p>
                  <w:pPr>
                    <w:snapToGrid w:val="0"/>
                    <w:spacing w:before="48" w:beforeLines="20" w:after="48" w:afterLines="20"/>
                    <w:ind w:left="-105" w:leftChars="-50" w:right="-105" w:rightChars="-50"/>
                    <w:jc w:val="center"/>
                    <w:rPr>
                      <w:bCs/>
                      <w:sz w:val="24"/>
                      <w:u w:val="single"/>
                    </w:rPr>
                  </w:pPr>
                  <w:r>
                    <w:rPr>
                      <w:bCs/>
                      <w:sz w:val="24"/>
                      <w:u w:val="single"/>
                    </w:rPr>
                    <w:t>址方位</w:t>
                  </w:r>
                </w:p>
              </w:tc>
              <w:tc>
                <w:tcPr>
                  <w:tcW w:w="740" w:type="dxa"/>
                  <w:vMerge w:val="restart"/>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相对厂界</w:t>
                  </w:r>
                </w:p>
                <w:p>
                  <w:pPr>
                    <w:snapToGrid w:val="0"/>
                    <w:spacing w:before="48" w:beforeLines="20" w:after="48" w:afterLines="20"/>
                    <w:ind w:left="-105" w:leftChars="-50" w:right="-105" w:rightChars="-50"/>
                    <w:jc w:val="center"/>
                    <w:rPr>
                      <w:bCs/>
                      <w:sz w:val="24"/>
                      <w:u w:val="single"/>
                    </w:rPr>
                  </w:pPr>
                  <w:r>
                    <w:rPr>
                      <w:bCs/>
                      <w:sz w:val="24"/>
                      <w:u w:val="single"/>
                    </w:rPr>
                    <w:t>距离/m</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374" w:hRule="atLeast"/>
                <w:jc w:val="center"/>
              </w:trPr>
              <w:tc>
                <w:tcPr>
                  <w:tcW w:w="1272" w:type="dxa"/>
                  <w:vMerge w:val="continue"/>
                  <w:shd w:val="clear" w:color="auto" w:fill="FFFFFF"/>
                  <w:vAlign w:val="center"/>
                </w:tcPr>
                <w:p>
                  <w:pPr>
                    <w:snapToGrid w:val="0"/>
                    <w:spacing w:before="48" w:beforeLines="20" w:after="48" w:afterLines="20"/>
                    <w:ind w:left="-105" w:leftChars="-50" w:right="-105" w:rightChars="-50"/>
                    <w:jc w:val="center"/>
                    <w:rPr>
                      <w:bCs/>
                      <w:sz w:val="24"/>
                      <w:u w:val="single"/>
                    </w:rPr>
                  </w:pPr>
                </w:p>
              </w:tc>
              <w:tc>
                <w:tcPr>
                  <w:tcW w:w="1085" w:type="dxa"/>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X</w:t>
                  </w:r>
                </w:p>
              </w:tc>
              <w:tc>
                <w:tcPr>
                  <w:tcW w:w="1088" w:type="dxa"/>
                  <w:shd w:val="clear" w:color="auto" w:fill="FFFFFF"/>
                  <w:vAlign w:val="center"/>
                </w:tcPr>
                <w:p>
                  <w:pPr>
                    <w:snapToGrid w:val="0"/>
                    <w:spacing w:before="48" w:beforeLines="20" w:after="48" w:afterLines="20"/>
                    <w:ind w:left="-105" w:leftChars="-50" w:right="-105" w:rightChars="-50"/>
                    <w:jc w:val="center"/>
                    <w:rPr>
                      <w:bCs/>
                      <w:sz w:val="24"/>
                      <w:u w:val="single"/>
                    </w:rPr>
                  </w:pPr>
                  <w:r>
                    <w:rPr>
                      <w:bCs/>
                      <w:sz w:val="24"/>
                      <w:u w:val="single"/>
                    </w:rPr>
                    <w:t>Y</w:t>
                  </w:r>
                </w:p>
              </w:tc>
              <w:tc>
                <w:tcPr>
                  <w:tcW w:w="790" w:type="dxa"/>
                  <w:vMerge w:val="continue"/>
                  <w:shd w:val="clear" w:color="auto" w:fill="FFFFFF"/>
                  <w:vAlign w:val="center"/>
                </w:tcPr>
                <w:p>
                  <w:pPr>
                    <w:snapToGrid w:val="0"/>
                    <w:spacing w:before="48" w:beforeLines="20" w:after="48" w:afterLines="20"/>
                    <w:ind w:left="-105" w:leftChars="-50" w:right="-105" w:rightChars="-50"/>
                    <w:jc w:val="center"/>
                    <w:rPr>
                      <w:bCs/>
                      <w:sz w:val="24"/>
                      <w:u w:val="single"/>
                    </w:rPr>
                  </w:pPr>
                </w:p>
              </w:tc>
              <w:tc>
                <w:tcPr>
                  <w:tcW w:w="1664" w:type="dxa"/>
                  <w:vMerge w:val="continue"/>
                  <w:shd w:val="clear" w:color="auto" w:fill="FFFFFF"/>
                  <w:vAlign w:val="center"/>
                </w:tcPr>
                <w:p>
                  <w:pPr>
                    <w:snapToGrid w:val="0"/>
                    <w:spacing w:before="48" w:beforeLines="20" w:after="48" w:afterLines="20"/>
                    <w:ind w:left="-105" w:leftChars="-50" w:right="-105" w:rightChars="-50"/>
                    <w:jc w:val="center"/>
                    <w:rPr>
                      <w:bCs/>
                      <w:sz w:val="24"/>
                      <w:u w:val="single"/>
                    </w:rPr>
                  </w:pPr>
                </w:p>
              </w:tc>
              <w:tc>
                <w:tcPr>
                  <w:tcW w:w="677" w:type="dxa"/>
                  <w:vMerge w:val="continue"/>
                  <w:shd w:val="clear" w:color="auto" w:fill="FFFFFF"/>
                  <w:vAlign w:val="center"/>
                </w:tcPr>
                <w:p>
                  <w:pPr>
                    <w:snapToGrid w:val="0"/>
                    <w:spacing w:before="48" w:beforeLines="20" w:after="48" w:afterLines="20"/>
                    <w:ind w:left="-105" w:leftChars="-50" w:right="-105" w:rightChars="-50"/>
                    <w:jc w:val="center"/>
                    <w:rPr>
                      <w:bCs/>
                      <w:sz w:val="24"/>
                      <w:u w:val="single"/>
                    </w:rPr>
                  </w:pPr>
                </w:p>
              </w:tc>
              <w:tc>
                <w:tcPr>
                  <w:tcW w:w="700" w:type="dxa"/>
                  <w:vMerge w:val="continue"/>
                  <w:shd w:val="clear" w:color="auto" w:fill="FFFFFF"/>
                  <w:vAlign w:val="center"/>
                </w:tcPr>
                <w:p>
                  <w:pPr>
                    <w:snapToGrid w:val="0"/>
                    <w:spacing w:before="48" w:beforeLines="20" w:after="48" w:afterLines="20"/>
                    <w:ind w:left="-105" w:leftChars="-50" w:right="-105" w:rightChars="-50"/>
                    <w:jc w:val="center"/>
                    <w:rPr>
                      <w:bCs/>
                      <w:sz w:val="24"/>
                      <w:u w:val="single"/>
                    </w:rPr>
                  </w:pPr>
                </w:p>
              </w:tc>
              <w:tc>
                <w:tcPr>
                  <w:tcW w:w="740" w:type="dxa"/>
                  <w:vMerge w:val="continue"/>
                  <w:shd w:val="clear" w:color="auto" w:fill="FFFFFF"/>
                  <w:vAlign w:val="center"/>
                </w:tcPr>
                <w:p>
                  <w:pPr>
                    <w:snapToGrid w:val="0"/>
                    <w:spacing w:before="48" w:beforeLines="20" w:after="48" w:afterLines="20"/>
                    <w:ind w:left="-105" w:leftChars="-50" w:right="-105" w:rightChars="-50"/>
                    <w:jc w:val="center"/>
                    <w:rPr>
                      <w:bCs/>
                      <w:sz w:val="24"/>
                      <w:u w:val="single"/>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476" w:hRule="atLeast"/>
                <w:jc w:val="center"/>
              </w:trPr>
              <w:tc>
                <w:tcPr>
                  <w:tcW w:w="1272" w:type="dxa"/>
                  <w:shd w:val="clear" w:color="auto" w:fill="FFFFFF"/>
                  <w:vAlign w:val="center"/>
                </w:tcPr>
                <w:p>
                  <w:pPr>
                    <w:jc w:val="center"/>
                    <w:rPr>
                      <w:bCs/>
                      <w:sz w:val="24"/>
                      <w:u w:val="single"/>
                    </w:rPr>
                  </w:pPr>
                  <w:r>
                    <w:rPr>
                      <w:bCs/>
                      <w:sz w:val="24"/>
                      <w:u w:val="single"/>
                    </w:rPr>
                    <w:t>庙脚许家</w:t>
                  </w:r>
                  <w:r>
                    <w:rPr>
                      <w:rFonts w:hint="eastAsia"/>
                      <w:bCs/>
                      <w:sz w:val="24"/>
                      <w:u w:val="single"/>
                    </w:rPr>
                    <w:t>1#</w:t>
                  </w:r>
                </w:p>
              </w:tc>
              <w:tc>
                <w:tcPr>
                  <w:tcW w:w="1085" w:type="dxa"/>
                  <w:shd w:val="clear" w:color="auto" w:fill="FFFFFF"/>
                  <w:vAlign w:val="center"/>
                </w:tcPr>
                <w:p>
                  <w:pPr>
                    <w:widowControl/>
                    <w:jc w:val="center"/>
                    <w:rPr>
                      <w:bCs/>
                      <w:sz w:val="24"/>
                      <w:u w:val="single"/>
                    </w:rPr>
                  </w:pPr>
                  <w:r>
                    <w:rPr>
                      <w:bCs/>
                      <w:kern w:val="0"/>
                      <w:sz w:val="24"/>
                      <w:u w:val="single"/>
                      <w:lang w:bidi="ar"/>
                    </w:rPr>
                    <w:t>113.201730</w:t>
                  </w:r>
                </w:p>
              </w:tc>
              <w:tc>
                <w:tcPr>
                  <w:tcW w:w="1088" w:type="dxa"/>
                  <w:shd w:val="clear" w:color="auto" w:fill="FFFFFF"/>
                  <w:vAlign w:val="center"/>
                </w:tcPr>
                <w:p>
                  <w:pPr>
                    <w:widowControl/>
                    <w:jc w:val="center"/>
                    <w:rPr>
                      <w:bCs/>
                      <w:sz w:val="24"/>
                      <w:u w:val="single"/>
                    </w:rPr>
                  </w:pPr>
                  <w:r>
                    <w:rPr>
                      <w:bCs/>
                      <w:kern w:val="0"/>
                      <w:sz w:val="24"/>
                      <w:u w:val="single"/>
                      <w:lang w:bidi="ar"/>
                    </w:rPr>
                    <w:t>29.336629</w:t>
                  </w:r>
                </w:p>
              </w:tc>
              <w:tc>
                <w:tcPr>
                  <w:tcW w:w="790"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居住区</w:t>
                  </w:r>
                </w:p>
              </w:tc>
              <w:tc>
                <w:tcPr>
                  <w:tcW w:w="1664" w:type="dxa"/>
                  <w:shd w:val="clear" w:color="auto" w:fill="FFFFFF"/>
                  <w:vAlign w:val="center"/>
                </w:tcPr>
                <w:p>
                  <w:pPr>
                    <w:pStyle w:val="40"/>
                    <w:rPr>
                      <w:bCs/>
                      <w:sz w:val="24"/>
                      <w:u w:val="single"/>
                    </w:rPr>
                  </w:pPr>
                  <w:r>
                    <w:rPr>
                      <w:bCs/>
                      <w:sz w:val="24"/>
                      <w:u w:val="single"/>
                    </w:rPr>
                    <w:t>约</w:t>
                  </w:r>
                  <w:r>
                    <w:rPr>
                      <w:rFonts w:hint="eastAsia"/>
                      <w:bCs/>
                      <w:sz w:val="24"/>
                      <w:u w:val="single"/>
                    </w:rPr>
                    <w:t>170</w:t>
                  </w:r>
                  <w:r>
                    <w:rPr>
                      <w:bCs/>
                      <w:sz w:val="24"/>
                      <w:u w:val="single"/>
                    </w:rPr>
                    <w:t>户600人</w:t>
                  </w:r>
                </w:p>
              </w:tc>
              <w:tc>
                <w:tcPr>
                  <w:tcW w:w="677"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二类区</w:t>
                  </w:r>
                </w:p>
              </w:tc>
              <w:tc>
                <w:tcPr>
                  <w:tcW w:w="700"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W</w:t>
                  </w:r>
                </w:p>
              </w:tc>
              <w:tc>
                <w:tcPr>
                  <w:tcW w:w="740" w:type="dxa"/>
                  <w:shd w:val="clear" w:color="auto" w:fill="FFFFFF"/>
                  <w:vAlign w:val="center"/>
                </w:tcPr>
                <w:p>
                  <w:pPr>
                    <w:jc w:val="center"/>
                    <w:rPr>
                      <w:bCs/>
                      <w:sz w:val="24"/>
                      <w:u w:val="single"/>
                    </w:rPr>
                  </w:pPr>
                  <w:r>
                    <w:rPr>
                      <w:bCs/>
                      <w:sz w:val="24"/>
                      <w:u w:val="single"/>
                    </w:rPr>
                    <w:t>30</w:t>
                  </w:r>
                  <w:r>
                    <w:rPr>
                      <w:rFonts w:hint="eastAsia"/>
                      <w:bCs/>
                      <w:sz w:val="24"/>
                      <w:u w:val="single"/>
                    </w:rPr>
                    <w:t>-500</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476" w:hRule="atLeast"/>
                <w:jc w:val="center"/>
              </w:trPr>
              <w:tc>
                <w:tcPr>
                  <w:tcW w:w="1272" w:type="dxa"/>
                  <w:shd w:val="clear" w:color="auto" w:fill="FFFFFF"/>
                  <w:vAlign w:val="center"/>
                </w:tcPr>
                <w:p>
                  <w:pPr>
                    <w:jc w:val="center"/>
                    <w:rPr>
                      <w:bCs/>
                      <w:sz w:val="24"/>
                      <w:u w:val="single"/>
                    </w:rPr>
                  </w:pPr>
                  <w:r>
                    <w:rPr>
                      <w:bCs/>
                      <w:sz w:val="24"/>
                      <w:u w:val="single"/>
                    </w:rPr>
                    <w:t>新园村</w:t>
                  </w:r>
                  <w:r>
                    <w:rPr>
                      <w:rFonts w:hint="eastAsia"/>
                      <w:bCs/>
                      <w:sz w:val="24"/>
                      <w:u w:val="single"/>
                    </w:rPr>
                    <w:t>2#</w:t>
                  </w:r>
                </w:p>
              </w:tc>
              <w:tc>
                <w:tcPr>
                  <w:tcW w:w="1085" w:type="dxa"/>
                  <w:shd w:val="clear" w:color="auto" w:fill="FFFFFF"/>
                  <w:vAlign w:val="center"/>
                </w:tcPr>
                <w:p>
                  <w:pPr>
                    <w:widowControl/>
                    <w:jc w:val="center"/>
                    <w:rPr>
                      <w:bCs/>
                      <w:sz w:val="24"/>
                      <w:u w:val="single"/>
                    </w:rPr>
                  </w:pPr>
                  <w:r>
                    <w:rPr>
                      <w:bCs/>
                      <w:kern w:val="0"/>
                      <w:sz w:val="24"/>
                      <w:u w:val="single"/>
                      <w:lang w:bidi="ar"/>
                    </w:rPr>
                    <w:t>113.209219</w:t>
                  </w:r>
                </w:p>
              </w:tc>
              <w:tc>
                <w:tcPr>
                  <w:tcW w:w="1088" w:type="dxa"/>
                  <w:shd w:val="clear" w:color="auto" w:fill="FFFFFF"/>
                  <w:vAlign w:val="center"/>
                </w:tcPr>
                <w:p>
                  <w:pPr>
                    <w:widowControl/>
                    <w:jc w:val="center"/>
                    <w:rPr>
                      <w:bCs/>
                      <w:sz w:val="24"/>
                      <w:u w:val="single"/>
                    </w:rPr>
                  </w:pPr>
                  <w:r>
                    <w:rPr>
                      <w:bCs/>
                      <w:kern w:val="0"/>
                      <w:sz w:val="24"/>
                      <w:u w:val="single"/>
                      <w:lang w:bidi="ar"/>
                    </w:rPr>
                    <w:t>29.331908</w:t>
                  </w:r>
                </w:p>
              </w:tc>
              <w:tc>
                <w:tcPr>
                  <w:tcW w:w="790"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居住区</w:t>
                  </w:r>
                </w:p>
              </w:tc>
              <w:tc>
                <w:tcPr>
                  <w:tcW w:w="1664" w:type="dxa"/>
                  <w:shd w:val="clear" w:color="auto" w:fill="FFFFFF"/>
                  <w:vAlign w:val="center"/>
                </w:tcPr>
                <w:p>
                  <w:pPr>
                    <w:pStyle w:val="40"/>
                    <w:rPr>
                      <w:bCs/>
                      <w:sz w:val="24"/>
                      <w:u w:val="single"/>
                    </w:rPr>
                  </w:pPr>
                  <w:r>
                    <w:rPr>
                      <w:bCs/>
                      <w:sz w:val="24"/>
                      <w:u w:val="single"/>
                    </w:rPr>
                    <w:t>约15户50人</w:t>
                  </w:r>
                </w:p>
              </w:tc>
              <w:tc>
                <w:tcPr>
                  <w:tcW w:w="677"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二类区</w:t>
                  </w:r>
                </w:p>
              </w:tc>
              <w:tc>
                <w:tcPr>
                  <w:tcW w:w="700"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ES</w:t>
                  </w:r>
                </w:p>
              </w:tc>
              <w:tc>
                <w:tcPr>
                  <w:tcW w:w="740" w:type="dxa"/>
                  <w:shd w:val="clear" w:color="auto" w:fill="FFFFFF"/>
                  <w:vAlign w:val="center"/>
                </w:tcPr>
                <w:p>
                  <w:pPr>
                    <w:jc w:val="center"/>
                    <w:rPr>
                      <w:bCs/>
                      <w:sz w:val="24"/>
                      <w:u w:val="single"/>
                    </w:rPr>
                  </w:pPr>
                  <w:r>
                    <w:rPr>
                      <w:bCs/>
                      <w:sz w:val="24"/>
                      <w:u w:val="single"/>
                    </w:rPr>
                    <w:t>130</w:t>
                  </w:r>
                  <w:r>
                    <w:rPr>
                      <w:rFonts w:hint="eastAsia"/>
                      <w:bCs/>
                      <w:sz w:val="24"/>
                      <w:u w:val="single"/>
                    </w:rPr>
                    <w:t>-330</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476" w:hRule="atLeast"/>
                <w:jc w:val="center"/>
              </w:trPr>
              <w:tc>
                <w:tcPr>
                  <w:tcW w:w="1272" w:type="dxa"/>
                  <w:shd w:val="clear" w:color="auto" w:fill="FFFFFF"/>
                  <w:vAlign w:val="center"/>
                </w:tcPr>
                <w:p>
                  <w:pPr>
                    <w:jc w:val="center"/>
                    <w:rPr>
                      <w:bCs/>
                      <w:sz w:val="24"/>
                      <w:u w:val="single"/>
                    </w:rPr>
                  </w:pPr>
                  <w:r>
                    <w:rPr>
                      <w:bCs/>
                      <w:sz w:val="24"/>
                      <w:u w:val="single"/>
                    </w:rPr>
                    <w:t>周家3#</w:t>
                  </w:r>
                </w:p>
              </w:tc>
              <w:tc>
                <w:tcPr>
                  <w:tcW w:w="1085" w:type="dxa"/>
                  <w:shd w:val="clear" w:color="auto" w:fill="FFFFFF"/>
                  <w:vAlign w:val="center"/>
                </w:tcPr>
                <w:p>
                  <w:pPr>
                    <w:widowControl/>
                    <w:jc w:val="center"/>
                    <w:rPr>
                      <w:bCs/>
                      <w:sz w:val="24"/>
                      <w:u w:val="single"/>
                    </w:rPr>
                  </w:pPr>
                  <w:r>
                    <w:rPr>
                      <w:bCs/>
                      <w:kern w:val="0"/>
                      <w:sz w:val="24"/>
                      <w:u w:val="single"/>
                      <w:lang w:bidi="ar"/>
                    </w:rPr>
                    <w:t>133.208382</w:t>
                  </w:r>
                </w:p>
              </w:tc>
              <w:tc>
                <w:tcPr>
                  <w:tcW w:w="1088" w:type="dxa"/>
                  <w:shd w:val="clear" w:color="auto" w:fill="FFFFFF"/>
                  <w:vAlign w:val="center"/>
                </w:tcPr>
                <w:p>
                  <w:pPr>
                    <w:widowControl/>
                    <w:jc w:val="center"/>
                    <w:rPr>
                      <w:bCs/>
                      <w:sz w:val="24"/>
                      <w:u w:val="single"/>
                    </w:rPr>
                  </w:pPr>
                  <w:r>
                    <w:rPr>
                      <w:bCs/>
                      <w:kern w:val="0"/>
                      <w:sz w:val="24"/>
                      <w:u w:val="single"/>
                      <w:lang w:bidi="ar"/>
                    </w:rPr>
                    <w:t>29.328690</w:t>
                  </w:r>
                </w:p>
              </w:tc>
              <w:tc>
                <w:tcPr>
                  <w:tcW w:w="790"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居住区</w:t>
                  </w:r>
                </w:p>
              </w:tc>
              <w:tc>
                <w:tcPr>
                  <w:tcW w:w="1664" w:type="dxa"/>
                  <w:shd w:val="clear" w:color="auto" w:fill="FFFFFF"/>
                  <w:vAlign w:val="center"/>
                </w:tcPr>
                <w:p>
                  <w:pPr>
                    <w:pStyle w:val="40"/>
                    <w:rPr>
                      <w:bCs/>
                      <w:sz w:val="24"/>
                      <w:u w:val="single"/>
                    </w:rPr>
                  </w:pPr>
                  <w:r>
                    <w:rPr>
                      <w:bCs/>
                      <w:sz w:val="24"/>
                      <w:u w:val="single"/>
                    </w:rPr>
                    <w:t>约</w:t>
                  </w:r>
                  <w:r>
                    <w:rPr>
                      <w:rFonts w:hint="eastAsia"/>
                      <w:bCs/>
                      <w:sz w:val="24"/>
                      <w:u w:val="single"/>
                    </w:rPr>
                    <w:t>25</w:t>
                  </w:r>
                  <w:r>
                    <w:rPr>
                      <w:bCs/>
                      <w:sz w:val="24"/>
                      <w:u w:val="single"/>
                    </w:rPr>
                    <w:t>户</w:t>
                  </w:r>
                  <w:r>
                    <w:rPr>
                      <w:rFonts w:hint="eastAsia"/>
                      <w:bCs/>
                      <w:sz w:val="24"/>
                      <w:u w:val="single"/>
                    </w:rPr>
                    <w:t>90</w:t>
                  </w:r>
                  <w:r>
                    <w:rPr>
                      <w:bCs/>
                      <w:sz w:val="24"/>
                      <w:u w:val="single"/>
                    </w:rPr>
                    <w:t>人</w:t>
                  </w:r>
                </w:p>
              </w:tc>
              <w:tc>
                <w:tcPr>
                  <w:tcW w:w="677"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二类区</w:t>
                  </w:r>
                </w:p>
              </w:tc>
              <w:tc>
                <w:tcPr>
                  <w:tcW w:w="700"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ES</w:t>
                  </w:r>
                </w:p>
              </w:tc>
              <w:tc>
                <w:tcPr>
                  <w:tcW w:w="740" w:type="dxa"/>
                  <w:shd w:val="clear" w:color="auto" w:fill="FFFFFF"/>
                  <w:vAlign w:val="center"/>
                </w:tcPr>
                <w:p>
                  <w:pPr>
                    <w:jc w:val="center"/>
                    <w:rPr>
                      <w:bCs/>
                      <w:sz w:val="24"/>
                      <w:u w:val="single"/>
                    </w:rPr>
                  </w:pPr>
                  <w:r>
                    <w:rPr>
                      <w:bCs/>
                      <w:sz w:val="24"/>
                      <w:u w:val="single"/>
                    </w:rPr>
                    <w:t>370</w:t>
                  </w:r>
                  <w:r>
                    <w:rPr>
                      <w:rFonts w:hint="eastAsia"/>
                      <w:bCs/>
                      <w:sz w:val="24"/>
                      <w:u w:val="single"/>
                    </w:rPr>
                    <w:t>-500</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580" w:hRule="atLeast"/>
                <w:jc w:val="center"/>
              </w:trPr>
              <w:tc>
                <w:tcPr>
                  <w:tcW w:w="1272" w:type="dxa"/>
                  <w:shd w:val="clear" w:color="auto" w:fill="FFFFFF"/>
                  <w:vAlign w:val="center"/>
                </w:tcPr>
                <w:p>
                  <w:pPr>
                    <w:jc w:val="center"/>
                    <w:rPr>
                      <w:bCs/>
                      <w:sz w:val="24"/>
                      <w:u w:val="single"/>
                    </w:rPr>
                  </w:pPr>
                  <w:r>
                    <w:rPr>
                      <w:bCs/>
                      <w:sz w:val="24"/>
                      <w:u w:val="single"/>
                    </w:rPr>
                    <w:t>恒大养生谷4#</w:t>
                  </w:r>
                </w:p>
              </w:tc>
              <w:tc>
                <w:tcPr>
                  <w:tcW w:w="1085" w:type="dxa"/>
                  <w:shd w:val="clear" w:color="auto" w:fill="FFFFFF"/>
                  <w:vAlign w:val="center"/>
                </w:tcPr>
                <w:p>
                  <w:pPr>
                    <w:widowControl/>
                    <w:jc w:val="center"/>
                    <w:rPr>
                      <w:bCs/>
                      <w:kern w:val="0"/>
                      <w:sz w:val="24"/>
                      <w:u w:val="single"/>
                      <w:lang w:bidi="ar"/>
                    </w:rPr>
                  </w:pPr>
                  <w:r>
                    <w:rPr>
                      <w:bCs/>
                      <w:kern w:val="0"/>
                      <w:sz w:val="24"/>
                      <w:u w:val="single"/>
                      <w:lang w:bidi="ar"/>
                    </w:rPr>
                    <w:t>113.21248</w:t>
                  </w:r>
                </w:p>
              </w:tc>
              <w:tc>
                <w:tcPr>
                  <w:tcW w:w="1088" w:type="dxa"/>
                  <w:shd w:val="clear" w:color="auto" w:fill="FFFFFF"/>
                  <w:vAlign w:val="center"/>
                </w:tcPr>
                <w:p>
                  <w:pPr>
                    <w:widowControl/>
                    <w:jc w:val="center"/>
                    <w:rPr>
                      <w:bCs/>
                      <w:kern w:val="0"/>
                      <w:sz w:val="24"/>
                      <w:u w:val="single"/>
                      <w:lang w:bidi="ar"/>
                    </w:rPr>
                  </w:pPr>
                  <w:r>
                    <w:rPr>
                      <w:bCs/>
                      <w:kern w:val="0"/>
                      <w:sz w:val="24"/>
                      <w:u w:val="single"/>
                      <w:lang w:bidi="ar"/>
                    </w:rPr>
                    <w:t>29.339676</w:t>
                  </w:r>
                </w:p>
              </w:tc>
              <w:tc>
                <w:tcPr>
                  <w:tcW w:w="790"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居住区</w:t>
                  </w:r>
                </w:p>
              </w:tc>
              <w:tc>
                <w:tcPr>
                  <w:tcW w:w="1664" w:type="dxa"/>
                  <w:shd w:val="clear" w:color="auto" w:fill="FFFFFF"/>
                  <w:vAlign w:val="center"/>
                </w:tcPr>
                <w:p>
                  <w:pPr>
                    <w:pStyle w:val="40"/>
                    <w:rPr>
                      <w:bCs/>
                      <w:sz w:val="24"/>
                      <w:u w:val="single"/>
                    </w:rPr>
                  </w:pPr>
                  <w:r>
                    <w:rPr>
                      <w:bCs/>
                      <w:sz w:val="24"/>
                      <w:u w:val="single"/>
                    </w:rPr>
                    <w:t>约</w:t>
                  </w:r>
                  <w:r>
                    <w:rPr>
                      <w:rFonts w:hint="eastAsia"/>
                      <w:bCs/>
                      <w:sz w:val="24"/>
                      <w:u w:val="single"/>
                    </w:rPr>
                    <w:t>1300</w:t>
                  </w:r>
                  <w:r>
                    <w:rPr>
                      <w:bCs/>
                      <w:sz w:val="24"/>
                      <w:u w:val="single"/>
                    </w:rPr>
                    <w:t>户</w:t>
                  </w:r>
                  <w:r>
                    <w:rPr>
                      <w:rFonts w:hint="eastAsia"/>
                      <w:bCs/>
                      <w:sz w:val="24"/>
                      <w:u w:val="single"/>
                    </w:rPr>
                    <w:t>5700</w:t>
                  </w:r>
                  <w:r>
                    <w:rPr>
                      <w:bCs/>
                      <w:sz w:val="24"/>
                      <w:u w:val="single"/>
                    </w:rPr>
                    <w:t>人</w:t>
                  </w:r>
                </w:p>
              </w:tc>
              <w:tc>
                <w:tcPr>
                  <w:tcW w:w="677"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二类区</w:t>
                  </w:r>
                </w:p>
              </w:tc>
              <w:tc>
                <w:tcPr>
                  <w:tcW w:w="700" w:type="dxa"/>
                  <w:shd w:val="clear" w:color="auto" w:fill="FFFFFF"/>
                  <w:vAlign w:val="center"/>
                </w:tcPr>
                <w:p>
                  <w:pPr>
                    <w:spacing w:before="48" w:beforeLines="20" w:after="48" w:afterLines="20"/>
                    <w:ind w:left="-105" w:leftChars="-50" w:right="-105" w:rightChars="-50"/>
                    <w:jc w:val="center"/>
                    <w:rPr>
                      <w:bCs/>
                      <w:sz w:val="24"/>
                      <w:u w:val="single"/>
                    </w:rPr>
                  </w:pPr>
                  <w:r>
                    <w:rPr>
                      <w:bCs/>
                      <w:sz w:val="24"/>
                      <w:u w:val="single"/>
                    </w:rPr>
                    <w:t>EN</w:t>
                  </w:r>
                </w:p>
              </w:tc>
              <w:tc>
                <w:tcPr>
                  <w:tcW w:w="740" w:type="dxa"/>
                  <w:shd w:val="clear" w:color="auto" w:fill="FFFFFF"/>
                  <w:vAlign w:val="center"/>
                </w:tcPr>
                <w:p>
                  <w:pPr>
                    <w:jc w:val="center"/>
                    <w:rPr>
                      <w:bCs/>
                      <w:sz w:val="24"/>
                      <w:u w:val="single"/>
                    </w:rPr>
                  </w:pPr>
                  <w:r>
                    <w:rPr>
                      <w:bCs/>
                      <w:sz w:val="24"/>
                      <w:u w:val="single"/>
                    </w:rPr>
                    <w:t>330</w:t>
                  </w:r>
                  <w:r>
                    <w:rPr>
                      <w:rFonts w:hint="eastAsia"/>
                      <w:bCs/>
                      <w:sz w:val="24"/>
                      <w:u w:val="single"/>
                    </w:rPr>
                    <w:t>-500</w:t>
                  </w:r>
                </w:p>
              </w:tc>
            </w:tr>
          </w:tbl>
          <w:p>
            <w:pPr>
              <w:adjustRightInd w:val="0"/>
              <w:snapToGrid w:val="0"/>
              <w:jc w:val="left"/>
              <w:rPr>
                <w:snapToGrid w:val="0"/>
                <w:sz w:val="22"/>
                <w:szCs w:val="22"/>
              </w:rPr>
            </w:pPr>
            <w:r>
              <w:rPr>
                <w:snapToGrid w:val="0"/>
                <w:sz w:val="22"/>
                <w:szCs w:val="22"/>
              </w:rPr>
              <w:t>备注：根据《岳阳经济技术开发区-康王、木里港片区环境影响报告书》拆迁安置规划，木里港片区开发涉及拆迁的自然村组主要为金凤桥村、监申桥村、新华村、新园村、木里港村、金山寺村。目前片区具体的拆迁安置方案尚未规划，根据片区企业入驻进度实施阶段拆迁。庙脚许家和周家隶属于新园村，因此项目周边的零散居民点将逐步减少直到消失。</w:t>
            </w:r>
          </w:p>
          <w:p>
            <w:pPr>
              <w:suppressAutoHyphens/>
              <w:spacing w:line="360" w:lineRule="auto"/>
              <w:ind w:firstLine="482" w:firstLineChars="200"/>
              <w:jc w:val="center"/>
              <w:rPr>
                <w:b/>
                <w:bCs/>
                <w:color w:val="000000"/>
                <w:sz w:val="24"/>
                <w:u w:val="single"/>
                <w:lang w:bidi="ar"/>
              </w:rPr>
            </w:pPr>
            <w:r>
              <w:rPr>
                <w:b/>
                <w:bCs/>
                <w:color w:val="000000"/>
                <w:sz w:val="24"/>
                <w:u w:val="single"/>
                <w:lang w:bidi="ar"/>
              </w:rPr>
              <w:t>表3-</w:t>
            </w:r>
            <w:r>
              <w:rPr>
                <w:rFonts w:hint="eastAsia"/>
                <w:b/>
                <w:bCs/>
                <w:color w:val="000000"/>
                <w:sz w:val="24"/>
                <w:u w:val="single"/>
                <w:lang w:bidi="ar"/>
              </w:rPr>
              <w:t>6</w:t>
            </w:r>
            <w:r>
              <w:rPr>
                <w:b/>
                <w:bCs/>
                <w:color w:val="000000"/>
                <w:sz w:val="24"/>
                <w:u w:val="single"/>
                <w:lang w:bidi="ar"/>
              </w:rPr>
              <w:t xml:space="preserve">  环境保护目标表</w:t>
            </w:r>
          </w:p>
          <w:tbl>
            <w:tblPr>
              <w:tblStyle w:val="18"/>
              <w:tblW w:w="0" w:type="auto"/>
              <w:tblInd w:w="95"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38"/>
              <w:gridCol w:w="1580"/>
              <w:gridCol w:w="780"/>
              <w:gridCol w:w="964"/>
              <w:gridCol w:w="1621"/>
              <w:gridCol w:w="219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blHeader/>
              </w:trPr>
              <w:tc>
                <w:tcPr>
                  <w:tcW w:w="738" w:type="dxa"/>
                  <w:vAlign w:val="center"/>
                </w:tcPr>
                <w:p>
                  <w:pPr>
                    <w:jc w:val="center"/>
                    <w:rPr>
                      <w:bCs/>
                      <w:sz w:val="24"/>
                      <w:u w:val="single"/>
                    </w:rPr>
                  </w:pPr>
                  <w:r>
                    <w:rPr>
                      <w:bCs/>
                      <w:sz w:val="24"/>
                      <w:u w:val="single"/>
                    </w:rPr>
                    <w:t>项目</w:t>
                  </w:r>
                </w:p>
              </w:tc>
              <w:tc>
                <w:tcPr>
                  <w:tcW w:w="1580" w:type="dxa"/>
                  <w:vAlign w:val="center"/>
                </w:tcPr>
                <w:p>
                  <w:pPr>
                    <w:jc w:val="center"/>
                    <w:rPr>
                      <w:bCs/>
                      <w:sz w:val="24"/>
                      <w:u w:val="single"/>
                    </w:rPr>
                  </w:pPr>
                  <w:r>
                    <w:rPr>
                      <w:bCs/>
                      <w:sz w:val="24"/>
                      <w:u w:val="single"/>
                    </w:rPr>
                    <w:t>环境保护目标</w:t>
                  </w:r>
                </w:p>
              </w:tc>
              <w:tc>
                <w:tcPr>
                  <w:tcW w:w="780" w:type="dxa"/>
                  <w:vAlign w:val="center"/>
                </w:tcPr>
                <w:p>
                  <w:pPr>
                    <w:jc w:val="center"/>
                    <w:rPr>
                      <w:bCs/>
                      <w:sz w:val="24"/>
                      <w:u w:val="single"/>
                    </w:rPr>
                  </w:pPr>
                  <w:r>
                    <w:rPr>
                      <w:bCs/>
                      <w:sz w:val="24"/>
                      <w:u w:val="single"/>
                    </w:rPr>
                    <w:t>方位</w:t>
                  </w:r>
                </w:p>
              </w:tc>
              <w:tc>
                <w:tcPr>
                  <w:tcW w:w="964" w:type="dxa"/>
                  <w:vAlign w:val="center"/>
                </w:tcPr>
                <w:p>
                  <w:pPr>
                    <w:jc w:val="center"/>
                    <w:rPr>
                      <w:bCs/>
                      <w:sz w:val="24"/>
                      <w:u w:val="single"/>
                    </w:rPr>
                  </w:pPr>
                  <w:r>
                    <w:rPr>
                      <w:bCs/>
                      <w:sz w:val="24"/>
                      <w:u w:val="single"/>
                    </w:rPr>
                    <w:t>与厂界距离m</w:t>
                  </w:r>
                </w:p>
              </w:tc>
              <w:tc>
                <w:tcPr>
                  <w:tcW w:w="1621" w:type="dxa"/>
                  <w:vAlign w:val="center"/>
                </w:tcPr>
                <w:p>
                  <w:pPr>
                    <w:jc w:val="center"/>
                    <w:rPr>
                      <w:bCs/>
                      <w:sz w:val="24"/>
                      <w:u w:val="single"/>
                    </w:rPr>
                  </w:pPr>
                  <w:r>
                    <w:rPr>
                      <w:bCs/>
                      <w:sz w:val="24"/>
                      <w:u w:val="single"/>
                    </w:rPr>
                    <w:t>规模</w:t>
                  </w:r>
                  <w:r>
                    <w:rPr>
                      <w:rFonts w:hint="eastAsia"/>
                      <w:bCs/>
                      <w:sz w:val="24"/>
                      <w:u w:val="single"/>
                    </w:rPr>
                    <w:t>/</w:t>
                  </w:r>
                  <w:r>
                    <w:rPr>
                      <w:bCs/>
                      <w:sz w:val="24"/>
                      <w:u w:val="single"/>
                    </w:rPr>
                    <w:t>功能</w:t>
                  </w:r>
                </w:p>
              </w:tc>
              <w:tc>
                <w:tcPr>
                  <w:tcW w:w="2193" w:type="dxa"/>
                  <w:vAlign w:val="center"/>
                </w:tcPr>
                <w:p>
                  <w:pPr>
                    <w:jc w:val="center"/>
                    <w:rPr>
                      <w:bCs/>
                      <w:sz w:val="24"/>
                      <w:u w:val="single"/>
                    </w:rPr>
                  </w:pPr>
                  <w:r>
                    <w:rPr>
                      <w:bCs/>
                      <w:sz w:val="24"/>
                      <w:u w:val="single"/>
                    </w:rPr>
                    <w:t>保护级别</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8" w:hRule="atLeast"/>
              </w:trPr>
              <w:tc>
                <w:tcPr>
                  <w:tcW w:w="738" w:type="dxa"/>
                  <w:vAlign w:val="center"/>
                </w:tcPr>
                <w:p>
                  <w:pPr>
                    <w:jc w:val="center"/>
                    <w:rPr>
                      <w:bCs/>
                      <w:sz w:val="24"/>
                      <w:u w:val="single"/>
                    </w:rPr>
                  </w:pPr>
                  <w:r>
                    <w:rPr>
                      <w:bCs/>
                      <w:sz w:val="24"/>
                      <w:u w:val="single"/>
                    </w:rPr>
                    <w:t>声环境</w:t>
                  </w:r>
                </w:p>
              </w:tc>
              <w:tc>
                <w:tcPr>
                  <w:tcW w:w="1580" w:type="dxa"/>
                  <w:vAlign w:val="center"/>
                </w:tcPr>
                <w:p>
                  <w:pPr>
                    <w:jc w:val="center"/>
                    <w:rPr>
                      <w:bCs/>
                      <w:sz w:val="24"/>
                      <w:u w:val="single"/>
                    </w:rPr>
                  </w:pPr>
                  <w:r>
                    <w:rPr>
                      <w:bCs/>
                      <w:sz w:val="24"/>
                      <w:u w:val="single"/>
                    </w:rPr>
                    <w:t xml:space="preserve">庙脚许家居民 </w:t>
                  </w:r>
                </w:p>
              </w:tc>
              <w:tc>
                <w:tcPr>
                  <w:tcW w:w="780" w:type="dxa"/>
                  <w:vAlign w:val="center"/>
                </w:tcPr>
                <w:p>
                  <w:pPr>
                    <w:spacing w:before="48" w:beforeLines="20" w:after="48" w:afterLines="20"/>
                    <w:ind w:left="-105" w:leftChars="-50" w:right="-105" w:rightChars="-50"/>
                    <w:jc w:val="center"/>
                    <w:rPr>
                      <w:bCs/>
                      <w:sz w:val="24"/>
                      <w:u w:val="single"/>
                    </w:rPr>
                  </w:pPr>
                  <w:r>
                    <w:rPr>
                      <w:bCs/>
                      <w:sz w:val="24"/>
                      <w:u w:val="single"/>
                    </w:rPr>
                    <w:t>W</w:t>
                  </w:r>
                </w:p>
              </w:tc>
              <w:tc>
                <w:tcPr>
                  <w:tcW w:w="964" w:type="dxa"/>
                  <w:vAlign w:val="center"/>
                </w:tcPr>
                <w:p>
                  <w:pPr>
                    <w:jc w:val="center"/>
                    <w:rPr>
                      <w:bCs/>
                      <w:sz w:val="24"/>
                      <w:u w:val="single"/>
                    </w:rPr>
                  </w:pPr>
                  <w:r>
                    <w:rPr>
                      <w:rFonts w:hint="eastAsia"/>
                      <w:bCs/>
                      <w:sz w:val="24"/>
                      <w:u w:val="single"/>
                    </w:rPr>
                    <w:t>30m</w:t>
                  </w:r>
                </w:p>
              </w:tc>
              <w:tc>
                <w:tcPr>
                  <w:tcW w:w="1621" w:type="dxa"/>
                  <w:vAlign w:val="center"/>
                </w:tcPr>
                <w:p>
                  <w:pPr>
                    <w:pStyle w:val="40"/>
                    <w:rPr>
                      <w:bCs/>
                      <w:sz w:val="24"/>
                      <w:u w:val="single"/>
                    </w:rPr>
                  </w:pPr>
                  <w:r>
                    <w:rPr>
                      <w:rFonts w:hint="eastAsia"/>
                      <w:bCs/>
                      <w:sz w:val="24"/>
                      <w:u w:val="single"/>
                    </w:rPr>
                    <w:t>5</w:t>
                  </w:r>
                  <w:r>
                    <w:rPr>
                      <w:bCs/>
                      <w:sz w:val="24"/>
                      <w:u w:val="single"/>
                    </w:rPr>
                    <w:t>0</w:t>
                  </w:r>
                  <w:r>
                    <w:rPr>
                      <w:rFonts w:hint="eastAsia"/>
                      <w:bCs/>
                      <w:sz w:val="24"/>
                      <w:u w:val="single"/>
                    </w:rPr>
                    <w:t>m范围内3</w:t>
                  </w:r>
                  <w:r>
                    <w:rPr>
                      <w:bCs/>
                      <w:sz w:val="24"/>
                      <w:u w:val="single"/>
                    </w:rPr>
                    <w:t>户</w:t>
                  </w:r>
                  <w:r>
                    <w:rPr>
                      <w:rFonts w:hint="eastAsia"/>
                      <w:bCs/>
                      <w:sz w:val="24"/>
                      <w:u w:val="single"/>
                    </w:rPr>
                    <w:t>10</w:t>
                  </w:r>
                  <w:r>
                    <w:rPr>
                      <w:bCs/>
                      <w:sz w:val="24"/>
                      <w:u w:val="single"/>
                    </w:rPr>
                    <w:t>人</w:t>
                  </w:r>
                </w:p>
              </w:tc>
              <w:tc>
                <w:tcPr>
                  <w:tcW w:w="2193" w:type="dxa"/>
                  <w:vAlign w:val="center"/>
                </w:tcPr>
                <w:p>
                  <w:pPr>
                    <w:jc w:val="center"/>
                    <w:rPr>
                      <w:bCs/>
                      <w:sz w:val="24"/>
                      <w:u w:val="single"/>
                    </w:rPr>
                  </w:pPr>
                  <w:r>
                    <w:rPr>
                      <w:bCs/>
                      <w:sz w:val="24"/>
                      <w:u w:val="single"/>
                    </w:rPr>
                    <w:t>GB3096-2008中2类标准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trPr>
              <w:tc>
                <w:tcPr>
                  <w:tcW w:w="738" w:type="dxa"/>
                  <w:vMerge w:val="restart"/>
                  <w:vAlign w:val="center"/>
                </w:tcPr>
                <w:p>
                  <w:pPr>
                    <w:jc w:val="center"/>
                    <w:rPr>
                      <w:bCs/>
                      <w:sz w:val="24"/>
                    </w:rPr>
                  </w:pPr>
                  <w:r>
                    <w:rPr>
                      <w:bCs/>
                      <w:sz w:val="24"/>
                    </w:rPr>
                    <w:t>地表水环境</w:t>
                  </w:r>
                </w:p>
              </w:tc>
              <w:tc>
                <w:tcPr>
                  <w:tcW w:w="1580" w:type="dxa"/>
                  <w:vAlign w:val="bottom"/>
                </w:tcPr>
                <w:p>
                  <w:pPr>
                    <w:adjustRightInd w:val="0"/>
                    <w:spacing w:line="360" w:lineRule="auto"/>
                    <w:jc w:val="center"/>
                    <w:rPr>
                      <w:bCs/>
                      <w:sz w:val="24"/>
                    </w:rPr>
                  </w:pPr>
                  <w:r>
                    <w:rPr>
                      <w:bCs/>
                      <w:sz w:val="24"/>
                    </w:rPr>
                    <w:t>南湖</w:t>
                  </w:r>
                </w:p>
              </w:tc>
              <w:tc>
                <w:tcPr>
                  <w:tcW w:w="780" w:type="dxa"/>
                  <w:vAlign w:val="center"/>
                </w:tcPr>
                <w:p>
                  <w:pPr>
                    <w:jc w:val="center"/>
                    <w:rPr>
                      <w:bCs/>
                      <w:sz w:val="24"/>
                    </w:rPr>
                  </w:pPr>
                  <w:r>
                    <w:rPr>
                      <w:bCs/>
                      <w:sz w:val="24"/>
                    </w:rPr>
                    <w:t>W</w:t>
                  </w:r>
                </w:p>
              </w:tc>
              <w:tc>
                <w:tcPr>
                  <w:tcW w:w="964" w:type="dxa"/>
                  <w:vAlign w:val="center"/>
                </w:tcPr>
                <w:p>
                  <w:pPr>
                    <w:jc w:val="center"/>
                    <w:rPr>
                      <w:bCs/>
                      <w:sz w:val="24"/>
                    </w:rPr>
                  </w:pPr>
                  <w:r>
                    <w:rPr>
                      <w:bCs/>
                      <w:sz w:val="24"/>
                    </w:rPr>
                    <w:t>6490</w:t>
                  </w:r>
                </w:p>
              </w:tc>
              <w:tc>
                <w:tcPr>
                  <w:tcW w:w="1621" w:type="dxa"/>
                  <w:vAlign w:val="center"/>
                </w:tcPr>
                <w:p>
                  <w:pPr>
                    <w:jc w:val="center"/>
                    <w:rPr>
                      <w:bCs/>
                      <w:sz w:val="24"/>
                    </w:rPr>
                  </w:pPr>
                  <w:r>
                    <w:rPr>
                      <w:bCs/>
                      <w:sz w:val="24"/>
                    </w:rPr>
                    <w:t>景观用水区</w:t>
                  </w:r>
                </w:p>
              </w:tc>
              <w:tc>
                <w:tcPr>
                  <w:tcW w:w="2193" w:type="dxa"/>
                  <w:vAlign w:val="center"/>
                </w:tcPr>
                <w:p>
                  <w:pPr>
                    <w:jc w:val="center"/>
                    <w:rPr>
                      <w:bCs/>
                      <w:sz w:val="24"/>
                    </w:rPr>
                  </w:pPr>
                  <w:r>
                    <w:rPr>
                      <w:bCs/>
                      <w:sz w:val="24"/>
                    </w:rPr>
                    <w:t>GB3838-2002中Ⅲ类标准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9" w:hRule="atLeast"/>
              </w:trPr>
              <w:tc>
                <w:tcPr>
                  <w:tcW w:w="738" w:type="dxa"/>
                  <w:vMerge w:val="continue"/>
                  <w:vAlign w:val="center"/>
                </w:tcPr>
                <w:p>
                  <w:pPr>
                    <w:jc w:val="center"/>
                    <w:rPr>
                      <w:bCs/>
                      <w:sz w:val="24"/>
                    </w:rPr>
                  </w:pPr>
                </w:p>
              </w:tc>
              <w:tc>
                <w:tcPr>
                  <w:tcW w:w="1580" w:type="dxa"/>
                  <w:vAlign w:val="center"/>
                </w:tcPr>
                <w:p>
                  <w:pPr>
                    <w:adjustRightInd w:val="0"/>
                    <w:spacing w:line="360" w:lineRule="auto"/>
                    <w:jc w:val="center"/>
                    <w:rPr>
                      <w:bCs/>
                      <w:sz w:val="24"/>
                    </w:rPr>
                  </w:pPr>
                  <w:r>
                    <w:rPr>
                      <w:bCs/>
                      <w:sz w:val="24"/>
                    </w:rPr>
                    <w:t>北港河</w:t>
                  </w:r>
                </w:p>
              </w:tc>
              <w:tc>
                <w:tcPr>
                  <w:tcW w:w="780" w:type="dxa"/>
                  <w:vAlign w:val="center"/>
                </w:tcPr>
                <w:p>
                  <w:pPr>
                    <w:jc w:val="center"/>
                    <w:rPr>
                      <w:bCs/>
                      <w:sz w:val="24"/>
                    </w:rPr>
                  </w:pPr>
                  <w:r>
                    <w:rPr>
                      <w:bCs/>
                      <w:sz w:val="24"/>
                    </w:rPr>
                    <w:t>WN</w:t>
                  </w:r>
                </w:p>
              </w:tc>
              <w:tc>
                <w:tcPr>
                  <w:tcW w:w="964" w:type="dxa"/>
                  <w:vAlign w:val="center"/>
                </w:tcPr>
                <w:p>
                  <w:pPr>
                    <w:jc w:val="center"/>
                    <w:rPr>
                      <w:bCs/>
                      <w:sz w:val="24"/>
                    </w:rPr>
                  </w:pPr>
                  <w:r>
                    <w:rPr>
                      <w:bCs/>
                      <w:sz w:val="24"/>
                    </w:rPr>
                    <w:t>3370</w:t>
                  </w:r>
                </w:p>
              </w:tc>
              <w:tc>
                <w:tcPr>
                  <w:tcW w:w="1621" w:type="dxa"/>
                  <w:vAlign w:val="center"/>
                </w:tcPr>
                <w:p>
                  <w:pPr>
                    <w:jc w:val="center"/>
                    <w:rPr>
                      <w:bCs/>
                      <w:sz w:val="24"/>
                    </w:rPr>
                  </w:pPr>
                  <w:r>
                    <w:rPr>
                      <w:bCs/>
                      <w:sz w:val="24"/>
                    </w:rPr>
                    <w:t>渔业用水区</w:t>
                  </w:r>
                </w:p>
              </w:tc>
              <w:tc>
                <w:tcPr>
                  <w:tcW w:w="2193" w:type="dxa"/>
                  <w:vAlign w:val="center"/>
                </w:tcPr>
                <w:p>
                  <w:pPr>
                    <w:jc w:val="center"/>
                    <w:rPr>
                      <w:bCs/>
                      <w:sz w:val="24"/>
                    </w:rPr>
                  </w:pPr>
                  <w:r>
                    <w:rPr>
                      <w:bCs/>
                      <w:sz w:val="24"/>
                    </w:rPr>
                    <w:t>GB3838-2002中Ⅲ类标准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70" w:hRule="atLeast"/>
              </w:trPr>
              <w:tc>
                <w:tcPr>
                  <w:tcW w:w="738" w:type="dxa"/>
                  <w:vAlign w:val="center"/>
                </w:tcPr>
                <w:p>
                  <w:pPr>
                    <w:widowControl/>
                    <w:adjustRightInd w:val="0"/>
                    <w:snapToGrid w:val="0"/>
                    <w:jc w:val="center"/>
                    <w:rPr>
                      <w:bCs/>
                      <w:sz w:val="24"/>
                    </w:rPr>
                  </w:pPr>
                  <w:r>
                    <w:rPr>
                      <w:rFonts w:hint="eastAsia"/>
                      <w:kern w:val="0"/>
                      <w:sz w:val="24"/>
                    </w:rPr>
                    <w:t>地下水</w:t>
                  </w:r>
                  <w:r>
                    <w:rPr>
                      <w:kern w:val="0"/>
                      <w:sz w:val="24"/>
                    </w:rPr>
                    <w:t>环境</w:t>
                  </w:r>
                </w:p>
              </w:tc>
              <w:tc>
                <w:tcPr>
                  <w:tcW w:w="7138" w:type="dxa"/>
                  <w:gridSpan w:val="5"/>
                  <w:vAlign w:val="center"/>
                </w:tcPr>
                <w:p>
                  <w:pPr>
                    <w:widowControl/>
                    <w:adjustRightInd w:val="0"/>
                    <w:snapToGrid w:val="0"/>
                    <w:jc w:val="center"/>
                    <w:rPr>
                      <w:bCs/>
                      <w:sz w:val="24"/>
                    </w:rPr>
                  </w:pPr>
                  <w:r>
                    <w:rPr>
                      <w:rFonts w:hint="eastAsia"/>
                      <w:kern w:val="0"/>
                      <w:sz w:val="24"/>
                    </w:rPr>
                    <w:t>厂界5</w:t>
                  </w:r>
                  <w:r>
                    <w:rPr>
                      <w:kern w:val="0"/>
                      <w:sz w:val="24"/>
                    </w:rPr>
                    <w:t>00</w:t>
                  </w:r>
                  <w:r>
                    <w:rPr>
                      <w:rFonts w:hint="eastAsia"/>
                      <w:kern w:val="0"/>
                      <w:sz w:val="24"/>
                    </w:rPr>
                    <w:t>m范围内无地下水集中饮用水源和热水、矿泉水、温泉等</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70" w:hRule="atLeast"/>
              </w:trPr>
              <w:tc>
                <w:tcPr>
                  <w:tcW w:w="738" w:type="dxa"/>
                  <w:vAlign w:val="center"/>
                </w:tcPr>
                <w:p>
                  <w:pPr>
                    <w:widowControl/>
                    <w:adjustRightInd w:val="0"/>
                    <w:snapToGrid w:val="0"/>
                    <w:jc w:val="center"/>
                    <w:rPr>
                      <w:kern w:val="0"/>
                      <w:sz w:val="24"/>
                    </w:rPr>
                  </w:pPr>
                  <w:r>
                    <w:rPr>
                      <w:kern w:val="0"/>
                      <w:sz w:val="24"/>
                    </w:rPr>
                    <w:t>生态环境</w:t>
                  </w:r>
                </w:p>
              </w:tc>
              <w:tc>
                <w:tcPr>
                  <w:tcW w:w="7138" w:type="dxa"/>
                  <w:gridSpan w:val="5"/>
                  <w:vAlign w:val="center"/>
                </w:tcPr>
                <w:p>
                  <w:pPr>
                    <w:widowControl/>
                    <w:adjustRightInd w:val="0"/>
                    <w:snapToGrid w:val="0"/>
                    <w:jc w:val="center"/>
                    <w:rPr>
                      <w:kern w:val="0"/>
                      <w:sz w:val="24"/>
                    </w:rPr>
                  </w:pPr>
                  <w:r>
                    <w:rPr>
                      <w:kern w:val="0"/>
                      <w:sz w:val="24"/>
                    </w:rPr>
                    <w:t>厂区及周边的山体植被，林地及农作物等</w:t>
                  </w:r>
                </w:p>
              </w:tc>
            </w:tr>
          </w:tbl>
          <w:p>
            <w:pPr>
              <w:adjustRightInd w:val="0"/>
              <w:snapToGrid w:val="0"/>
              <w:jc w:val="center"/>
              <w:rPr>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94" w:hRule="atLeast"/>
          <w:jc w:val="center"/>
        </w:trPr>
        <w:tc>
          <w:tcPr>
            <w:tcW w:w="800" w:type="dxa"/>
            <w:tcMar>
              <w:left w:w="28" w:type="dxa"/>
              <w:right w:w="28" w:type="dxa"/>
            </w:tcMar>
            <w:vAlign w:val="center"/>
          </w:tcPr>
          <w:p>
            <w:pPr>
              <w:adjustRightInd w:val="0"/>
              <w:snapToGrid w:val="0"/>
              <w:jc w:val="center"/>
              <w:rPr>
                <w:kern w:val="0"/>
                <w:sz w:val="24"/>
              </w:rPr>
            </w:pPr>
            <w:r>
              <w:rPr>
                <w:kern w:val="0"/>
                <w:sz w:val="24"/>
              </w:rPr>
              <w:t>污染</w:t>
            </w:r>
          </w:p>
          <w:p>
            <w:pPr>
              <w:adjustRightInd w:val="0"/>
              <w:snapToGrid w:val="0"/>
              <w:jc w:val="center"/>
              <w:rPr>
                <w:kern w:val="0"/>
                <w:sz w:val="24"/>
              </w:rPr>
            </w:pPr>
            <w:r>
              <w:rPr>
                <w:kern w:val="0"/>
                <w:sz w:val="24"/>
              </w:rPr>
              <w:t>物排</w:t>
            </w:r>
          </w:p>
          <w:p>
            <w:pPr>
              <w:adjustRightInd w:val="0"/>
              <w:snapToGrid w:val="0"/>
              <w:jc w:val="center"/>
              <w:rPr>
                <w:kern w:val="0"/>
                <w:sz w:val="24"/>
              </w:rPr>
            </w:pPr>
            <w:r>
              <w:rPr>
                <w:kern w:val="0"/>
                <w:sz w:val="24"/>
              </w:rPr>
              <w:t>放控</w:t>
            </w:r>
          </w:p>
          <w:p>
            <w:pPr>
              <w:adjustRightInd w:val="0"/>
              <w:snapToGrid w:val="0"/>
              <w:jc w:val="center"/>
              <w:rPr>
                <w:kern w:val="0"/>
                <w:sz w:val="24"/>
              </w:rPr>
            </w:pPr>
            <w:r>
              <w:rPr>
                <w:kern w:val="0"/>
                <w:sz w:val="24"/>
              </w:rPr>
              <w:t>制标</w:t>
            </w:r>
          </w:p>
          <w:p>
            <w:pPr>
              <w:adjustRightInd w:val="0"/>
              <w:snapToGrid w:val="0"/>
              <w:jc w:val="center"/>
              <w:rPr>
                <w:kern w:val="0"/>
                <w:sz w:val="24"/>
              </w:rPr>
            </w:pPr>
            <w:r>
              <w:rPr>
                <w:kern w:val="0"/>
                <w:sz w:val="24"/>
              </w:rPr>
              <w:t>准</w:t>
            </w:r>
          </w:p>
        </w:tc>
        <w:tc>
          <w:tcPr>
            <w:tcW w:w="8190" w:type="dxa"/>
            <w:vAlign w:val="center"/>
          </w:tcPr>
          <w:p>
            <w:pPr>
              <w:spacing w:line="360" w:lineRule="auto"/>
              <w:ind w:firstLine="480" w:firstLineChars="200"/>
              <w:rPr>
                <w:sz w:val="24"/>
              </w:rPr>
            </w:pPr>
            <w:r>
              <w:rPr>
                <w:sz w:val="24"/>
              </w:rPr>
              <w:t>1、废水：项目生活废水经隔油池+化粪池处理后通过市政污水管网进入罗家坡污水处理厂处理，故污水排放执行《污水综合排放标准》（GB8978-1996）表4中三级标准及罗家坡污水处理厂接纳标准</w:t>
            </w:r>
            <w:r>
              <w:rPr>
                <w:rFonts w:hint="eastAsia"/>
                <w:sz w:val="24"/>
              </w:rPr>
              <w:t>，</w:t>
            </w:r>
            <w:r>
              <w:rPr>
                <w:sz w:val="24"/>
              </w:rPr>
              <w:t>其污染物标准值可见表4-5。</w:t>
            </w:r>
          </w:p>
          <w:p>
            <w:pPr>
              <w:adjustRightInd w:val="0"/>
              <w:snapToGrid w:val="0"/>
              <w:ind w:firstLine="482" w:firstLineChars="200"/>
              <w:jc w:val="center"/>
              <w:rPr>
                <w:b/>
                <w:sz w:val="24"/>
              </w:rPr>
            </w:pPr>
            <w:r>
              <w:rPr>
                <w:b/>
                <w:sz w:val="24"/>
              </w:rPr>
              <w:t>表3-</w:t>
            </w:r>
            <w:r>
              <w:rPr>
                <w:rFonts w:hint="eastAsia"/>
                <w:b/>
                <w:sz w:val="24"/>
              </w:rPr>
              <w:t>7</w:t>
            </w:r>
            <w:r>
              <w:rPr>
                <w:b/>
                <w:sz w:val="24"/>
              </w:rPr>
              <w:t xml:space="preserve">   污水排放标准    单位：mg/L(pH无量纲)</w:t>
            </w:r>
          </w:p>
          <w:tbl>
            <w:tblPr>
              <w:tblStyle w:val="18"/>
              <w:tblW w:w="815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113"/>
              <w:gridCol w:w="956"/>
              <w:gridCol w:w="827"/>
              <w:gridCol w:w="893"/>
              <w:gridCol w:w="904"/>
              <w:gridCol w:w="993"/>
              <w:gridCol w:w="147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2113" w:type="dxa"/>
                  <w:vAlign w:val="center"/>
                </w:tcPr>
                <w:p>
                  <w:pPr>
                    <w:jc w:val="center"/>
                    <w:rPr>
                      <w:sz w:val="24"/>
                    </w:rPr>
                  </w:pPr>
                  <w:r>
                    <w:rPr>
                      <w:sz w:val="24"/>
                    </w:rPr>
                    <w:t>污染物名称</w:t>
                  </w:r>
                </w:p>
              </w:tc>
              <w:tc>
                <w:tcPr>
                  <w:tcW w:w="956" w:type="dxa"/>
                  <w:vAlign w:val="center"/>
                </w:tcPr>
                <w:p>
                  <w:pPr>
                    <w:jc w:val="center"/>
                    <w:rPr>
                      <w:sz w:val="24"/>
                    </w:rPr>
                  </w:pPr>
                  <w:r>
                    <w:rPr>
                      <w:sz w:val="24"/>
                    </w:rPr>
                    <w:t>pH</w:t>
                  </w:r>
                </w:p>
              </w:tc>
              <w:tc>
                <w:tcPr>
                  <w:tcW w:w="827" w:type="dxa"/>
                  <w:vAlign w:val="center"/>
                </w:tcPr>
                <w:p>
                  <w:pPr>
                    <w:jc w:val="center"/>
                    <w:rPr>
                      <w:sz w:val="24"/>
                    </w:rPr>
                  </w:pPr>
                  <w:r>
                    <w:rPr>
                      <w:sz w:val="24"/>
                    </w:rPr>
                    <w:t>SS</w:t>
                  </w:r>
                </w:p>
              </w:tc>
              <w:tc>
                <w:tcPr>
                  <w:tcW w:w="893" w:type="dxa"/>
                  <w:vAlign w:val="center"/>
                </w:tcPr>
                <w:p>
                  <w:pPr>
                    <w:jc w:val="center"/>
                    <w:rPr>
                      <w:sz w:val="24"/>
                    </w:rPr>
                  </w:pPr>
                  <w:r>
                    <w:rPr>
                      <w:sz w:val="24"/>
                    </w:rPr>
                    <w:t>COD</w:t>
                  </w:r>
                </w:p>
              </w:tc>
              <w:tc>
                <w:tcPr>
                  <w:tcW w:w="904" w:type="dxa"/>
                  <w:vAlign w:val="center"/>
                </w:tcPr>
                <w:p>
                  <w:pPr>
                    <w:jc w:val="center"/>
                    <w:rPr>
                      <w:sz w:val="24"/>
                    </w:rPr>
                  </w:pPr>
                  <w:r>
                    <w:rPr>
                      <w:sz w:val="24"/>
                    </w:rPr>
                    <w:t>BOD</w:t>
                  </w:r>
                  <w:r>
                    <w:rPr>
                      <w:sz w:val="24"/>
                      <w:vertAlign w:val="subscript"/>
                    </w:rPr>
                    <w:t>5</w:t>
                  </w:r>
                </w:p>
              </w:tc>
              <w:tc>
                <w:tcPr>
                  <w:tcW w:w="993" w:type="dxa"/>
                  <w:vAlign w:val="center"/>
                </w:tcPr>
                <w:p>
                  <w:pPr>
                    <w:jc w:val="center"/>
                    <w:rPr>
                      <w:sz w:val="24"/>
                    </w:rPr>
                  </w:pPr>
                  <w:r>
                    <w:rPr>
                      <w:sz w:val="24"/>
                    </w:rPr>
                    <w:t>NH</w:t>
                  </w:r>
                  <w:r>
                    <w:rPr>
                      <w:sz w:val="24"/>
                      <w:vertAlign w:val="subscript"/>
                    </w:rPr>
                    <w:t>3</w:t>
                  </w:r>
                  <w:r>
                    <w:rPr>
                      <w:sz w:val="24"/>
                    </w:rPr>
                    <w:t>-N</w:t>
                  </w:r>
                </w:p>
              </w:tc>
              <w:tc>
                <w:tcPr>
                  <w:tcW w:w="1471" w:type="dxa"/>
                  <w:vAlign w:val="center"/>
                </w:tcPr>
                <w:p>
                  <w:pPr>
                    <w:jc w:val="center"/>
                    <w:rPr>
                      <w:sz w:val="24"/>
                    </w:rPr>
                  </w:pPr>
                  <w:r>
                    <w:rPr>
                      <w:kern w:val="0"/>
                      <w:sz w:val="24"/>
                    </w:rPr>
                    <w:t>动植物油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113" w:type="dxa"/>
                  <w:vAlign w:val="center"/>
                </w:tcPr>
                <w:p>
                  <w:pPr>
                    <w:jc w:val="center"/>
                    <w:rPr>
                      <w:sz w:val="24"/>
                    </w:rPr>
                  </w:pPr>
                  <w:r>
                    <w:rPr>
                      <w:sz w:val="24"/>
                    </w:rPr>
                    <w:t>三级标准</w:t>
                  </w:r>
                </w:p>
              </w:tc>
              <w:tc>
                <w:tcPr>
                  <w:tcW w:w="956" w:type="dxa"/>
                  <w:vAlign w:val="center"/>
                </w:tcPr>
                <w:p>
                  <w:pPr>
                    <w:jc w:val="center"/>
                    <w:rPr>
                      <w:sz w:val="24"/>
                    </w:rPr>
                  </w:pPr>
                  <w:r>
                    <w:rPr>
                      <w:sz w:val="24"/>
                    </w:rPr>
                    <w:t>6~9</w:t>
                  </w:r>
                </w:p>
              </w:tc>
              <w:tc>
                <w:tcPr>
                  <w:tcW w:w="827" w:type="dxa"/>
                  <w:vAlign w:val="center"/>
                </w:tcPr>
                <w:p>
                  <w:pPr>
                    <w:jc w:val="center"/>
                    <w:rPr>
                      <w:sz w:val="24"/>
                    </w:rPr>
                  </w:pPr>
                  <w:r>
                    <w:rPr>
                      <w:sz w:val="24"/>
                    </w:rPr>
                    <w:t>400</w:t>
                  </w:r>
                </w:p>
              </w:tc>
              <w:tc>
                <w:tcPr>
                  <w:tcW w:w="893" w:type="dxa"/>
                  <w:vAlign w:val="center"/>
                </w:tcPr>
                <w:p>
                  <w:pPr>
                    <w:jc w:val="center"/>
                    <w:rPr>
                      <w:sz w:val="24"/>
                    </w:rPr>
                  </w:pPr>
                  <w:r>
                    <w:rPr>
                      <w:sz w:val="24"/>
                    </w:rPr>
                    <w:t>500</w:t>
                  </w:r>
                </w:p>
              </w:tc>
              <w:tc>
                <w:tcPr>
                  <w:tcW w:w="904" w:type="dxa"/>
                  <w:vAlign w:val="center"/>
                </w:tcPr>
                <w:p>
                  <w:pPr>
                    <w:jc w:val="center"/>
                    <w:rPr>
                      <w:sz w:val="24"/>
                    </w:rPr>
                  </w:pPr>
                  <w:r>
                    <w:rPr>
                      <w:sz w:val="24"/>
                    </w:rPr>
                    <w:t>300</w:t>
                  </w:r>
                </w:p>
              </w:tc>
              <w:tc>
                <w:tcPr>
                  <w:tcW w:w="993" w:type="dxa"/>
                  <w:vAlign w:val="center"/>
                </w:tcPr>
                <w:p>
                  <w:pPr>
                    <w:jc w:val="center"/>
                    <w:rPr>
                      <w:sz w:val="24"/>
                    </w:rPr>
                  </w:pPr>
                  <w:r>
                    <w:rPr>
                      <w:sz w:val="24"/>
                    </w:rPr>
                    <w:t>/</w:t>
                  </w:r>
                </w:p>
              </w:tc>
              <w:tc>
                <w:tcPr>
                  <w:tcW w:w="1471" w:type="dxa"/>
                  <w:vAlign w:val="center"/>
                </w:tcPr>
                <w:p>
                  <w:pPr>
                    <w:jc w:val="center"/>
                    <w:rPr>
                      <w:sz w:val="24"/>
                    </w:rPr>
                  </w:pPr>
                  <w:r>
                    <w:rPr>
                      <w:sz w:val="24"/>
                    </w:rPr>
                    <w:t>100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113" w:type="dxa"/>
                  <w:vAlign w:val="center"/>
                </w:tcPr>
                <w:p>
                  <w:pPr>
                    <w:jc w:val="center"/>
                    <w:rPr>
                      <w:sz w:val="24"/>
                    </w:rPr>
                  </w:pPr>
                  <w:r>
                    <w:rPr>
                      <w:sz w:val="24"/>
                    </w:rPr>
                    <w:t>接纳标准</w:t>
                  </w:r>
                </w:p>
              </w:tc>
              <w:tc>
                <w:tcPr>
                  <w:tcW w:w="956" w:type="dxa"/>
                  <w:vAlign w:val="center"/>
                </w:tcPr>
                <w:p>
                  <w:pPr>
                    <w:jc w:val="center"/>
                    <w:rPr>
                      <w:sz w:val="24"/>
                    </w:rPr>
                  </w:pPr>
                  <w:r>
                    <w:rPr>
                      <w:sz w:val="24"/>
                    </w:rPr>
                    <w:t>6~9</w:t>
                  </w:r>
                </w:p>
              </w:tc>
              <w:tc>
                <w:tcPr>
                  <w:tcW w:w="827" w:type="dxa"/>
                  <w:vAlign w:val="center"/>
                </w:tcPr>
                <w:p>
                  <w:pPr>
                    <w:jc w:val="center"/>
                    <w:rPr>
                      <w:sz w:val="24"/>
                    </w:rPr>
                  </w:pPr>
                  <w:r>
                    <w:rPr>
                      <w:sz w:val="24"/>
                    </w:rPr>
                    <w:t>210</w:t>
                  </w:r>
                </w:p>
              </w:tc>
              <w:tc>
                <w:tcPr>
                  <w:tcW w:w="893" w:type="dxa"/>
                  <w:vAlign w:val="center"/>
                </w:tcPr>
                <w:p>
                  <w:pPr>
                    <w:jc w:val="center"/>
                    <w:rPr>
                      <w:sz w:val="24"/>
                    </w:rPr>
                  </w:pPr>
                  <w:r>
                    <w:rPr>
                      <w:sz w:val="24"/>
                    </w:rPr>
                    <w:t>260</w:t>
                  </w:r>
                </w:p>
              </w:tc>
              <w:tc>
                <w:tcPr>
                  <w:tcW w:w="904" w:type="dxa"/>
                  <w:vAlign w:val="center"/>
                </w:tcPr>
                <w:p>
                  <w:pPr>
                    <w:jc w:val="center"/>
                    <w:rPr>
                      <w:sz w:val="24"/>
                    </w:rPr>
                  </w:pPr>
                  <w:r>
                    <w:rPr>
                      <w:sz w:val="24"/>
                    </w:rPr>
                    <w:t>160</w:t>
                  </w:r>
                </w:p>
              </w:tc>
              <w:tc>
                <w:tcPr>
                  <w:tcW w:w="993" w:type="dxa"/>
                  <w:vAlign w:val="center"/>
                </w:tcPr>
                <w:p>
                  <w:pPr>
                    <w:jc w:val="center"/>
                    <w:rPr>
                      <w:sz w:val="24"/>
                    </w:rPr>
                  </w:pPr>
                  <w:r>
                    <w:rPr>
                      <w:sz w:val="24"/>
                    </w:rPr>
                    <w:t>25</w:t>
                  </w:r>
                </w:p>
              </w:tc>
              <w:tc>
                <w:tcPr>
                  <w:tcW w:w="1471" w:type="dxa"/>
                  <w:vAlign w:val="center"/>
                </w:tcPr>
                <w:p>
                  <w:pPr>
                    <w:jc w:val="center"/>
                    <w:rPr>
                      <w:sz w:val="24"/>
                    </w:rPr>
                  </w:pPr>
                  <w:r>
                    <w:rPr>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5" w:hRule="atLeast"/>
                <w:jc w:val="center"/>
              </w:trPr>
              <w:tc>
                <w:tcPr>
                  <w:tcW w:w="2113" w:type="dxa"/>
                  <w:vAlign w:val="center"/>
                </w:tcPr>
                <w:p>
                  <w:pPr>
                    <w:jc w:val="center"/>
                    <w:rPr>
                      <w:sz w:val="24"/>
                    </w:rPr>
                  </w:pPr>
                  <w:r>
                    <w:rPr>
                      <w:sz w:val="24"/>
                    </w:rPr>
                    <w:t>本项目执行标准</w:t>
                  </w:r>
                </w:p>
              </w:tc>
              <w:tc>
                <w:tcPr>
                  <w:tcW w:w="956" w:type="dxa"/>
                  <w:vAlign w:val="center"/>
                </w:tcPr>
                <w:p>
                  <w:pPr>
                    <w:jc w:val="center"/>
                    <w:rPr>
                      <w:sz w:val="24"/>
                    </w:rPr>
                  </w:pPr>
                  <w:r>
                    <w:rPr>
                      <w:sz w:val="24"/>
                    </w:rPr>
                    <w:t>6~9</w:t>
                  </w:r>
                </w:p>
              </w:tc>
              <w:tc>
                <w:tcPr>
                  <w:tcW w:w="827" w:type="dxa"/>
                  <w:vAlign w:val="center"/>
                </w:tcPr>
                <w:p>
                  <w:pPr>
                    <w:jc w:val="center"/>
                    <w:rPr>
                      <w:sz w:val="24"/>
                    </w:rPr>
                  </w:pPr>
                  <w:r>
                    <w:rPr>
                      <w:sz w:val="24"/>
                    </w:rPr>
                    <w:t>210</w:t>
                  </w:r>
                </w:p>
              </w:tc>
              <w:tc>
                <w:tcPr>
                  <w:tcW w:w="893" w:type="dxa"/>
                  <w:vAlign w:val="center"/>
                </w:tcPr>
                <w:p>
                  <w:pPr>
                    <w:jc w:val="center"/>
                    <w:rPr>
                      <w:sz w:val="24"/>
                    </w:rPr>
                  </w:pPr>
                  <w:r>
                    <w:rPr>
                      <w:sz w:val="24"/>
                    </w:rPr>
                    <w:t>260</w:t>
                  </w:r>
                </w:p>
              </w:tc>
              <w:tc>
                <w:tcPr>
                  <w:tcW w:w="904" w:type="dxa"/>
                  <w:vAlign w:val="center"/>
                </w:tcPr>
                <w:p>
                  <w:pPr>
                    <w:jc w:val="center"/>
                    <w:rPr>
                      <w:sz w:val="24"/>
                    </w:rPr>
                  </w:pPr>
                  <w:r>
                    <w:rPr>
                      <w:sz w:val="24"/>
                    </w:rPr>
                    <w:t>160</w:t>
                  </w:r>
                </w:p>
              </w:tc>
              <w:tc>
                <w:tcPr>
                  <w:tcW w:w="993" w:type="dxa"/>
                  <w:vAlign w:val="center"/>
                </w:tcPr>
                <w:p>
                  <w:pPr>
                    <w:jc w:val="center"/>
                    <w:rPr>
                      <w:sz w:val="24"/>
                    </w:rPr>
                  </w:pPr>
                  <w:r>
                    <w:rPr>
                      <w:sz w:val="24"/>
                    </w:rPr>
                    <w:t>25</w:t>
                  </w:r>
                </w:p>
              </w:tc>
              <w:tc>
                <w:tcPr>
                  <w:tcW w:w="1471" w:type="dxa"/>
                  <w:vAlign w:val="center"/>
                </w:tcPr>
                <w:p>
                  <w:pPr>
                    <w:jc w:val="center"/>
                    <w:rPr>
                      <w:sz w:val="24"/>
                    </w:rPr>
                  </w:pPr>
                  <w:r>
                    <w:rPr>
                      <w:sz w:val="24"/>
                    </w:rPr>
                    <w:t>100</w:t>
                  </w:r>
                </w:p>
              </w:tc>
            </w:tr>
          </w:tbl>
          <w:p>
            <w:pPr>
              <w:spacing w:line="360" w:lineRule="auto"/>
              <w:ind w:firstLine="480" w:firstLineChars="200"/>
              <w:rPr>
                <w:sz w:val="24"/>
              </w:rPr>
            </w:pPr>
          </w:p>
          <w:p>
            <w:pPr>
              <w:numPr>
                <w:ilvl w:val="0"/>
                <w:numId w:val="3"/>
              </w:numPr>
              <w:spacing w:line="360" w:lineRule="auto"/>
              <w:ind w:firstLine="480" w:firstLineChars="200"/>
              <w:rPr>
                <w:u w:val="single"/>
              </w:rPr>
            </w:pPr>
            <w:r>
              <w:rPr>
                <w:sz w:val="24"/>
                <w:u w:val="single"/>
              </w:rPr>
              <w:t>废气：</w:t>
            </w:r>
            <w:r>
              <w:rPr>
                <w:rFonts w:hint="eastAsia"/>
                <w:sz w:val="24"/>
                <w:u w:val="single"/>
              </w:rPr>
              <w:t>印刷产生的</w:t>
            </w:r>
            <w:r>
              <w:rPr>
                <w:sz w:val="24"/>
                <w:u w:val="single"/>
              </w:rPr>
              <w:t>VOCs执行《印刷业挥发性有机物排放标准》（DB43/1357-2017）中表1</w:t>
            </w:r>
            <w:r>
              <w:rPr>
                <w:rFonts w:hint="eastAsia"/>
                <w:sz w:val="24"/>
                <w:u w:val="single"/>
              </w:rPr>
              <w:t>及表2</w:t>
            </w:r>
            <w:r>
              <w:rPr>
                <w:sz w:val="24"/>
                <w:u w:val="single"/>
              </w:rPr>
              <w:t>相关标准值</w:t>
            </w:r>
            <w:r>
              <w:rPr>
                <w:rFonts w:hint="eastAsia"/>
                <w:sz w:val="24"/>
                <w:u w:val="single"/>
              </w:rPr>
              <w:t>；其他有机废气和颗粒物执行</w:t>
            </w:r>
            <w:r>
              <w:rPr>
                <w:sz w:val="24"/>
                <w:u w:val="single"/>
              </w:rPr>
              <w:t>《大气污染物综合排放标准》（GB16297-1997）</w:t>
            </w:r>
            <w:r>
              <w:rPr>
                <w:rFonts w:hint="eastAsia"/>
                <w:sz w:val="24"/>
                <w:u w:val="single"/>
              </w:rPr>
              <w:t>表2限值；另外有机废气还应满足《挥发性有机物无组织排放控制标准》（GB 37822—2019）要求。本项目</w:t>
            </w:r>
            <w:r>
              <w:rPr>
                <w:sz w:val="24"/>
                <w:u w:val="single"/>
              </w:rPr>
              <w:t>激光切割、蚀刻废气</w:t>
            </w:r>
            <w:r>
              <w:rPr>
                <w:rFonts w:hint="eastAsia"/>
                <w:sz w:val="24"/>
                <w:u w:val="single"/>
              </w:rPr>
              <w:t>、UV打印废气以及</w:t>
            </w:r>
            <w:r>
              <w:rPr>
                <w:sz w:val="24"/>
                <w:u w:val="single"/>
              </w:rPr>
              <w:t>贴合废气</w:t>
            </w:r>
            <w:r>
              <w:rPr>
                <w:rFonts w:hint="eastAsia"/>
                <w:sz w:val="24"/>
                <w:u w:val="single"/>
              </w:rPr>
              <w:t>经活性炭处理后通过18m高的</w:t>
            </w:r>
            <w:r>
              <w:rPr>
                <w:rFonts w:hint="eastAsia"/>
                <w:kern w:val="0"/>
                <w:sz w:val="24"/>
                <w:u w:val="single"/>
              </w:rPr>
              <w:t>DA001排气筒排放，该排气筒有机废气应从严执行</w:t>
            </w:r>
            <w:r>
              <w:rPr>
                <w:sz w:val="24"/>
                <w:u w:val="single"/>
              </w:rPr>
              <w:t>《印刷业挥发性有机物排放标准》（DB43/1357-2017）</w:t>
            </w:r>
            <w:r>
              <w:rPr>
                <w:rFonts w:hint="eastAsia"/>
                <w:sz w:val="24"/>
                <w:u w:val="single"/>
              </w:rPr>
              <w:t>。</w:t>
            </w:r>
            <w:r>
              <w:rPr>
                <w:sz w:val="24"/>
                <w:u w:val="single"/>
              </w:rPr>
              <w:t>食堂油烟排放参照执行《饮食业油烟排放标准</w:t>
            </w:r>
            <w:r>
              <w:rPr>
                <w:rFonts w:hint="eastAsia"/>
                <w:sz w:val="24"/>
                <w:u w:val="single"/>
              </w:rPr>
              <w:t>（试行）</w:t>
            </w:r>
            <w:r>
              <w:rPr>
                <w:sz w:val="24"/>
                <w:u w:val="single"/>
              </w:rPr>
              <w:t>》（GB18483-2001）标准。</w:t>
            </w:r>
          </w:p>
          <w:p>
            <w:pPr>
              <w:widowControl/>
              <w:adjustRightInd w:val="0"/>
              <w:snapToGrid w:val="0"/>
              <w:spacing w:line="348" w:lineRule="auto"/>
              <w:ind w:firstLine="482" w:firstLineChars="200"/>
              <w:jc w:val="center"/>
              <w:rPr>
                <w:b/>
                <w:kern w:val="0"/>
                <w:sz w:val="24"/>
              </w:rPr>
            </w:pPr>
            <w:r>
              <w:rPr>
                <w:b/>
                <w:kern w:val="0"/>
                <w:sz w:val="24"/>
              </w:rPr>
              <w:t>表3-</w:t>
            </w:r>
            <w:r>
              <w:rPr>
                <w:rFonts w:hint="eastAsia"/>
                <w:b/>
                <w:kern w:val="0"/>
                <w:sz w:val="24"/>
              </w:rPr>
              <w:t>8</w:t>
            </w:r>
            <w:r>
              <w:rPr>
                <w:b/>
                <w:kern w:val="0"/>
                <w:sz w:val="24"/>
              </w:rPr>
              <w:t xml:space="preserve">  </w:t>
            </w:r>
            <w:r>
              <w:rPr>
                <w:rFonts w:hint="eastAsia"/>
                <w:b/>
                <w:kern w:val="0"/>
                <w:sz w:val="24"/>
              </w:rPr>
              <w:t>无组织废气排放标准</w:t>
            </w:r>
          </w:p>
          <w:tbl>
            <w:tblPr>
              <w:tblStyle w:val="18"/>
              <w:tblW w:w="7819"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11"/>
              <w:gridCol w:w="1158"/>
              <w:gridCol w:w="2894"/>
              <w:gridCol w:w="255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11" w:type="dxa"/>
                  <w:vAlign w:val="center"/>
                </w:tcPr>
                <w:p>
                  <w:pPr>
                    <w:adjustRightInd w:val="0"/>
                    <w:snapToGrid w:val="0"/>
                    <w:jc w:val="center"/>
                    <w:rPr>
                      <w:kern w:val="0"/>
                      <w:sz w:val="24"/>
                    </w:rPr>
                  </w:pPr>
                  <w:r>
                    <w:rPr>
                      <w:kern w:val="0"/>
                      <w:sz w:val="24"/>
                    </w:rPr>
                    <w:t>污染物名称</w:t>
                  </w:r>
                </w:p>
              </w:tc>
              <w:tc>
                <w:tcPr>
                  <w:tcW w:w="4052" w:type="dxa"/>
                  <w:gridSpan w:val="2"/>
                  <w:vAlign w:val="center"/>
                </w:tcPr>
                <w:p>
                  <w:pPr>
                    <w:adjustRightInd w:val="0"/>
                    <w:snapToGrid w:val="0"/>
                    <w:jc w:val="center"/>
                    <w:rPr>
                      <w:kern w:val="0"/>
                      <w:sz w:val="24"/>
                    </w:rPr>
                  </w:pPr>
                  <w:r>
                    <w:rPr>
                      <w:kern w:val="0"/>
                      <w:sz w:val="24"/>
                    </w:rPr>
                    <w:t>无组织排放监控浓度限值</w:t>
                  </w:r>
                </w:p>
              </w:tc>
              <w:tc>
                <w:tcPr>
                  <w:tcW w:w="2556" w:type="dxa"/>
                  <w:vAlign w:val="center"/>
                </w:tcPr>
                <w:p>
                  <w:pPr>
                    <w:adjustRightInd w:val="0"/>
                    <w:snapToGrid w:val="0"/>
                    <w:jc w:val="center"/>
                    <w:rPr>
                      <w:kern w:val="0"/>
                      <w:sz w:val="24"/>
                    </w:rPr>
                  </w:pPr>
                  <w:r>
                    <w:rPr>
                      <w:rFonts w:hint="eastAsia"/>
                      <w:kern w:val="0"/>
                      <w:sz w:val="24"/>
                    </w:rPr>
                    <w:t>排放标准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11" w:type="dxa"/>
                  <w:vAlign w:val="center"/>
                </w:tcPr>
                <w:p>
                  <w:pPr>
                    <w:adjustRightInd w:val="0"/>
                    <w:snapToGrid w:val="0"/>
                    <w:jc w:val="center"/>
                    <w:rPr>
                      <w:kern w:val="0"/>
                      <w:sz w:val="24"/>
                    </w:rPr>
                  </w:pPr>
                  <w:r>
                    <w:rPr>
                      <w:kern w:val="0"/>
                      <w:sz w:val="24"/>
                    </w:rPr>
                    <w:t>颗粒物</w:t>
                  </w:r>
                </w:p>
              </w:tc>
              <w:tc>
                <w:tcPr>
                  <w:tcW w:w="4052" w:type="dxa"/>
                  <w:gridSpan w:val="2"/>
                  <w:vAlign w:val="center"/>
                </w:tcPr>
                <w:p>
                  <w:pPr>
                    <w:adjustRightInd w:val="0"/>
                    <w:snapToGrid w:val="0"/>
                    <w:jc w:val="center"/>
                    <w:rPr>
                      <w:kern w:val="0"/>
                      <w:sz w:val="24"/>
                    </w:rPr>
                  </w:pPr>
                  <w:r>
                    <w:rPr>
                      <w:kern w:val="0"/>
                      <w:sz w:val="24"/>
                    </w:rPr>
                    <w:t>1.0mg/m</w:t>
                  </w:r>
                  <w:r>
                    <w:rPr>
                      <w:kern w:val="0"/>
                      <w:sz w:val="24"/>
                      <w:vertAlign w:val="superscript"/>
                    </w:rPr>
                    <w:t>3</w:t>
                  </w:r>
                </w:p>
              </w:tc>
              <w:tc>
                <w:tcPr>
                  <w:tcW w:w="2556" w:type="dxa"/>
                  <w:vAlign w:val="center"/>
                </w:tcPr>
                <w:p>
                  <w:pPr>
                    <w:adjustRightInd w:val="0"/>
                    <w:snapToGrid w:val="0"/>
                    <w:jc w:val="center"/>
                    <w:rPr>
                      <w:kern w:val="0"/>
                      <w:sz w:val="24"/>
                    </w:rPr>
                  </w:pPr>
                  <w:r>
                    <w:rPr>
                      <w:rFonts w:hint="eastAsia"/>
                      <w:kern w:val="0"/>
                      <w:sz w:val="24"/>
                    </w:rPr>
                    <w:t>《大气污染物综合排放标准》（GB16297-1996）</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11" w:type="dxa"/>
                  <w:vAlign w:val="center"/>
                </w:tcPr>
                <w:p>
                  <w:pPr>
                    <w:adjustRightInd w:val="0"/>
                    <w:snapToGrid w:val="0"/>
                    <w:jc w:val="center"/>
                    <w:rPr>
                      <w:kern w:val="0"/>
                      <w:sz w:val="24"/>
                    </w:rPr>
                  </w:pPr>
                  <w:r>
                    <w:rPr>
                      <w:rFonts w:hint="eastAsia"/>
                      <w:kern w:val="0"/>
                      <w:sz w:val="24"/>
                    </w:rPr>
                    <w:t>NHMC</w:t>
                  </w:r>
                </w:p>
              </w:tc>
              <w:tc>
                <w:tcPr>
                  <w:tcW w:w="4052" w:type="dxa"/>
                  <w:gridSpan w:val="2"/>
                  <w:vAlign w:val="center"/>
                </w:tcPr>
                <w:p>
                  <w:pPr>
                    <w:adjustRightInd w:val="0"/>
                    <w:snapToGrid w:val="0"/>
                    <w:jc w:val="center"/>
                    <w:rPr>
                      <w:kern w:val="0"/>
                      <w:sz w:val="24"/>
                    </w:rPr>
                  </w:pPr>
                  <w:r>
                    <w:rPr>
                      <w:rFonts w:hint="eastAsia"/>
                      <w:kern w:val="0"/>
                      <w:sz w:val="24"/>
                    </w:rPr>
                    <w:t>4.0</w:t>
                  </w:r>
                  <w:r>
                    <w:rPr>
                      <w:kern w:val="0"/>
                      <w:sz w:val="24"/>
                    </w:rPr>
                    <w:t>mg/m</w:t>
                  </w:r>
                  <w:r>
                    <w:rPr>
                      <w:kern w:val="0"/>
                      <w:sz w:val="24"/>
                      <w:vertAlign w:val="superscript"/>
                    </w:rPr>
                    <w:t>3</w:t>
                  </w:r>
                </w:p>
              </w:tc>
              <w:tc>
                <w:tcPr>
                  <w:tcW w:w="2556" w:type="dxa"/>
                  <w:vAlign w:val="center"/>
                </w:tcPr>
                <w:p>
                  <w:pPr>
                    <w:adjustRightInd w:val="0"/>
                    <w:snapToGrid w:val="0"/>
                    <w:jc w:val="center"/>
                    <w:rPr>
                      <w:kern w:val="0"/>
                      <w:sz w:val="24"/>
                    </w:rPr>
                  </w:pPr>
                  <w:r>
                    <w:rPr>
                      <w:sz w:val="24"/>
                    </w:rPr>
                    <w:t>DB43/1357-2017</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11" w:type="dxa"/>
                  <w:vMerge w:val="restart"/>
                  <w:vAlign w:val="center"/>
                </w:tcPr>
                <w:p>
                  <w:pPr>
                    <w:adjustRightInd w:val="0"/>
                    <w:snapToGrid w:val="0"/>
                    <w:jc w:val="center"/>
                    <w:rPr>
                      <w:kern w:val="0"/>
                      <w:sz w:val="24"/>
                    </w:rPr>
                  </w:pPr>
                  <w:r>
                    <w:rPr>
                      <w:rFonts w:hint="eastAsia"/>
                      <w:kern w:val="0"/>
                      <w:sz w:val="24"/>
                    </w:rPr>
                    <w:t>NHMC</w:t>
                  </w:r>
                </w:p>
              </w:tc>
              <w:tc>
                <w:tcPr>
                  <w:tcW w:w="1158" w:type="dxa"/>
                  <w:vAlign w:val="center"/>
                </w:tcPr>
                <w:p>
                  <w:pPr>
                    <w:adjustRightInd w:val="0"/>
                    <w:snapToGrid w:val="0"/>
                    <w:jc w:val="center"/>
                    <w:rPr>
                      <w:kern w:val="0"/>
                      <w:sz w:val="24"/>
                    </w:rPr>
                  </w:pPr>
                  <w:r>
                    <w:rPr>
                      <w:rFonts w:hint="eastAsia"/>
                      <w:kern w:val="0"/>
                      <w:sz w:val="24"/>
                    </w:rPr>
                    <w:t>10</w:t>
                  </w:r>
                  <w:r>
                    <w:rPr>
                      <w:kern w:val="0"/>
                      <w:sz w:val="24"/>
                    </w:rPr>
                    <w:t>mg/m</w:t>
                  </w:r>
                  <w:r>
                    <w:rPr>
                      <w:kern w:val="0"/>
                      <w:sz w:val="24"/>
                      <w:vertAlign w:val="superscript"/>
                    </w:rPr>
                    <w:t>3</w:t>
                  </w:r>
                </w:p>
              </w:tc>
              <w:tc>
                <w:tcPr>
                  <w:tcW w:w="2894" w:type="dxa"/>
                  <w:vAlign w:val="center"/>
                </w:tcPr>
                <w:p>
                  <w:pPr>
                    <w:adjustRightInd w:val="0"/>
                    <w:snapToGrid w:val="0"/>
                    <w:jc w:val="center"/>
                    <w:rPr>
                      <w:kern w:val="0"/>
                      <w:sz w:val="24"/>
                    </w:rPr>
                  </w:pPr>
                  <w:r>
                    <w:rPr>
                      <w:rFonts w:hint="eastAsia"/>
                      <w:kern w:val="0"/>
                      <w:sz w:val="24"/>
                    </w:rPr>
                    <w:t>厂区内监控点处1h平均浓度</w:t>
                  </w:r>
                </w:p>
              </w:tc>
              <w:tc>
                <w:tcPr>
                  <w:tcW w:w="2556" w:type="dxa"/>
                  <w:vMerge w:val="restart"/>
                  <w:vAlign w:val="center"/>
                </w:tcPr>
                <w:p>
                  <w:pPr>
                    <w:adjustRightInd w:val="0"/>
                    <w:snapToGrid w:val="0"/>
                    <w:jc w:val="center"/>
                    <w:rPr>
                      <w:kern w:val="0"/>
                      <w:sz w:val="24"/>
                    </w:rPr>
                  </w:pPr>
                  <w:r>
                    <w:rPr>
                      <w:rFonts w:hint="eastAsia"/>
                      <w:sz w:val="24"/>
                    </w:rPr>
                    <w:t>《挥发性有机物无组织排放控制标准》（GB 37822-2019）</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adjustRightInd w:val="0"/>
                    <w:snapToGrid w:val="0"/>
                    <w:jc w:val="center"/>
                    <w:rPr>
                      <w:kern w:val="0"/>
                      <w:sz w:val="24"/>
                    </w:rPr>
                  </w:pPr>
                </w:p>
              </w:tc>
              <w:tc>
                <w:tcPr>
                  <w:tcW w:w="1158" w:type="dxa"/>
                  <w:vAlign w:val="center"/>
                </w:tcPr>
                <w:p>
                  <w:pPr>
                    <w:adjustRightInd w:val="0"/>
                    <w:snapToGrid w:val="0"/>
                    <w:jc w:val="center"/>
                    <w:rPr>
                      <w:kern w:val="0"/>
                      <w:sz w:val="24"/>
                    </w:rPr>
                  </w:pPr>
                  <w:r>
                    <w:rPr>
                      <w:rFonts w:hint="eastAsia"/>
                      <w:kern w:val="0"/>
                      <w:sz w:val="24"/>
                    </w:rPr>
                    <w:t>30</w:t>
                  </w:r>
                  <w:r>
                    <w:rPr>
                      <w:kern w:val="0"/>
                      <w:sz w:val="24"/>
                    </w:rPr>
                    <w:t>mg/m</w:t>
                  </w:r>
                  <w:r>
                    <w:rPr>
                      <w:kern w:val="0"/>
                      <w:sz w:val="24"/>
                      <w:vertAlign w:val="superscript"/>
                    </w:rPr>
                    <w:t>3</w:t>
                  </w:r>
                </w:p>
              </w:tc>
              <w:tc>
                <w:tcPr>
                  <w:tcW w:w="2894" w:type="dxa"/>
                  <w:vAlign w:val="center"/>
                </w:tcPr>
                <w:p>
                  <w:pPr>
                    <w:adjustRightInd w:val="0"/>
                    <w:snapToGrid w:val="0"/>
                    <w:jc w:val="center"/>
                    <w:rPr>
                      <w:kern w:val="0"/>
                      <w:sz w:val="24"/>
                    </w:rPr>
                  </w:pPr>
                  <w:r>
                    <w:rPr>
                      <w:rFonts w:hint="eastAsia"/>
                      <w:kern w:val="0"/>
                      <w:sz w:val="24"/>
                    </w:rPr>
                    <w:t>厂区内监控点处任意一次浓度值</w:t>
                  </w:r>
                </w:p>
              </w:tc>
              <w:tc>
                <w:tcPr>
                  <w:tcW w:w="2556" w:type="dxa"/>
                  <w:vMerge w:val="continue"/>
                  <w:vAlign w:val="center"/>
                </w:tcPr>
                <w:p>
                  <w:pPr>
                    <w:adjustRightInd w:val="0"/>
                    <w:snapToGrid w:val="0"/>
                    <w:jc w:val="center"/>
                    <w:rPr>
                      <w:sz w:val="24"/>
                    </w:rPr>
                  </w:pPr>
                </w:p>
              </w:tc>
            </w:tr>
          </w:tbl>
          <w:p>
            <w:pPr>
              <w:widowControl/>
              <w:adjustRightInd w:val="0"/>
              <w:snapToGrid w:val="0"/>
              <w:spacing w:line="360" w:lineRule="auto"/>
              <w:ind w:firstLine="482" w:firstLineChars="200"/>
              <w:jc w:val="center"/>
              <w:rPr>
                <w:b/>
                <w:kern w:val="0"/>
                <w:sz w:val="24"/>
              </w:rPr>
            </w:pPr>
            <w:r>
              <w:rPr>
                <w:b/>
                <w:kern w:val="0"/>
                <w:sz w:val="24"/>
              </w:rPr>
              <w:t>表3-</w:t>
            </w:r>
            <w:r>
              <w:rPr>
                <w:rFonts w:hint="eastAsia"/>
                <w:b/>
                <w:kern w:val="0"/>
                <w:sz w:val="24"/>
              </w:rPr>
              <w:t>9</w:t>
            </w:r>
            <w:r>
              <w:rPr>
                <w:b/>
                <w:kern w:val="0"/>
                <w:sz w:val="24"/>
              </w:rPr>
              <w:t xml:space="preserve">  </w:t>
            </w:r>
            <w:r>
              <w:rPr>
                <w:rFonts w:hint="eastAsia"/>
                <w:b/>
                <w:kern w:val="0"/>
                <w:sz w:val="24"/>
              </w:rPr>
              <w:t>有组织废气排放标准</w:t>
            </w:r>
          </w:p>
          <w:tbl>
            <w:tblPr>
              <w:tblStyle w:val="18"/>
              <w:tblW w:w="7719" w:type="dxa"/>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1213"/>
              <w:gridCol w:w="1487"/>
              <w:gridCol w:w="1377"/>
              <w:gridCol w:w="1370"/>
              <w:gridCol w:w="2272"/>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13" w:type="dxa"/>
                  <w:vAlign w:val="center"/>
                </w:tcPr>
                <w:p>
                  <w:pPr>
                    <w:jc w:val="center"/>
                    <w:rPr>
                      <w:kern w:val="0"/>
                      <w:sz w:val="24"/>
                    </w:rPr>
                  </w:pPr>
                  <w:r>
                    <w:rPr>
                      <w:rFonts w:hint="eastAsia"/>
                      <w:kern w:val="0"/>
                      <w:sz w:val="24"/>
                    </w:rPr>
                    <w:t>排气筒</w:t>
                  </w:r>
                </w:p>
              </w:tc>
              <w:tc>
                <w:tcPr>
                  <w:tcW w:w="1487" w:type="dxa"/>
                  <w:vAlign w:val="center"/>
                </w:tcPr>
                <w:p>
                  <w:pPr>
                    <w:jc w:val="center"/>
                    <w:rPr>
                      <w:kern w:val="0"/>
                      <w:sz w:val="24"/>
                    </w:rPr>
                  </w:pPr>
                  <w:r>
                    <w:rPr>
                      <w:rFonts w:hint="eastAsia"/>
                      <w:kern w:val="0"/>
                      <w:sz w:val="24"/>
                    </w:rPr>
                    <w:t>污染物</w:t>
                  </w:r>
                </w:p>
              </w:tc>
              <w:tc>
                <w:tcPr>
                  <w:tcW w:w="1377" w:type="dxa"/>
                  <w:vAlign w:val="center"/>
                </w:tcPr>
                <w:p>
                  <w:pPr>
                    <w:jc w:val="center"/>
                    <w:rPr>
                      <w:kern w:val="0"/>
                      <w:sz w:val="24"/>
                    </w:rPr>
                  </w:pPr>
                  <w:r>
                    <w:rPr>
                      <w:kern w:val="0"/>
                      <w:sz w:val="24"/>
                    </w:rPr>
                    <w:t>最高允许排放浓度</w:t>
                  </w:r>
                </w:p>
              </w:tc>
              <w:tc>
                <w:tcPr>
                  <w:tcW w:w="1370" w:type="dxa"/>
                  <w:vAlign w:val="center"/>
                </w:tcPr>
                <w:p>
                  <w:pPr>
                    <w:jc w:val="center"/>
                    <w:rPr>
                      <w:kern w:val="0"/>
                      <w:sz w:val="24"/>
                    </w:rPr>
                  </w:pPr>
                  <w:r>
                    <w:rPr>
                      <w:kern w:val="0"/>
                      <w:sz w:val="24"/>
                    </w:rPr>
                    <w:t>最高允许排放速率</w:t>
                  </w:r>
                </w:p>
              </w:tc>
              <w:tc>
                <w:tcPr>
                  <w:tcW w:w="2272" w:type="dxa"/>
                  <w:vAlign w:val="center"/>
                </w:tcPr>
                <w:p>
                  <w:pPr>
                    <w:jc w:val="center"/>
                    <w:rPr>
                      <w:b/>
                      <w:snapToGrid w:val="0"/>
                      <w:sz w:val="24"/>
                    </w:rPr>
                  </w:pPr>
                  <w:r>
                    <w:rPr>
                      <w:kern w:val="0"/>
                      <w:sz w:val="24"/>
                    </w:rPr>
                    <w:t>标准来源</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13" w:type="dxa"/>
                  <w:vMerge w:val="restart"/>
                  <w:vAlign w:val="center"/>
                </w:tcPr>
                <w:p>
                  <w:pPr>
                    <w:jc w:val="center"/>
                    <w:rPr>
                      <w:kern w:val="0"/>
                      <w:sz w:val="24"/>
                    </w:rPr>
                  </w:pPr>
                  <w:r>
                    <w:rPr>
                      <w:rFonts w:hint="eastAsia"/>
                      <w:kern w:val="0"/>
                      <w:sz w:val="24"/>
                    </w:rPr>
                    <w:t>DA001排气筒</w:t>
                  </w:r>
                </w:p>
              </w:tc>
              <w:tc>
                <w:tcPr>
                  <w:tcW w:w="1487" w:type="dxa"/>
                  <w:vAlign w:val="center"/>
                </w:tcPr>
                <w:p>
                  <w:pPr>
                    <w:jc w:val="center"/>
                    <w:rPr>
                      <w:kern w:val="0"/>
                      <w:sz w:val="24"/>
                    </w:rPr>
                  </w:pPr>
                  <w:r>
                    <w:rPr>
                      <w:rFonts w:hint="eastAsia"/>
                      <w:kern w:val="0"/>
                      <w:sz w:val="24"/>
                    </w:rPr>
                    <w:t>挥发性有机物</w:t>
                  </w:r>
                </w:p>
              </w:tc>
              <w:tc>
                <w:tcPr>
                  <w:tcW w:w="1377" w:type="dxa"/>
                  <w:vAlign w:val="center"/>
                </w:tcPr>
                <w:p>
                  <w:pPr>
                    <w:jc w:val="center"/>
                    <w:rPr>
                      <w:kern w:val="0"/>
                      <w:sz w:val="24"/>
                    </w:rPr>
                  </w:pPr>
                  <w:r>
                    <w:rPr>
                      <w:rFonts w:hint="eastAsia"/>
                      <w:kern w:val="0"/>
                      <w:sz w:val="24"/>
                    </w:rPr>
                    <w:t>100</w:t>
                  </w:r>
                  <w:r>
                    <w:rPr>
                      <w:kern w:val="0"/>
                      <w:sz w:val="24"/>
                    </w:rPr>
                    <w:t>mg/m</w:t>
                  </w:r>
                  <w:r>
                    <w:rPr>
                      <w:kern w:val="0"/>
                      <w:sz w:val="24"/>
                      <w:vertAlign w:val="superscript"/>
                    </w:rPr>
                    <w:t>3</w:t>
                  </w:r>
                </w:p>
              </w:tc>
              <w:tc>
                <w:tcPr>
                  <w:tcW w:w="1370" w:type="dxa"/>
                  <w:vAlign w:val="center"/>
                </w:tcPr>
                <w:p>
                  <w:pPr>
                    <w:jc w:val="center"/>
                    <w:rPr>
                      <w:kern w:val="0"/>
                      <w:sz w:val="24"/>
                    </w:rPr>
                  </w:pPr>
                  <w:r>
                    <w:rPr>
                      <w:rFonts w:hint="eastAsia"/>
                      <w:kern w:val="0"/>
                      <w:sz w:val="24"/>
                    </w:rPr>
                    <w:t>4.0</w:t>
                  </w:r>
                  <w:r>
                    <w:rPr>
                      <w:kern w:val="0"/>
                      <w:sz w:val="24"/>
                    </w:rPr>
                    <w:t>kg/h</w:t>
                  </w:r>
                </w:p>
                <w:p>
                  <w:pPr>
                    <w:jc w:val="center"/>
                    <w:rPr>
                      <w:kern w:val="0"/>
                      <w:sz w:val="24"/>
                    </w:rPr>
                  </w:pPr>
                </w:p>
              </w:tc>
              <w:tc>
                <w:tcPr>
                  <w:tcW w:w="2272" w:type="dxa"/>
                  <w:vMerge w:val="restart"/>
                  <w:vAlign w:val="center"/>
                </w:tcPr>
                <w:p>
                  <w:pPr>
                    <w:jc w:val="center"/>
                    <w:rPr>
                      <w:kern w:val="0"/>
                      <w:sz w:val="24"/>
                    </w:rPr>
                  </w:pPr>
                  <w:r>
                    <w:rPr>
                      <w:sz w:val="24"/>
                    </w:rPr>
                    <w:t>《印刷业挥发性有机物排放标准》（DB43/1357-2017）</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13" w:type="dxa"/>
                  <w:vMerge w:val="continue"/>
                  <w:vAlign w:val="center"/>
                </w:tcPr>
                <w:p>
                  <w:pPr>
                    <w:jc w:val="center"/>
                    <w:rPr>
                      <w:sz w:val="24"/>
                    </w:rPr>
                  </w:pPr>
                </w:p>
              </w:tc>
              <w:tc>
                <w:tcPr>
                  <w:tcW w:w="1487" w:type="dxa"/>
                  <w:vAlign w:val="center"/>
                </w:tcPr>
                <w:p>
                  <w:pPr>
                    <w:jc w:val="center"/>
                    <w:rPr>
                      <w:kern w:val="0"/>
                      <w:sz w:val="24"/>
                    </w:rPr>
                  </w:pPr>
                  <w:r>
                    <w:rPr>
                      <w:rFonts w:hint="eastAsia"/>
                      <w:kern w:val="0"/>
                      <w:sz w:val="24"/>
                    </w:rPr>
                    <w:t>非甲烷总烃</w:t>
                  </w:r>
                </w:p>
              </w:tc>
              <w:tc>
                <w:tcPr>
                  <w:tcW w:w="1377" w:type="dxa"/>
                  <w:vAlign w:val="center"/>
                </w:tcPr>
                <w:p>
                  <w:pPr>
                    <w:jc w:val="center"/>
                    <w:rPr>
                      <w:kern w:val="0"/>
                      <w:sz w:val="24"/>
                    </w:rPr>
                  </w:pPr>
                  <w:r>
                    <w:rPr>
                      <w:rFonts w:hint="eastAsia"/>
                      <w:kern w:val="0"/>
                      <w:sz w:val="24"/>
                    </w:rPr>
                    <w:t>50</w:t>
                  </w:r>
                  <w:r>
                    <w:rPr>
                      <w:kern w:val="0"/>
                      <w:sz w:val="24"/>
                    </w:rPr>
                    <w:t>mg/m</w:t>
                  </w:r>
                  <w:r>
                    <w:rPr>
                      <w:kern w:val="0"/>
                      <w:sz w:val="24"/>
                      <w:vertAlign w:val="superscript"/>
                    </w:rPr>
                    <w:t>3</w:t>
                  </w:r>
                </w:p>
              </w:tc>
              <w:tc>
                <w:tcPr>
                  <w:tcW w:w="1370" w:type="dxa"/>
                  <w:vAlign w:val="center"/>
                </w:tcPr>
                <w:p>
                  <w:pPr>
                    <w:jc w:val="center"/>
                    <w:rPr>
                      <w:kern w:val="0"/>
                      <w:sz w:val="24"/>
                    </w:rPr>
                  </w:pPr>
                  <w:r>
                    <w:rPr>
                      <w:rFonts w:hint="eastAsia"/>
                      <w:kern w:val="0"/>
                      <w:sz w:val="24"/>
                    </w:rPr>
                    <w:t>2.0</w:t>
                  </w:r>
                  <w:r>
                    <w:rPr>
                      <w:kern w:val="0"/>
                      <w:sz w:val="24"/>
                    </w:rPr>
                    <w:t>kg/h</w:t>
                  </w:r>
                </w:p>
              </w:tc>
              <w:tc>
                <w:tcPr>
                  <w:tcW w:w="2272" w:type="dxa"/>
                  <w:vMerge w:val="continue"/>
                  <w:vAlign w:val="center"/>
                </w:tcPr>
                <w:p>
                  <w:pPr>
                    <w:jc w:val="center"/>
                    <w:rPr>
                      <w:sz w:val="24"/>
                    </w:rPr>
                  </w:pPr>
                </w:p>
              </w:tc>
            </w:tr>
          </w:tbl>
          <w:p>
            <w:pPr>
              <w:adjustRightInd w:val="0"/>
              <w:snapToGrid w:val="0"/>
              <w:ind w:left="420" w:leftChars="200"/>
              <w:jc w:val="center"/>
              <w:rPr>
                <w:b/>
                <w:sz w:val="24"/>
              </w:rPr>
            </w:pPr>
          </w:p>
          <w:p>
            <w:pPr>
              <w:adjustRightInd w:val="0"/>
              <w:snapToGrid w:val="0"/>
              <w:ind w:left="420" w:leftChars="200"/>
              <w:jc w:val="center"/>
              <w:rPr>
                <w:b/>
                <w:sz w:val="24"/>
              </w:rPr>
            </w:pPr>
            <w:r>
              <w:rPr>
                <w:b/>
                <w:sz w:val="24"/>
              </w:rPr>
              <w:t>表</w:t>
            </w:r>
            <w:r>
              <w:rPr>
                <w:rFonts w:hint="eastAsia"/>
                <w:b/>
                <w:sz w:val="24"/>
              </w:rPr>
              <w:t>3-10</w:t>
            </w:r>
            <w:r>
              <w:rPr>
                <w:b/>
                <w:sz w:val="24"/>
              </w:rPr>
              <w:t xml:space="preserve"> 《饮食业油烟排放标准（试行）》（GB18483-2001）摘录</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21"/>
              <w:gridCol w:w="1806"/>
              <w:gridCol w:w="2486"/>
              <w:gridCol w:w="252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7" w:hRule="atLeast"/>
                <w:jc w:val="center"/>
              </w:trPr>
              <w:tc>
                <w:tcPr>
                  <w:tcW w:w="1221" w:type="dxa"/>
                  <w:vAlign w:val="center"/>
                </w:tcPr>
                <w:p>
                  <w:pPr>
                    <w:adjustRightInd w:val="0"/>
                    <w:snapToGrid w:val="0"/>
                    <w:jc w:val="center"/>
                    <w:rPr>
                      <w:sz w:val="24"/>
                    </w:rPr>
                  </w:pPr>
                  <w:r>
                    <w:rPr>
                      <w:sz w:val="24"/>
                    </w:rPr>
                    <w:t>规模</w:t>
                  </w:r>
                </w:p>
              </w:tc>
              <w:tc>
                <w:tcPr>
                  <w:tcW w:w="1806" w:type="dxa"/>
                  <w:vAlign w:val="center"/>
                </w:tcPr>
                <w:p>
                  <w:pPr>
                    <w:adjustRightInd w:val="0"/>
                    <w:snapToGrid w:val="0"/>
                    <w:jc w:val="center"/>
                    <w:rPr>
                      <w:sz w:val="24"/>
                    </w:rPr>
                  </w:pPr>
                  <w:r>
                    <w:rPr>
                      <w:sz w:val="24"/>
                    </w:rPr>
                    <w:t>基准灶头数（个）</w:t>
                  </w:r>
                </w:p>
              </w:tc>
              <w:tc>
                <w:tcPr>
                  <w:tcW w:w="2486" w:type="dxa"/>
                  <w:vAlign w:val="center"/>
                </w:tcPr>
                <w:p>
                  <w:pPr>
                    <w:adjustRightInd w:val="0"/>
                    <w:snapToGrid w:val="0"/>
                    <w:jc w:val="center"/>
                    <w:rPr>
                      <w:sz w:val="24"/>
                    </w:rPr>
                  </w:pPr>
                  <w:r>
                    <w:rPr>
                      <w:sz w:val="24"/>
                    </w:rPr>
                    <w:t>最高允许排放浓度（mg/m³）</w:t>
                  </w:r>
                </w:p>
              </w:tc>
              <w:tc>
                <w:tcPr>
                  <w:tcW w:w="2525" w:type="dxa"/>
                  <w:vAlign w:val="center"/>
                </w:tcPr>
                <w:p>
                  <w:pPr>
                    <w:adjustRightInd w:val="0"/>
                    <w:snapToGrid w:val="0"/>
                    <w:jc w:val="center"/>
                    <w:rPr>
                      <w:sz w:val="24"/>
                    </w:rPr>
                  </w:pPr>
                  <w:r>
                    <w:rPr>
                      <w:sz w:val="24"/>
                    </w:rPr>
                    <w:t>净化设施最低去除效率（%）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1221" w:type="dxa"/>
                  <w:vAlign w:val="center"/>
                </w:tcPr>
                <w:p>
                  <w:pPr>
                    <w:adjustRightInd w:val="0"/>
                    <w:snapToGrid w:val="0"/>
                    <w:jc w:val="center"/>
                    <w:rPr>
                      <w:sz w:val="24"/>
                    </w:rPr>
                  </w:pPr>
                  <w:r>
                    <w:rPr>
                      <w:sz w:val="24"/>
                    </w:rPr>
                    <w:t>中型</w:t>
                  </w:r>
                </w:p>
              </w:tc>
              <w:tc>
                <w:tcPr>
                  <w:tcW w:w="1806" w:type="dxa"/>
                  <w:vAlign w:val="center"/>
                </w:tcPr>
                <w:p>
                  <w:pPr>
                    <w:adjustRightInd w:val="0"/>
                    <w:snapToGrid w:val="0"/>
                    <w:jc w:val="center"/>
                    <w:rPr>
                      <w:sz w:val="24"/>
                    </w:rPr>
                  </w:pPr>
                  <w:r>
                    <w:rPr>
                      <w:sz w:val="24"/>
                    </w:rPr>
                    <w:t>≥1，＜3</w:t>
                  </w:r>
                </w:p>
              </w:tc>
              <w:tc>
                <w:tcPr>
                  <w:tcW w:w="2486" w:type="dxa"/>
                  <w:vAlign w:val="center"/>
                </w:tcPr>
                <w:p>
                  <w:pPr>
                    <w:adjustRightInd w:val="0"/>
                    <w:snapToGrid w:val="0"/>
                    <w:jc w:val="center"/>
                    <w:rPr>
                      <w:sz w:val="24"/>
                    </w:rPr>
                  </w:pPr>
                  <w:r>
                    <w:rPr>
                      <w:sz w:val="24"/>
                    </w:rPr>
                    <w:t>2.0</w:t>
                  </w:r>
                </w:p>
              </w:tc>
              <w:tc>
                <w:tcPr>
                  <w:tcW w:w="2525" w:type="dxa"/>
                  <w:vAlign w:val="center"/>
                </w:tcPr>
                <w:p>
                  <w:pPr>
                    <w:adjustRightInd w:val="0"/>
                    <w:snapToGrid w:val="0"/>
                    <w:jc w:val="center"/>
                    <w:rPr>
                      <w:sz w:val="24"/>
                    </w:rPr>
                  </w:pPr>
                  <w:r>
                    <w:rPr>
                      <w:sz w:val="24"/>
                    </w:rPr>
                    <w:t>60</w:t>
                  </w:r>
                </w:p>
              </w:tc>
            </w:tr>
          </w:tbl>
          <w:p>
            <w:pPr>
              <w:spacing w:line="360" w:lineRule="auto"/>
              <w:ind w:firstLine="480" w:firstLineChars="200"/>
              <w:rPr>
                <w:sz w:val="24"/>
              </w:rPr>
            </w:pPr>
          </w:p>
          <w:p>
            <w:pPr>
              <w:spacing w:line="360" w:lineRule="auto"/>
              <w:ind w:firstLine="480" w:firstLineChars="200"/>
              <w:rPr>
                <w:sz w:val="24"/>
              </w:rPr>
            </w:pPr>
            <w:r>
              <w:rPr>
                <w:sz w:val="24"/>
              </w:rPr>
              <w:t>3、噪声：运营期东、南、北侧噪声执行《工业企业厂界环境噪声排放标准》（GB12348-2008）中3类排放标准，西侧噪声执行《工业企业厂界环境噪声排放标准》（GB12348-2008）中4类排放标准。</w:t>
            </w:r>
          </w:p>
          <w:p>
            <w:pPr>
              <w:widowControl/>
              <w:adjustRightInd w:val="0"/>
              <w:snapToGrid w:val="0"/>
              <w:spacing w:line="360" w:lineRule="auto"/>
              <w:ind w:firstLine="482" w:firstLineChars="200"/>
              <w:jc w:val="center"/>
              <w:rPr>
                <w:b/>
                <w:kern w:val="0"/>
                <w:sz w:val="24"/>
              </w:rPr>
            </w:pPr>
            <w:r>
              <w:rPr>
                <w:b/>
                <w:kern w:val="0"/>
                <w:sz w:val="24"/>
              </w:rPr>
              <w:t>表3-</w:t>
            </w:r>
            <w:r>
              <w:rPr>
                <w:rFonts w:hint="eastAsia"/>
                <w:b/>
                <w:kern w:val="0"/>
                <w:sz w:val="24"/>
              </w:rPr>
              <w:t>11</w:t>
            </w:r>
            <w:r>
              <w:rPr>
                <w:b/>
                <w:kern w:val="0"/>
                <w:sz w:val="24"/>
              </w:rPr>
              <w:t xml:space="preserve">  《工业企业厂界环境噪声排放标准》（GB12348-2008）</w:t>
            </w: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 w:type="dxa"/>
                <w:bottom w:w="0" w:type="dxa"/>
                <w:right w:w="10" w:type="dxa"/>
              </w:tblCellMar>
            </w:tblPr>
            <w:tblGrid>
              <w:gridCol w:w="2298"/>
              <w:gridCol w:w="3050"/>
              <w:gridCol w:w="239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 w:type="dxa"/>
                  <w:bottom w:w="0" w:type="dxa"/>
                  <w:right w:w="10" w:type="dxa"/>
                </w:tblCellMar>
              </w:tblPrEx>
              <w:trPr>
                <w:trHeight w:val="403" w:hRule="atLeast"/>
                <w:jc w:val="center"/>
              </w:trPr>
              <w:tc>
                <w:tcPr>
                  <w:tcW w:w="2298" w:type="dxa"/>
                  <w:vAlign w:val="center"/>
                </w:tcPr>
                <w:p>
                  <w:pPr>
                    <w:widowControl/>
                    <w:adjustRightInd w:val="0"/>
                    <w:snapToGrid w:val="0"/>
                    <w:jc w:val="center"/>
                    <w:rPr>
                      <w:kern w:val="0"/>
                      <w:sz w:val="24"/>
                    </w:rPr>
                  </w:pPr>
                  <w:r>
                    <w:rPr>
                      <w:kern w:val="0"/>
                      <w:sz w:val="24"/>
                    </w:rPr>
                    <w:t>类别</w:t>
                  </w:r>
                </w:p>
              </w:tc>
              <w:tc>
                <w:tcPr>
                  <w:tcW w:w="3050" w:type="dxa"/>
                  <w:vAlign w:val="center"/>
                </w:tcPr>
                <w:p>
                  <w:pPr>
                    <w:widowControl/>
                    <w:adjustRightInd w:val="0"/>
                    <w:snapToGrid w:val="0"/>
                    <w:jc w:val="center"/>
                    <w:rPr>
                      <w:kern w:val="0"/>
                      <w:sz w:val="24"/>
                    </w:rPr>
                  </w:pPr>
                  <w:r>
                    <w:rPr>
                      <w:sz w:val="24"/>
                    </w:rPr>
                    <w:t>昼间dB(A)</w:t>
                  </w:r>
                </w:p>
              </w:tc>
              <w:tc>
                <w:tcPr>
                  <w:tcW w:w="2390" w:type="dxa"/>
                  <w:vAlign w:val="center"/>
                </w:tcPr>
                <w:p>
                  <w:pPr>
                    <w:widowControl/>
                    <w:adjustRightInd w:val="0"/>
                    <w:snapToGrid w:val="0"/>
                    <w:jc w:val="center"/>
                    <w:rPr>
                      <w:kern w:val="0"/>
                      <w:sz w:val="24"/>
                    </w:rPr>
                  </w:pPr>
                  <w:r>
                    <w:rPr>
                      <w:sz w:val="24"/>
                    </w:rPr>
                    <w:t>夜间dB(A)</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 w:type="dxa"/>
                  <w:bottom w:w="0" w:type="dxa"/>
                  <w:right w:w="10" w:type="dxa"/>
                </w:tblCellMar>
              </w:tblPrEx>
              <w:trPr>
                <w:trHeight w:val="417" w:hRule="atLeast"/>
                <w:jc w:val="center"/>
              </w:trPr>
              <w:tc>
                <w:tcPr>
                  <w:tcW w:w="2298" w:type="dxa"/>
                  <w:vAlign w:val="center"/>
                </w:tcPr>
                <w:p>
                  <w:pPr>
                    <w:widowControl/>
                    <w:adjustRightInd w:val="0"/>
                    <w:snapToGrid w:val="0"/>
                    <w:jc w:val="center"/>
                    <w:rPr>
                      <w:kern w:val="0"/>
                      <w:sz w:val="24"/>
                    </w:rPr>
                  </w:pPr>
                  <w:r>
                    <w:rPr>
                      <w:kern w:val="0"/>
                      <w:sz w:val="24"/>
                    </w:rPr>
                    <w:t>3类</w:t>
                  </w:r>
                </w:p>
              </w:tc>
              <w:tc>
                <w:tcPr>
                  <w:tcW w:w="3050" w:type="dxa"/>
                  <w:vAlign w:val="center"/>
                </w:tcPr>
                <w:p>
                  <w:pPr>
                    <w:widowControl/>
                    <w:adjustRightInd w:val="0"/>
                    <w:snapToGrid w:val="0"/>
                    <w:jc w:val="center"/>
                    <w:rPr>
                      <w:kern w:val="0"/>
                      <w:sz w:val="24"/>
                    </w:rPr>
                  </w:pPr>
                  <w:r>
                    <w:rPr>
                      <w:kern w:val="0"/>
                      <w:sz w:val="24"/>
                    </w:rPr>
                    <w:t>65</w:t>
                  </w:r>
                </w:p>
              </w:tc>
              <w:tc>
                <w:tcPr>
                  <w:tcW w:w="2390" w:type="dxa"/>
                  <w:vAlign w:val="center"/>
                </w:tcPr>
                <w:p>
                  <w:pPr>
                    <w:widowControl/>
                    <w:adjustRightInd w:val="0"/>
                    <w:snapToGrid w:val="0"/>
                    <w:jc w:val="center"/>
                    <w:rPr>
                      <w:kern w:val="0"/>
                      <w:sz w:val="24"/>
                    </w:rPr>
                  </w:pPr>
                  <w:r>
                    <w:rPr>
                      <w:kern w:val="0"/>
                      <w:sz w:val="24"/>
                    </w:rPr>
                    <w:t>55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 w:type="dxa"/>
                  <w:bottom w:w="0" w:type="dxa"/>
                  <w:right w:w="10" w:type="dxa"/>
                </w:tblCellMar>
              </w:tblPrEx>
              <w:trPr>
                <w:trHeight w:val="417" w:hRule="atLeast"/>
                <w:jc w:val="center"/>
              </w:trPr>
              <w:tc>
                <w:tcPr>
                  <w:tcW w:w="2298" w:type="dxa"/>
                  <w:vAlign w:val="center"/>
                </w:tcPr>
                <w:p>
                  <w:pPr>
                    <w:widowControl/>
                    <w:adjustRightInd w:val="0"/>
                    <w:snapToGrid w:val="0"/>
                    <w:jc w:val="center"/>
                    <w:rPr>
                      <w:kern w:val="0"/>
                      <w:sz w:val="24"/>
                    </w:rPr>
                  </w:pPr>
                  <w:r>
                    <w:rPr>
                      <w:kern w:val="0"/>
                      <w:sz w:val="24"/>
                    </w:rPr>
                    <w:t>4类</w:t>
                  </w:r>
                </w:p>
              </w:tc>
              <w:tc>
                <w:tcPr>
                  <w:tcW w:w="3050" w:type="dxa"/>
                  <w:vAlign w:val="center"/>
                </w:tcPr>
                <w:p>
                  <w:pPr>
                    <w:widowControl/>
                    <w:adjustRightInd w:val="0"/>
                    <w:snapToGrid w:val="0"/>
                    <w:jc w:val="center"/>
                    <w:rPr>
                      <w:kern w:val="0"/>
                      <w:sz w:val="24"/>
                    </w:rPr>
                  </w:pPr>
                  <w:r>
                    <w:rPr>
                      <w:kern w:val="0"/>
                      <w:sz w:val="24"/>
                    </w:rPr>
                    <w:t>70</w:t>
                  </w:r>
                </w:p>
              </w:tc>
              <w:tc>
                <w:tcPr>
                  <w:tcW w:w="2390" w:type="dxa"/>
                  <w:vAlign w:val="center"/>
                </w:tcPr>
                <w:p>
                  <w:pPr>
                    <w:widowControl/>
                    <w:adjustRightInd w:val="0"/>
                    <w:snapToGrid w:val="0"/>
                    <w:jc w:val="center"/>
                    <w:rPr>
                      <w:kern w:val="0"/>
                      <w:sz w:val="24"/>
                    </w:rPr>
                  </w:pPr>
                  <w:r>
                    <w:rPr>
                      <w:kern w:val="0"/>
                      <w:sz w:val="24"/>
                    </w:rPr>
                    <w:t>55</w:t>
                  </w:r>
                </w:p>
              </w:tc>
            </w:tr>
          </w:tbl>
          <w:p>
            <w:pPr>
              <w:spacing w:line="360" w:lineRule="auto"/>
              <w:ind w:firstLine="480" w:firstLineChars="200"/>
              <w:rPr>
                <w:sz w:val="24"/>
              </w:rPr>
            </w:pPr>
            <w:r>
              <w:rPr>
                <w:sz w:val="24"/>
              </w:rPr>
              <w:t>4、固体废物：</w:t>
            </w:r>
          </w:p>
          <w:p>
            <w:pPr>
              <w:spacing w:line="360" w:lineRule="auto"/>
              <w:ind w:firstLine="480" w:firstLineChars="200"/>
              <w:rPr>
                <w:sz w:val="24"/>
                <w:u w:val="single"/>
              </w:rPr>
            </w:pPr>
            <w:r>
              <w:rPr>
                <w:rFonts w:hint="eastAsia"/>
                <w:sz w:val="24"/>
                <w:u w:val="single"/>
              </w:rPr>
              <w:t>一般工业固体废物贮存执行《一般工业固体废物贮存和填埋污染控制标准》(GB18599-2020)中防渗漏、防雨淋和防扬尘等要求。</w:t>
            </w:r>
          </w:p>
          <w:p>
            <w:pPr>
              <w:spacing w:line="360" w:lineRule="auto"/>
              <w:ind w:firstLine="480" w:firstLineChars="200"/>
              <w:rPr>
                <w:kern w:val="0"/>
                <w:sz w:val="24"/>
              </w:rPr>
            </w:pPr>
            <w:r>
              <w:rPr>
                <w:sz w:val="24"/>
              </w:rPr>
              <w:t>危险废物执行《危险废物贮存污染控制标准》（GB18597-2001）及其2013年修改单中有关规定。</w:t>
            </w:r>
            <w:bookmarkStart w:id="8" w:name="_GoBack"/>
            <w:bookmarkEnd w:id="8"/>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30" w:hRule="atLeast"/>
          <w:jc w:val="center"/>
        </w:trPr>
        <w:tc>
          <w:tcPr>
            <w:tcW w:w="800" w:type="dxa"/>
            <w:vAlign w:val="center"/>
          </w:tcPr>
          <w:p>
            <w:pPr>
              <w:adjustRightInd w:val="0"/>
              <w:snapToGrid w:val="0"/>
              <w:jc w:val="center"/>
              <w:rPr>
                <w:kern w:val="0"/>
                <w:sz w:val="24"/>
              </w:rPr>
            </w:pPr>
            <w:r>
              <w:rPr>
                <w:kern w:val="0"/>
                <w:sz w:val="24"/>
              </w:rPr>
              <w:t>总量</w:t>
            </w:r>
          </w:p>
          <w:p>
            <w:pPr>
              <w:adjustRightInd w:val="0"/>
              <w:snapToGrid w:val="0"/>
              <w:jc w:val="center"/>
              <w:rPr>
                <w:kern w:val="0"/>
                <w:sz w:val="24"/>
              </w:rPr>
            </w:pPr>
            <w:r>
              <w:rPr>
                <w:kern w:val="0"/>
                <w:sz w:val="24"/>
              </w:rPr>
              <w:t>控制</w:t>
            </w:r>
          </w:p>
          <w:p>
            <w:pPr>
              <w:adjustRightInd w:val="0"/>
              <w:snapToGrid w:val="0"/>
              <w:jc w:val="center"/>
              <w:rPr>
                <w:kern w:val="0"/>
                <w:sz w:val="24"/>
              </w:rPr>
            </w:pPr>
            <w:r>
              <w:rPr>
                <w:kern w:val="0"/>
                <w:sz w:val="24"/>
              </w:rPr>
              <w:t>指标</w:t>
            </w:r>
          </w:p>
        </w:tc>
        <w:tc>
          <w:tcPr>
            <w:tcW w:w="8190" w:type="dxa"/>
            <w:vAlign w:val="center"/>
          </w:tcPr>
          <w:p>
            <w:pPr>
              <w:spacing w:line="360" w:lineRule="auto"/>
              <w:ind w:firstLine="480" w:firstLineChars="200"/>
              <w:rPr>
                <w:kern w:val="0"/>
                <w:sz w:val="24"/>
              </w:rPr>
            </w:pPr>
            <w:r>
              <w:rPr>
                <w:sz w:val="24"/>
                <w:u w:val="single"/>
              </w:rPr>
              <w:t>根据工程分析可知，本项目无生产废水，生活污水废水排放量为</w:t>
            </w:r>
            <w:r>
              <w:rPr>
                <w:rFonts w:hint="eastAsia"/>
                <w:sz w:val="24"/>
                <w:u w:val="single"/>
              </w:rPr>
              <w:t>16893.75</w:t>
            </w:r>
            <w:r>
              <w:rPr>
                <w:sz w:val="24"/>
                <w:u w:val="single"/>
              </w:rPr>
              <w:t>t/a，经罗家坡污水处理厂处理达到《城镇污水处理厂污染物排放标准》（GB18918-2002）一级A标准后排入南湖，污水处理厂COD和氨氮排放限值分别为50mg/l和5（8）mg/l，因此本项目最终排放环境的COD量为</w:t>
            </w:r>
            <w:r>
              <w:rPr>
                <w:rFonts w:hint="eastAsia"/>
                <w:sz w:val="24"/>
                <w:u w:val="single"/>
              </w:rPr>
              <w:t>0.85</w:t>
            </w:r>
            <w:r>
              <w:rPr>
                <w:sz w:val="24"/>
                <w:u w:val="single"/>
              </w:rPr>
              <w:t>t/a，氨氮排放量为</w:t>
            </w:r>
            <w:r>
              <w:rPr>
                <w:rFonts w:hint="eastAsia"/>
                <w:sz w:val="24"/>
                <w:u w:val="single"/>
              </w:rPr>
              <w:t>0.085</w:t>
            </w:r>
            <w:r>
              <w:rPr>
                <w:sz w:val="24"/>
                <w:u w:val="single"/>
              </w:rPr>
              <w:t>t/a。本项目外排废水为生活污水，无需单独购买总量。废气总量控制指标为总VOCs：0.0</w:t>
            </w:r>
            <w:r>
              <w:rPr>
                <w:rFonts w:hint="eastAsia"/>
                <w:sz w:val="24"/>
                <w:u w:val="single"/>
              </w:rPr>
              <w:t>37</w:t>
            </w:r>
            <w:r>
              <w:rPr>
                <w:sz w:val="24"/>
                <w:u w:val="single"/>
              </w:rPr>
              <w:t xml:space="preserve">t/a。   </w:t>
            </w:r>
          </w:p>
        </w:tc>
      </w:tr>
    </w:tbl>
    <w:p>
      <w:pPr>
        <w:pStyle w:val="14"/>
        <w:jc w:val="center"/>
        <w:outlineLvl w:val="0"/>
        <w:rPr>
          <w:rFonts w:ascii="黑体" w:hAnsi="黑体" w:eastAsia="黑体"/>
          <w:snapToGrid w:val="0"/>
          <w:sz w:val="30"/>
          <w:szCs w:val="30"/>
        </w:rPr>
      </w:pPr>
      <w:r>
        <w:rPr>
          <w:rFonts w:ascii="黑体" w:hAnsi="黑体" w:eastAsia="黑体"/>
          <w:snapToGrid w:val="0"/>
          <w:sz w:val="36"/>
          <w:szCs w:val="36"/>
        </w:rPr>
        <w:br w:type="page"/>
      </w:r>
      <w:r>
        <w:rPr>
          <w:rFonts w:hint="eastAsia" w:ascii="黑体" w:hAnsi="黑体" w:eastAsia="黑体"/>
          <w:snapToGrid w:val="0"/>
          <w:sz w:val="30"/>
          <w:szCs w:val="30"/>
        </w:rPr>
        <w:t>四、主要环境影响和保护措施</w:t>
      </w: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6"/>
        <w:gridCol w:w="81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49" w:hRule="atLeast"/>
          <w:jc w:val="center"/>
        </w:trPr>
        <w:tc>
          <w:tcPr>
            <w:tcW w:w="746" w:type="dxa"/>
            <w:tcMar>
              <w:left w:w="28" w:type="dxa"/>
              <w:right w:w="28" w:type="dxa"/>
            </w:tcMar>
            <w:vAlign w:val="center"/>
          </w:tcPr>
          <w:p>
            <w:pPr>
              <w:pStyle w:val="14"/>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施工</w:t>
            </w:r>
          </w:p>
          <w:p>
            <w:pPr>
              <w:pStyle w:val="14"/>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期环</w:t>
            </w:r>
          </w:p>
          <w:p>
            <w:pPr>
              <w:pStyle w:val="14"/>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境保</w:t>
            </w:r>
          </w:p>
          <w:p>
            <w:pPr>
              <w:pStyle w:val="14"/>
              <w:adjustRightInd w:val="0"/>
              <w:snapToGrid w:val="0"/>
              <w:spacing w:before="0" w:beforeAutospacing="0" w:after="0" w:afterAutospacing="0"/>
              <w:jc w:val="center"/>
              <w:rPr>
                <w:rFonts w:ascii="Times New Roman" w:hAnsi="Times New Roman"/>
                <w:kern w:val="2"/>
                <w:szCs w:val="24"/>
              </w:rPr>
            </w:pPr>
            <w:r>
              <w:rPr>
                <w:rFonts w:ascii="Times New Roman" w:hAnsi="Times New Roman"/>
                <w:kern w:val="2"/>
                <w:szCs w:val="24"/>
              </w:rPr>
              <w:t>护措</w:t>
            </w:r>
          </w:p>
          <w:p>
            <w:pPr>
              <w:pStyle w:val="14"/>
              <w:adjustRightInd w:val="0"/>
              <w:snapToGrid w:val="0"/>
              <w:spacing w:before="0" w:beforeAutospacing="0" w:after="0" w:afterAutospacing="0"/>
              <w:jc w:val="center"/>
              <w:rPr>
                <w:rFonts w:ascii="Times New Roman" w:hAnsi="Times New Roman"/>
                <w:bCs/>
                <w:kern w:val="2"/>
                <w:szCs w:val="24"/>
              </w:rPr>
            </w:pPr>
            <w:r>
              <w:rPr>
                <w:rFonts w:ascii="Times New Roman" w:hAnsi="Times New Roman"/>
                <w:kern w:val="2"/>
                <w:szCs w:val="24"/>
              </w:rPr>
              <w:t>施</w:t>
            </w:r>
          </w:p>
        </w:tc>
        <w:tc>
          <w:tcPr>
            <w:tcW w:w="8162" w:type="dxa"/>
            <w:vAlign w:val="center"/>
          </w:tcPr>
          <w:p>
            <w:pPr>
              <w:spacing w:line="360" w:lineRule="auto"/>
              <w:ind w:firstLine="480" w:firstLineChars="200"/>
              <w:rPr>
                <w:sz w:val="24"/>
              </w:rPr>
            </w:pPr>
            <w:r>
              <w:rPr>
                <w:sz w:val="24"/>
              </w:rPr>
              <w:t>本项目建设内容主要为车间的建设和设备的安装。施工期预计20个月，拟定施工人员150人，本项目在施工期产生的污染随着施工期的结束而消失，对周围环境的影响是暂时的。</w:t>
            </w:r>
          </w:p>
          <w:p>
            <w:pPr>
              <w:spacing w:line="360" w:lineRule="auto"/>
              <w:ind w:firstLine="480" w:firstLineChars="200"/>
              <w:rPr>
                <w:sz w:val="24"/>
              </w:rPr>
            </w:pPr>
            <w:r>
              <w:rPr>
                <w:sz w:val="24"/>
              </w:rPr>
              <w:t>1.施工期大气环境保护措施</w:t>
            </w:r>
          </w:p>
          <w:p>
            <w:pPr>
              <w:spacing w:line="360" w:lineRule="auto"/>
              <w:ind w:firstLine="480" w:firstLineChars="200"/>
              <w:rPr>
                <w:sz w:val="24"/>
              </w:rPr>
            </w:pPr>
            <w:r>
              <w:rPr>
                <w:sz w:val="24"/>
              </w:rPr>
              <w:t>根据本工程施工特点，施工过程中产生的主要大气污染物是粉尘，其次为施工机械和运输车辆作业期间产生的尾气。</w:t>
            </w:r>
          </w:p>
          <w:p>
            <w:pPr>
              <w:spacing w:line="360" w:lineRule="auto"/>
              <w:ind w:firstLine="480" w:firstLineChars="200"/>
              <w:rPr>
                <w:sz w:val="24"/>
              </w:rPr>
            </w:pPr>
            <w:r>
              <w:rPr>
                <w:sz w:val="24"/>
              </w:rPr>
              <w:t>粉尘污染主要来源于车辆运输、建筑材料的装卸和现场搬运、建筑垃圾的清理等产生的动力扬尘以及建材和建筑垃圾现场堆放产生的风力扬尘。本项目施工期产生的大气污染物均属无组织排放，在时间及空间上均较零散</w:t>
            </w:r>
            <w:r>
              <w:rPr>
                <w:rFonts w:hint="eastAsia"/>
                <w:sz w:val="24"/>
              </w:rPr>
              <w:t>。</w:t>
            </w:r>
          </w:p>
          <w:p>
            <w:pPr>
              <w:spacing w:line="360" w:lineRule="auto"/>
              <w:ind w:firstLine="480" w:firstLineChars="200"/>
              <w:rPr>
                <w:kern w:val="0"/>
                <w:sz w:val="24"/>
                <w:u w:val="single"/>
              </w:rPr>
            </w:pPr>
            <w:r>
              <w:rPr>
                <w:rFonts w:hint="eastAsia"/>
                <w:kern w:val="0"/>
                <w:sz w:val="24"/>
                <w:u w:val="single"/>
              </w:rPr>
              <w:t>为有效防治本项目施工扬尘可能产生的环境空气污染，建议采取以下防治措施：</w:t>
            </w:r>
          </w:p>
          <w:p>
            <w:pPr>
              <w:spacing w:line="360" w:lineRule="auto"/>
              <w:ind w:firstLine="480" w:firstLineChars="200"/>
              <w:rPr>
                <w:kern w:val="0"/>
                <w:sz w:val="24"/>
                <w:u w:val="single"/>
              </w:rPr>
            </w:pPr>
            <w:r>
              <w:rPr>
                <w:rFonts w:hint="eastAsia"/>
                <w:kern w:val="0"/>
                <w:sz w:val="24"/>
                <w:u w:val="single"/>
              </w:rPr>
              <w:t>①在工程开工前，施工单位应编制施工工地扬尘治理实施方案，并备案，严格落实施工扬尘污染防治措施。将施工工地扬尘治理实施方案在建筑工地周围醒目位置公布，公布期至工程施工结束，公布期间应当保持公布内容的清晰完好。</w:t>
            </w:r>
          </w:p>
          <w:p>
            <w:pPr>
              <w:spacing w:line="360" w:lineRule="auto"/>
              <w:ind w:firstLine="480" w:firstLineChars="200"/>
              <w:rPr>
                <w:rFonts w:hint="eastAsia"/>
                <w:kern w:val="0"/>
                <w:sz w:val="24"/>
                <w:u w:val="single"/>
              </w:rPr>
            </w:pPr>
            <w:r>
              <w:rPr>
                <w:rFonts w:hint="eastAsia"/>
                <w:kern w:val="0"/>
                <w:sz w:val="24"/>
                <w:u w:val="single"/>
              </w:rPr>
              <w:t>②项目施工期须设置2名专职保洁员在无雨日或干旱季节对施工现场、料场及主要施工道路洒水降尘，避免扬尘对施工人员及周围敏感目标的影响。</w:t>
            </w:r>
          </w:p>
          <w:p>
            <w:pPr>
              <w:spacing w:line="360" w:lineRule="auto"/>
              <w:ind w:firstLine="480" w:firstLineChars="200"/>
              <w:rPr>
                <w:kern w:val="0"/>
                <w:sz w:val="24"/>
                <w:u w:val="single"/>
              </w:rPr>
            </w:pPr>
            <w:r>
              <w:rPr>
                <w:rFonts w:hint="eastAsia"/>
                <w:kern w:val="0"/>
                <w:sz w:val="24"/>
                <w:u w:val="single"/>
              </w:rPr>
              <w:t>③施工场内车行道路须采用钢板、混凝土、礁渣或细石等进行路面硬化，宽度3-5m，并辅以洒水、喷洒抑尘剂等措施加强保洁清扫。</w:t>
            </w:r>
          </w:p>
          <w:p>
            <w:pPr>
              <w:spacing w:line="360" w:lineRule="auto"/>
              <w:ind w:firstLine="480" w:firstLineChars="200"/>
              <w:rPr>
                <w:kern w:val="0"/>
                <w:sz w:val="24"/>
                <w:u w:val="single"/>
              </w:rPr>
            </w:pPr>
            <w:r>
              <w:rPr>
                <w:rFonts w:hint="eastAsia"/>
                <w:kern w:val="0"/>
                <w:sz w:val="24"/>
                <w:u w:val="single"/>
              </w:rPr>
              <w:t>④土方、水泥等散装物料运输和临时存放，应设置在居民集中区和卫生院主要风向的下风向300m以外，同时采取防风遮挡或洒水以减少起尘量。建筑垃圾、工程渣土在48小时内不能完成清运的，应当在施工工地内设置临时堆放场，临时堆放场应当采取围挡、覆盖等防尘措施。所有粉料建材必须覆盖或使用料仓密闭存放。</w:t>
            </w:r>
          </w:p>
          <w:p>
            <w:pPr>
              <w:spacing w:line="360" w:lineRule="auto"/>
              <w:ind w:firstLine="480" w:firstLineChars="200"/>
              <w:rPr>
                <w:kern w:val="0"/>
                <w:sz w:val="24"/>
                <w:u w:val="single"/>
              </w:rPr>
            </w:pPr>
            <w:r>
              <w:rPr>
                <w:rFonts w:hint="eastAsia"/>
                <w:kern w:val="0"/>
                <w:sz w:val="24"/>
                <w:u w:val="single"/>
              </w:rPr>
              <w:t>⑤运输泥浆、砂石等散体建筑材料，应采用密闭运输车辆或采取篷覆式遮盖等措施，严禁发生抛、洒、滴、漏现象。</w:t>
            </w:r>
          </w:p>
          <w:p>
            <w:pPr>
              <w:spacing w:line="360" w:lineRule="auto"/>
              <w:ind w:firstLine="480" w:firstLineChars="200"/>
              <w:rPr>
                <w:kern w:val="0"/>
                <w:sz w:val="24"/>
                <w:u w:val="single"/>
              </w:rPr>
            </w:pPr>
            <w:r>
              <w:rPr>
                <w:rFonts w:hint="eastAsia"/>
                <w:kern w:val="0"/>
                <w:sz w:val="24"/>
                <w:u w:val="single"/>
              </w:rPr>
              <w:t>⑥施工工地进出道路必须进行硬化处理，施工场内亦必须进行密闭式运输。对有社会车辆经过的路面必须在施工前一周内进行硬化处理。在项目进出口内侧设置洗车平台，并在洗车台上铺设麻布，对出场车辆的车身、轮胎进行冲洗，冲洗台周边设置防溢座、导流渠等设施；每个冲洗点必须配置清洗机和2名清洗员（一边一人），洗车作业地面和连接进出口的道路必须水泥硬化，道路硬化宽度应大于5m，连接出口的道路必须保洁。</w:t>
            </w:r>
          </w:p>
          <w:p>
            <w:pPr>
              <w:spacing w:line="360" w:lineRule="auto"/>
              <w:ind w:firstLine="480" w:firstLineChars="200"/>
              <w:rPr>
                <w:kern w:val="0"/>
                <w:sz w:val="24"/>
                <w:u w:val="single"/>
              </w:rPr>
            </w:pPr>
            <w:r>
              <w:rPr>
                <w:rFonts w:hint="eastAsia"/>
                <w:kern w:val="0"/>
                <w:sz w:val="24"/>
                <w:u w:val="single"/>
              </w:rPr>
              <w:t>⑦空气质量为重度污染（空气质量指数201-300）和气象预报风速达5级以上时，停止土方，并做好覆盖工作；当空气质量为中度污染（空气质量指数151-200）和风速达4级以上时，停止土方施工，并每隔2h对施工现场洒水1次；当空气质量为轻度污染（空气质量指数101-150）时，应每隔4h对施工现场洒水1次。</w:t>
            </w:r>
          </w:p>
          <w:p>
            <w:pPr>
              <w:spacing w:line="360" w:lineRule="auto"/>
              <w:ind w:firstLine="480" w:firstLineChars="200"/>
              <w:rPr>
                <w:kern w:val="0"/>
                <w:sz w:val="24"/>
                <w:u w:val="single"/>
              </w:rPr>
            </w:pPr>
            <w:r>
              <w:rPr>
                <w:rFonts w:hint="eastAsia"/>
                <w:kern w:val="0"/>
                <w:sz w:val="24"/>
                <w:u w:val="single"/>
              </w:rPr>
              <w:t>⑧原材料运输过程中必须选择沿线敏感点少的路段，应尽量避开人口相对较稠密的地区，石灰等容易飞散的物料，注意运输时必须压实，填装高度禁止超过车斗防护栏，避免洒落引起二次扬尘。砂和石灰等易洒落散装物料在装卸、使用、运输、转运和临时存放等全部过程中，必需采取防风遮盖措施，以减少扬尘。</w:t>
            </w:r>
          </w:p>
          <w:p>
            <w:pPr>
              <w:spacing w:line="360" w:lineRule="auto"/>
              <w:ind w:firstLine="480" w:firstLineChars="200"/>
              <w:rPr>
                <w:sz w:val="24"/>
              </w:rPr>
            </w:pPr>
            <w:r>
              <w:rPr>
                <w:rFonts w:hint="eastAsia"/>
                <w:kern w:val="0"/>
                <w:sz w:val="24"/>
                <w:u w:val="single"/>
              </w:rPr>
              <w:t>在落实以上提出的前提下，项目施工扬尘均能得到有效控制，污染物能够达标排放，对外环境影响小。</w:t>
            </w:r>
          </w:p>
          <w:p>
            <w:pPr>
              <w:spacing w:line="360" w:lineRule="auto"/>
              <w:ind w:firstLine="480" w:firstLineChars="200"/>
              <w:rPr>
                <w:sz w:val="24"/>
              </w:rPr>
            </w:pPr>
            <w:r>
              <w:rPr>
                <w:sz w:val="24"/>
              </w:rPr>
              <w:t>施工机械和运输车辆作业期间产生的尾气，由于产生量很少，尾气排放点随设备移动呈不固定方式排放，在空气中经一定距离的自然扩散、稀释后，C</w:t>
            </w:r>
            <w:r>
              <w:rPr>
                <w:sz w:val="24"/>
                <w:vertAlign w:val="subscript"/>
              </w:rPr>
              <w:t>X</w:t>
            </w:r>
            <w:r>
              <w:rPr>
                <w:sz w:val="24"/>
              </w:rPr>
              <w:t>H</w:t>
            </w:r>
            <w:r>
              <w:rPr>
                <w:sz w:val="24"/>
                <w:vertAlign w:val="subscript"/>
              </w:rPr>
              <w:t>Y</w:t>
            </w:r>
            <w:r>
              <w:rPr>
                <w:sz w:val="24"/>
              </w:rPr>
              <w:t>、CO、NO</w:t>
            </w:r>
            <w:r>
              <w:rPr>
                <w:sz w:val="24"/>
                <w:vertAlign w:val="subscript"/>
              </w:rPr>
              <w:t>X</w:t>
            </w:r>
            <w:r>
              <w:rPr>
                <w:sz w:val="24"/>
              </w:rPr>
              <w:t>对评价区域空气质量影响不大。</w:t>
            </w:r>
          </w:p>
          <w:p>
            <w:pPr>
              <w:spacing w:line="360" w:lineRule="auto"/>
              <w:ind w:firstLine="480" w:firstLineChars="200"/>
              <w:rPr>
                <w:sz w:val="24"/>
              </w:rPr>
            </w:pPr>
            <w:r>
              <w:rPr>
                <w:sz w:val="24"/>
              </w:rPr>
              <w:t>综上所述，项目施工期将会对项目所在地环境空气质量造成一定影响，但这些影响随着施工期的结束也会结束，因此，项目施工期不会造成项目所在地环境空气质量明显下降。</w:t>
            </w:r>
          </w:p>
          <w:p>
            <w:pPr>
              <w:spacing w:line="360" w:lineRule="auto"/>
              <w:ind w:firstLine="480" w:firstLineChars="200"/>
              <w:rPr>
                <w:sz w:val="24"/>
              </w:rPr>
            </w:pPr>
            <w:r>
              <w:rPr>
                <w:sz w:val="24"/>
              </w:rPr>
              <w:t>2.施工期水环境保护措施</w:t>
            </w:r>
          </w:p>
          <w:p>
            <w:pPr>
              <w:spacing w:line="360" w:lineRule="auto"/>
              <w:ind w:firstLine="480" w:firstLineChars="200"/>
              <w:rPr>
                <w:sz w:val="24"/>
              </w:rPr>
            </w:pPr>
            <w:r>
              <w:rPr>
                <w:sz w:val="24"/>
              </w:rPr>
              <w:t>废水主要有施工人员的生活污水和施工废水。施工人员的生活污水主要污染因子为COD</w:t>
            </w:r>
            <w:r>
              <w:rPr>
                <w:sz w:val="24"/>
                <w:vertAlign w:val="subscript"/>
              </w:rPr>
              <w:t>Cr</w:t>
            </w:r>
            <w:r>
              <w:rPr>
                <w:sz w:val="24"/>
              </w:rPr>
              <w:t>、BOD</w:t>
            </w:r>
            <w:r>
              <w:rPr>
                <w:sz w:val="24"/>
                <w:vertAlign w:val="subscript"/>
              </w:rPr>
              <w:t>5</w:t>
            </w:r>
            <w:r>
              <w:rPr>
                <w:sz w:val="24"/>
              </w:rPr>
              <w:t>和SS等。施工机械、车辆冲洗废水含SS和少量石油类。</w:t>
            </w:r>
          </w:p>
          <w:p>
            <w:pPr>
              <w:spacing w:line="360" w:lineRule="auto"/>
              <w:ind w:firstLine="480" w:firstLineChars="200"/>
              <w:rPr>
                <w:sz w:val="24"/>
              </w:rPr>
            </w:pPr>
            <w:r>
              <w:rPr>
                <w:sz w:val="24"/>
              </w:rPr>
              <w:t>为减小施工废水、雨季施工期地表径流低洼渍水及水土流失对区域地表水环境和周边居民的影响，采取如下防治措施：</w:t>
            </w:r>
          </w:p>
          <w:p>
            <w:pPr>
              <w:spacing w:line="360" w:lineRule="auto"/>
              <w:ind w:firstLine="480" w:firstLineChars="200"/>
              <w:rPr>
                <w:rFonts w:hint="eastAsia"/>
                <w:sz w:val="24"/>
              </w:rPr>
            </w:pPr>
            <w:r>
              <w:rPr>
                <w:rFonts w:hint="eastAsia"/>
                <w:sz w:val="24"/>
              </w:rPr>
              <w:t>（1）施工驻地的生活废水集中收集，制定有效的节水措施，降低生活及施工用水量，减少污水排放量及污水处理量。</w:t>
            </w:r>
          </w:p>
          <w:p>
            <w:pPr>
              <w:spacing w:line="360" w:lineRule="auto"/>
              <w:ind w:firstLine="480" w:firstLineChars="200"/>
              <w:rPr>
                <w:rFonts w:hint="eastAsia"/>
                <w:sz w:val="24"/>
              </w:rPr>
            </w:pPr>
            <w:r>
              <w:rPr>
                <w:rFonts w:hint="eastAsia"/>
                <w:sz w:val="24"/>
              </w:rPr>
              <w:t>（2）施工污水经沉淀处理，尽可能循环利用或作为场地抑尘洒水用水。</w:t>
            </w:r>
          </w:p>
          <w:p>
            <w:pPr>
              <w:spacing w:line="360" w:lineRule="auto"/>
              <w:ind w:firstLine="480" w:firstLineChars="200"/>
              <w:rPr>
                <w:rStyle w:val="22"/>
                <w:kern w:val="0"/>
                <w:sz w:val="24"/>
                <w:szCs w:val="20"/>
              </w:rPr>
            </w:pPr>
            <w:r>
              <w:rPr>
                <w:rFonts w:hint="eastAsia"/>
                <w:sz w:val="24"/>
              </w:rPr>
              <w:t>（3）加强施工期废水管理，作好施工期废水的收集、处理、引流措施，严禁项目废水乱排。</w:t>
            </w:r>
          </w:p>
          <w:p>
            <w:pPr>
              <w:spacing w:line="360" w:lineRule="auto"/>
              <w:ind w:firstLine="480" w:firstLineChars="200"/>
              <w:rPr>
                <w:sz w:val="24"/>
              </w:rPr>
            </w:pPr>
            <w:r>
              <w:rPr>
                <w:sz w:val="24"/>
              </w:rPr>
              <w:t>经以上措施处理后的施工废水和施工生活污水能够达到标准要求，措施可行，施工期间废水不能未处理直接排放，项目施工期废水对周围地表水环境和周边居民基本无影响。</w:t>
            </w:r>
          </w:p>
          <w:p>
            <w:pPr>
              <w:spacing w:line="360" w:lineRule="auto"/>
              <w:ind w:firstLine="480" w:firstLineChars="200"/>
              <w:rPr>
                <w:sz w:val="24"/>
              </w:rPr>
            </w:pPr>
            <w:r>
              <w:rPr>
                <w:sz w:val="24"/>
              </w:rPr>
              <w:t>3.施工期声环境保护措施</w:t>
            </w:r>
          </w:p>
          <w:p>
            <w:pPr>
              <w:spacing w:line="360" w:lineRule="auto"/>
              <w:ind w:firstLine="480" w:firstLineChars="200"/>
              <w:rPr>
                <w:sz w:val="24"/>
              </w:rPr>
            </w:pPr>
            <w:r>
              <w:rPr>
                <w:sz w:val="24"/>
              </w:rPr>
              <w:t>施工噪声主要可分为施工作业噪声和施工车辆噪声。</w:t>
            </w:r>
          </w:p>
          <w:p>
            <w:pPr>
              <w:spacing w:line="360" w:lineRule="auto"/>
              <w:ind w:firstLine="480" w:firstLineChars="200"/>
              <w:rPr>
                <w:sz w:val="24"/>
              </w:rPr>
            </w:pPr>
            <w:r>
              <w:rPr>
                <w:sz w:val="24"/>
              </w:rPr>
              <w:t>施工作业噪声主要指一些零星的敲打声、装卸车辆的撞击声、拆卸模板的撞击声等，多为瞬间噪声；施工车辆的噪声属于交通噪声。</w:t>
            </w:r>
          </w:p>
          <w:p>
            <w:pPr>
              <w:spacing w:line="360" w:lineRule="auto"/>
              <w:ind w:firstLine="480" w:firstLineChars="200"/>
              <w:rPr>
                <w:sz w:val="24"/>
              </w:rPr>
            </w:pPr>
            <w:r>
              <w:rPr>
                <w:sz w:val="24"/>
              </w:rPr>
              <w:t>噪声源声压级一般在80dB（A）以上(负载，距源10米处)。根据建筑项目的建设特点，经预测计算得出建筑机械动力噪声对不同距离的影响见下表。</w:t>
            </w:r>
          </w:p>
          <w:p>
            <w:pPr>
              <w:widowControl/>
              <w:adjustRightInd w:val="0"/>
              <w:snapToGrid w:val="0"/>
              <w:spacing w:line="360" w:lineRule="auto"/>
              <w:ind w:firstLine="482" w:firstLineChars="200"/>
              <w:jc w:val="center"/>
              <w:rPr>
                <w:b/>
                <w:kern w:val="0"/>
                <w:sz w:val="24"/>
              </w:rPr>
            </w:pPr>
            <w:r>
              <w:rPr>
                <w:b/>
                <w:kern w:val="0"/>
                <w:sz w:val="24"/>
              </w:rPr>
              <w:t>表</w:t>
            </w:r>
            <w:r>
              <w:rPr>
                <w:rFonts w:hint="eastAsia"/>
                <w:b/>
                <w:kern w:val="0"/>
                <w:sz w:val="24"/>
              </w:rPr>
              <w:t>4-1</w:t>
            </w:r>
            <w:r>
              <w:rPr>
                <w:b/>
                <w:kern w:val="0"/>
                <w:sz w:val="24"/>
              </w:rPr>
              <w:t xml:space="preserve"> 建筑机械动力噪声在不同距离处的声级dB(A)</w:t>
            </w:r>
          </w:p>
          <w:tbl>
            <w:tblPr>
              <w:tblStyle w:val="18"/>
              <w:tblW w:w="0" w:type="auto"/>
              <w:jc w:val="center"/>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Layout w:type="fixed"/>
              <w:tblCellMar>
                <w:top w:w="0" w:type="dxa"/>
                <w:left w:w="108" w:type="dxa"/>
                <w:bottom w:w="0" w:type="dxa"/>
                <w:right w:w="108" w:type="dxa"/>
              </w:tblCellMar>
            </w:tblPr>
            <w:tblGrid>
              <w:gridCol w:w="1995"/>
              <w:gridCol w:w="1077"/>
              <w:gridCol w:w="860"/>
              <w:gridCol w:w="795"/>
              <w:gridCol w:w="960"/>
              <w:gridCol w:w="1125"/>
              <w:gridCol w:w="1125"/>
            </w:tblGrid>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95" w:type="dxa"/>
                  <w:vAlign w:val="center"/>
                </w:tcPr>
                <w:p>
                  <w:pPr>
                    <w:jc w:val="center"/>
                    <w:rPr>
                      <w:sz w:val="24"/>
                    </w:rPr>
                  </w:pPr>
                  <w:r>
                    <w:rPr>
                      <w:sz w:val="24"/>
                    </w:rPr>
                    <w:t>声源名称</w:t>
                  </w:r>
                </w:p>
              </w:tc>
              <w:tc>
                <w:tcPr>
                  <w:tcW w:w="1077" w:type="dxa"/>
                  <w:vAlign w:val="center"/>
                </w:tcPr>
                <w:p>
                  <w:pPr>
                    <w:jc w:val="center"/>
                    <w:rPr>
                      <w:sz w:val="24"/>
                    </w:rPr>
                  </w:pPr>
                  <w:r>
                    <w:rPr>
                      <w:sz w:val="24"/>
                    </w:rPr>
                    <w:t>10m</w:t>
                  </w:r>
                </w:p>
              </w:tc>
              <w:tc>
                <w:tcPr>
                  <w:tcW w:w="860" w:type="dxa"/>
                  <w:vAlign w:val="center"/>
                </w:tcPr>
                <w:p>
                  <w:pPr>
                    <w:jc w:val="center"/>
                    <w:rPr>
                      <w:sz w:val="24"/>
                    </w:rPr>
                  </w:pPr>
                  <w:r>
                    <w:rPr>
                      <w:sz w:val="24"/>
                    </w:rPr>
                    <w:t>50m</w:t>
                  </w:r>
                </w:p>
              </w:tc>
              <w:tc>
                <w:tcPr>
                  <w:tcW w:w="795" w:type="dxa"/>
                  <w:vAlign w:val="center"/>
                </w:tcPr>
                <w:p>
                  <w:pPr>
                    <w:jc w:val="center"/>
                    <w:rPr>
                      <w:sz w:val="24"/>
                    </w:rPr>
                  </w:pPr>
                  <w:r>
                    <w:rPr>
                      <w:sz w:val="24"/>
                    </w:rPr>
                    <w:t>100m</w:t>
                  </w:r>
                </w:p>
              </w:tc>
              <w:tc>
                <w:tcPr>
                  <w:tcW w:w="960" w:type="dxa"/>
                  <w:vAlign w:val="center"/>
                </w:tcPr>
                <w:p>
                  <w:pPr>
                    <w:jc w:val="center"/>
                    <w:rPr>
                      <w:sz w:val="24"/>
                    </w:rPr>
                  </w:pPr>
                  <w:r>
                    <w:rPr>
                      <w:sz w:val="24"/>
                    </w:rPr>
                    <w:t>150m</w:t>
                  </w:r>
                </w:p>
              </w:tc>
              <w:tc>
                <w:tcPr>
                  <w:tcW w:w="1125" w:type="dxa"/>
                  <w:vAlign w:val="center"/>
                </w:tcPr>
                <w:p>
                  <w:pPr>
                    <w:jc w:val="center"/>
                    <w:rPr>
                      <w:sz w:val="24"/>
                    </w:rPr>
                  </w:pPr>
                  <w:r>
                    <w:rPr>
                      <w:sz w:val="24"/>
                    </w:rPr>
                    <w:t>200m</w:t>
                  </w:r>
                </w:p>
              </w:tc>
              <w:tc>
                <w:tcPr>
                  <w:tcW w:w="1125" w:type="dxa"/>
                  <w:vAlign w:val="center"/>
                </w:tcPr>
                <w:p>
                  <w:pPr>
                    <w:jc w:val="center"/>
                    <w:rPr>
                      <w:sz w:val="24"/>
                    </w:rPr>
                  </w:pPr>
                  <w:r>
                    <w:rPr>
                      <w:sz w:val="24"/>
                    </w:rPr>
                    <w:t>300m</w:t>
                  </w:r>
                </w:p>
              </w:tc>
            </w:tr>
            <w:tr>
              <w:tblPrEx>
                <w:tblBorders>
                  <w:top w:val="single" w:color="auto" w:sz="2" w:space="0"/>
                  <w:left w:val="single" w:color="auto" w:sz="2" w:space="0"/>
                  <w:bottom w:val="single" w:color="auto" w:sz="2" w:space="0"/>
                  <w:right w:val="single" w:color="auto" w:sz="2" w:space="0"/>
                  <w:insideH w:val="single" w:color="auto" w:sz="6" w:space="0"/>
                  <w:insideV w:val="single" w:color="auto" w:sz="6" w:space="0"/>
                </w:tblBorders>
                <w:tblCellMar>
                  <w:top w:w="0" w:type="dxa"/>
                  <w:left w:w="108" w:type="dxa"/>
                  <w:bottom w:w="0" w:type="dxa"/>
                  <w:right w:w="108" w:type="dxa"/>
                </w:tblCellMar>
              </w:tblPrEx>
              <w:trPr>
                <w:trHeight w:val="442" w:hRule="atLeast"/>
                <w:jc w:val="center"/>
              </w:trPr>
              <w:tc>
                <w:tcPr>
                  <w:tcW w:w="1995" w:type="dxa"/>
                  <w:vAlign w:val="center"/>
                </w:tcPr>
                <w:p>
                  <w:pPr>
                    <w:jc w:val="center"/>
                    <w:rPr>
                      <w:sz w:val="24"/>
                    </w:rPr>
                  </w:pPr>
                  <w:r>
                    <w:rPr>
                      <w:sz w:val="24"/>
                    </w:rPr>
                    <w:t>建筑机械噪声</w:t>
                  </w:r>
                </w:p>
              </w:tc>
              <w:tc>
                <w:tcPr>
                  <w:tcW w:w="1077" w:type="dxa"/>
                  <w:vAlign w:val="center"/>
                </w:tcPr>
                <w:p>
                  <w:pPr>
                    <w:jc w:val="center"/>
                    <w:rPr>
                      <w:sz w:val="24"/>
                    </w:rPr>
                  </w:pPr>
                  <w:r>
                    <w:rPr>
                      <w:sz w:val="24"/>
                    </w:rPr>
                    <w:t>85.0</w:t>
                  </w:r>
                </w:p>
              </w:tc>
              <w:tc>
                <w:tcPr>
                  <w:tcW w:w="860" w:type="dxa"/>
                  <w:vAlign w:val="center"/>
                </w:tcPr>
                <w:p>
                  <w:pPr>
                    <w:jc w:val="center"/>
                    <w:rPr>
                      <w:sz w:val="24"/>
                    </w:rPr>
                  </w:pPr>
                  <w:r>
                    <w:rPr>
                      <w:sz w:val="24"/>
                    </w:rPr>
                    <w:t>71.0</w:t>
                  </w:r>
                </w:p>
              </w:tc>
              <w:tc>
                <w:tcPr>
                  <w:tcW w:w="795" w:type="dxa"/>
                  <w:vAlign w:val="center"/>
                </w:tcPr>
                <w:p>
                  <w:pPr>
                    <w:jc w:val="center"/>
                    <w:rPr>
                      <w:sz w:val="24"/>
                    </w:rPr>
                  </w:pPr>
                  <w:r>
                    <w:rPr>
                      <w:sz w:val="24"/>
                    </w:rPr>
                    <w:t>65.0</w:t>
                  </w:r>
                </w:p>
              </w:tc>
              <w:tc>
                <w:tcPr>
                  <w:tcW w:w="960" w:type="dxa"/>
                  <w:vAlign w:val="center"/>
                </w:tcPr>
                <w:p>
                  <w:pPr>
                    <w:jc w:val="center"/>
                    <w:rPr>
                      <w:sz w:val="24"/>
                    </w:rPr>
                  </w:pPr>
                  <w:r>
                    <w:rPr>
                      <w:sz w:val="24"/>
                    </w:rPr>
                    <w:t>61.5</w:t>
                  </w:r>
                </w:p>
              </w:tc>
              <w:tc>
                <w:tcPr>
                  <w:tcW w:w="1125" w:type="dxa"/>
                  <w:vAlign w:val="center"/>
                </w:tcPr>
                <w:p>
                  <w:pPr>
                    <w:jc w:val="center"/>
                    <w:rPr>
                      <w:sz w:val="24"/>
                    </w:rPr>
                  </w:pPr>
                  <w:r>
                    <w:rPr>
                      <w:sz w:val="24"/>
                    </w:rPr>
                    <w:t>55.4</w:t>
                  </w:r>
                </w:p>
              </w:tc>
              <w:tc>
                <w:tcPr>
                  <w:tcW w:w="1125" w:type="dxa"/>
                  <w:vAlign w:val="center"/>
                </w:tcPr>
                <w:p>
                  <w:pPr>
                    <w:jc w:val="center"/>
                    <w:rPr>
                      <w:sz w:val="24"/>
                    </w:rPr>
                  </w:pPr>
                  <w:r>
                    <w:rPr>
                      <w:sz w:val="24"/>
                    </w:rPr>
                    <w:t>48.2</w:t>
                  </w:r>
                </w:p>
              </w:tc>
            </w:tr>
          </w:tbl>
          <w:p>
            <w:pPr>
              <w:spacing w:line="360" w:lineRule="auto"/>
              <w:ind w:firstLine="480" w:firstLineChars="200"/>
              <w:rPr>
                <w:sz w:val="24"/>
              </w:rPr>
            </w:pPr>
            <w:r>
              <w:rPr>
                <w:sz w:val="24"/>
              </w:rPr>
              <w:t>距离本项目30m庙脚许家居民点，噪声昼间在30m处的声压级不满足《建筑施工场界环境噪声排放标准》（GB12523-2011）中排放限值（昼间70dB(A)标准要求，需要通过防治措施减少噪声对附近居民的影响。</w:t>
            </w:r>
          </w:p>
          <w:p>
            <w:pPr>
              <w:spacing w:line="360" w:lineRule="auto"/>
              <w:ind w:firstLine="480" w:firstLineChars="200"/>
              <w:rPr>
                <w:sz w:val="24"/>
              </w:rPr>
            </w:pPr>
            <w:r>
              <w:rPr>
                <w:sz w:val="24"/>
              </w:rPr>
              <w:t>主要治理措施：</w:t>
            </w:r>
          </w:p>
          <w:p>
            <w:pPr>
              <w:spacing w:line="360" w:lineRule="auto"/>
              <w:ind w:firstLine="480" w:firstLineChars="200"/>
              <w:rPr>
                <w:rFonts w:hint="eastAsia"/>
                <w:sz w:val="24"/>
                <w:u w:val="single"/>
              </w:rPr>
            </w:pPr>
            <w:r>
              <w:rPr>
                <w:rFonts w:hint="eastAsia"/>
                <w:sz w:val="24"/>
                <w:u w:val="single"/>
              </w:rPr>
              <w:t>（1）施工工艺和设备尽量采用低污染的先进工艺和低噪声的先进设备。</w:t>
            </w:r>
          </w:p>
          <w:p>
            <w:pPr>
              <w:spacing w:line="360" w:lineRule="auto"/>
              <w:ind w:firstLine="480" w:firstLineChars="200"/>
              <w:rPr>
                <w:rFonts w:hint="eastAsia"/>
                <w:sz w:val="24"/>
                <w:u w:val="single"/>
              </w:rPr>
            </w:pPr>
            <w:r>
              <w:rPr>
                <w:rFonts w:hint="eastAsia"/>
                <w:sz w:val="24"/>
                <w:u w:val="single"/>
              </w:rPr>
              <w:t>（2）禁止夜间（22：00～次日6：00）和午间（12：00～14：30）施工。由于工艺需要、需要夜间施工、应向有关部门申请夜间施工许可证，避免在同一时间集中使用大量的动力机械设备。施工单位严格执行《建筑施工场界环境噪声排放标准》（GB12523-2011）的要求，在施工过程中，尽量减少运行动力机械设备的数量，尽可能使动力机械设备均匀地使用。</w:t>
            </w:r>
          </w:p>
          <w:p>
            <w:pPr>
              <w:spacing w:line="360" w:lineRule="auto"/>
              <w:ind w:firstLine="480" w:firstLineChars="200"/>
              <w:rPr>
                <w:rFonts w:hint="eastAsia"/>
                <w:sz w:val="24"/>
                <w:u w:val="single"/>
              </w:rPr>
            </w:pPr>
            <w:r>
              <w:rPr>
                <w:rFonts w:hint="eastAsia"/>
                <w:sz w:val="24"/>
                <w:u w:val="single"/>
              </w:rPr>
              <w:t>（3）施工车辆经过敏感目标时应减速慢行，严禁鸣笛。并应严格执行《建筑工程施工现场管理规定》，进行文明施工，建立健全现场噪声管理责任制，加强对施工人员的素质培养，尽量减少人为的大声喧哗，增强全体施工人员防噪声扰民的意识。</w:t>
            </w:r>
          </w:p>
          <w:p>
            <w:pPr>
              <w:spacing w:line="360" w:lineRule="auto"/>
              <w:ind w:firstLine="480" w:firstLineChars="200"/>
              <w:rPr>
                <w:rFonts w:hint="eastAsia"/>
                <w:sz w:val="24"/>
                <w:u w:val="single"/>
              </w:rPr>
            </w:pPr>
            <w:r>
              <w:rPr>
                <w:rFonts w:hint="eastAsia"/>
                <w:sz w:val="24"/>
                <w:u w:val="single"/>
              </w:rPr>
              <w:t>（4）相对固定的施工机械，应力求选择有声屏障的地方安置，或采用隔声措施，围挡措施。</w:t>
            </w:r>
          </w:p>
          <w:p>
            <w:pPr>
              <w:spacing w:line="360" w:lineRule="auto"/>
              <w:ind w:firstLine="480" w:firstLineChars="200"/>
              <w:rPr>
                <w:rFonts w:hint="eastAsia"/>
                <w:sz w:val="24"/>
                <w:u w:val="single"/>
              </w:rPr>
            </w:pPr>
            <w:r>
              <w:rPr>
                <w:rFonts w:hint="eastAsia"/>
                <w:sz w:val="24"/>
                <w:u w:val="single"/>
              </w:rPr>
              <w:t>（5）注意机械保养，使机械保持最低声级水平；安排工人轮流进行机械操作，减少接触高噪声的时间；对在声源附近工作时间较长的工人，发放防声耳塞、头盔等，对工人进行自身保护。</w:t>
            </w:r>
          </w:p>
          <w:p>
            <w:pPr>
              <w:spacing w:line="360" w:lineRule="auto"/>
              <w:ind w:firstLine="480" w:firstLineChars="200"/>
              <w:rPr>
                <w:sz w:val="24"/>
                <w:u w:val="single"/>
              </w:rPr>
            </w:pPr>
            <w:r>
              <w:rPr>
                <w:rFonts w:hint="eastAsia"/>
                <w:sz w:val="24"/>
                <w:u w:val="single"/>
              </w:rPr>
              <w:t>（6）车辆运输应避开沿途居民的休息时间，避免运输噪声对居民的影响。采取上述措施后，预计项目厂界噪声可达到《建筑施工场界环境噪声排放标准》（GB12523-2011）要求，对周围声环境及敏感目标的影响较小，且影响是暂时的，会随着施工的结束而消失。</w:t>
            </w:r>
          </w:p>
          <w:p>
            <w:pPr>
              <w:spacing w:line="360" w:lineRule="auto"/>
              <w:ind w:firstLine="480" w:firstLineChars="200"/>
              <w:rPr>
                <w:sz w:val="24"/>
              </w:rPr>
            </w:pPr>
            <w:r>
              <w:rPr>
                <w:sz w:val="24"/>
              </w:rPr>
              <w:t>4.施工期固废影响防治措施</w:t>
            </w:r>
          </w:p>
          <w:p>
            <w:pPr>
              <w:spacing w:line="360" w:lineRule="auto"/>
              <w:ind w:firstLine="480" w:firstLineChars="200"/>
              <w:rPr>
                <w:sz w:val="24"/>
              </w:rPr>
            </w:pPr>
            <w:r>
              <w:rPr>
                <w:sz w:val="24"/>
              </w:rPr>
              <w:t>施工期固体废物来自工人生活垃圾和建筑垃圾。建筑垃圾包括不能继续使用的水泥、砂石料、包装物等。项目规模较小，装修的废物产生量不大，每天清运到环卫部门指定的场所，对环境影响很小。</w:t>
            </w:r>
          </w:p>
          <w:p>
            <w:pPr>
              <w:spacing w:line="360" w:lineRule="auto"/>
              <w:ind w:firstLine="480" w:firstLineChars="200"/>
              <w:rPr>
                <w:sz w:val="24"/>
              </w:rPr>
            </w:pPr>
            <w:r>
              <w:rPr>
                <w:sz w:val="24"/>
              </w:rPr>
              <w:t>生活垃圾：本项目施工期不设施工营地，施工期预计进厂工人约150人，施工人员全部为附近工人，施工期间食宿自理。每人每天产生垃圾按0.5kg计算，施工期产生量为45t，由当地环卫部门及时清理外运，统一处理处置，不会对环境造成明显影响。</w:t>
            </w:r>
          </w:p>
          <w:p>
            <w:pPr>
              <w:spacing w:line="360" w:lineRule="auto"/>
              <w:ind w:firstLine="480" w:firstLineChars="200"/>
              <w:rPr>
                <w:sz w:val="24"/>
              </w:rPr>
            </w:pPr>
            <w:r>
              <w:rPr>
                <w:sz w:val="24"/>
              </w:rPr>
              <w:t>5.施工期生态影环境保护措施</w:t>
            </w:r>
          </w:p>
          <w:p>
            <w:pPr>
              <w:spacing w:line="360" w:lineRule="auto"/>
              <w:ind w:firstLine="480" w:firstLineChars="200"/>
              <w:rPr>
                <w:sz w:val="24"/>
              </w:rPr>
            </w:pPr>
            <w:r>
              <w:rPr>
                <w:sz w:val="24"/>
              </w:rPr>
              <w:t>施工期间应注意对绿地与植被的保护，因施工需要破坏的植被应及时恢复。加强施工管理，减少施工过程中的水土流失。</w:t>
            </w:r>
          </w:p>
          <w:p>
            <w:pPr>
              <w:spacing w:line="360" w:lineRule="auto"/>
              <w:ind w:firstLine="440" w:firstLineChars="200"/>
              <w:rPr>
                <w:bCs/>
                <w:spacing w:val="-1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0" w:hRule="atLeast"/>
          <w:jc w:val="center"/>
        </w:trPr>
        <w:tc>
          <w:tcPr>
            <w:tcW w:w="746" w:type="dxa"/>
            <w:tcMar>
              <w:left w:w="28" w:type="dxa"/>
              <w:right w:w="28" w:type="dxa"/>
            </w:tcMar>
            <w:vAlign w:val="center"/>
          </w:tcPr>
          <w:p>
            <w:pPr>
              <w:adjustRightInd w:val="0"/>
              <w:snapToGrid w:val="0"/>
              <w:jc w:val="center"/>
              <w:rPr>
                <w:bCs/>
                <w:sz w:val="24"/>
              </w:rPr>
            </w:pPr>
            <w:r>
              <w:rPr>
                <w:bCs/>
                <w:sz w:val="24"/>
              </w:rPr>
              <w:t>运营</w:t>
            </w:r>
          </w:p>
          <w:p>
            <w:pPr>
              <w:adjustRightInd w:val="0"/>
              <w:snapToGrid w:val="0"/>
              <w:jc w:val="center"/>
              <w:rPr>
                <w:bCs/>
                <w:sz w:val="24"/>
              </w:rPr>
            </w:pPr>
            <w:r>
              <w:rPr>
                <w:bCs/>
                <w:sz w:val="24"/>
              </w:rPr>
              <w:t>期环</w:t>
            </w:r>
          </w:p>
          <w:p>
            <w:pPr>
              <w:adjustRightInd w:val="0"/>
              <w:snapToGrid w:val="0"/>
              <w:jc w:val="center"/>
              <w:rPr>
                <w:bCs/>
                <w:sz w:val="24"/>
              </w:rPr>
            </w:pPr>
            <w:r>
              <w:rPr>
                <w:bCs/>
                <w:sz w:val="24"/>
              </w:rPr>
              <w:t>境影</w:t>
            </w:r>
          </w:p>
          <w:p>
            <w:pPr>
              <w:adjustRightInd w:val="0"/>
              <w:snapToGrid w:val="0"/>
              <w:jc w:val="center"/>
              <w:rPr>
                <w:bCs/>
                <w:sz w:val="24"/>
              </w:rPr>
            </w:pPr>
            <w:r>
              <w:rPr>
                <w:bCs/>
                <w:sz w:val="24"/>
              </w:rPr>
              <w:t>响和</w:t>
            </w:r>
          </w:p>
          <w:p>
            <w:pPr>
              <w:adjustRightInd w:val="0"/>
              <w:snapToGrid w:val="0"/>
              <w:jc w:val="center"/>
              <w:rPr>
                <w:bCs/>
                <w:sz w:val="24"/>
              </w:rPr>
            </w:pPr>
            <w:r>
              <w:rPr>
                <w:bCs/>
                <w:sz w:val="24"/>
              </w:rPr>
              <w:t>保护</w:t>
            </w:r>
          </w:p>
          <w:p>
            <w:pPr>
              <w:adjustRightInd w:val="0"/>
              <w:snapToGrid w:val="0"/>
              <w:jc w:val="center"/>
              <w:rPr>
                <w:bCs/>
                <w:sz w:val="24"/>
              </w:rPr>
            </w:pPr>
            <w:r>
              <w:rPr>
                <w:bCs/>
                <w:sz w:val="24"/>
              </w:rPr>
              <w:t>措施</w:t>
            </w:r>
          </w:p>
        </w:tc>
        <w:tc>
          <w:tcPr>
            <w:tcW w:w="8162" w:type="dxa"/>
            <w:vAlign w:val="center"/>
          </w:tcPr>
          <w:p>
            <w:pPr>
              <w:spacing w:line="360" w:lineRule="auto"/>
              <w:rPr>
                <w:b/>
                <w:bCs/>
                <w:sz w:val="24"/>
              </w:rPr>
            </w:pPr>
            <w:r>
              <w:rPr>
                <w:b/>
                <w:bCs/>
                <w:sz w:val="24"/>
              </w:rPr>
              <w:t>1、废气</w:t>
            </w:r>
          </w:p>
          <w:p>
            <w:pPr>
              <w:spacing w:line="360" w:lineRule="auto"/>
              <w:ind w:firstLine="480" w:firstLineChars="200"/>
              <w:rPr>
                <w:sz w:val="24"/>
              </w:rPr>
            </w:pPr>
            <w:r>
              <w:rPr>
                <w:sz w:val="24"/>
              </w:rPr>
              <w:t>从项目生产工艺流程及产污节点分析可知，项目营运过程产生的废气主要是激光切割、蚀刻废气、UV打印废气、贴合废气、铝材切割废气以及食堂油烟废气等。</w:t>
            </w:r>
          </w:p>
          <w:p>
            <w:pPr>
              <w:spacing w:line="360" w:lineRule="auto"/>
              <w:ind w:firstLine="480" w:firstLineChars="200"/>
              <w:rPr>
                <w:sz w:val="24"/>
              </w:rPr>
            </w:pPr>
            <w:bookmarkStart w:id="3" w:name="BIAO4HDHY"/>
            <w:bookmarkEnd w:id="3"/>
            <w:r>
              <w:rPr>
                <w:sz w:val="24"/>
              </w:rPr>
              <w:t>（1）源强</w:t>
            </w:r>
          </w:p>
          <w:p>
            <w:pPr>
              <w:spacing w:line="360" w:lineRule="auto"/>
              <w:ind w:firstLine="480" w:firstLineChars="200"/>
              <w:rPr>
                <w:sz w:val="24"/>
              </w:rPr>
            </w:pPr>
            <w:r>
              <w:rPr>
                <w:rFonts w:hint="eastAsia"/>
                <w:sz w:val="24"/>
              </w:rPr>
              <w:t>3#标准化厂房北部厂房，主要用于激光切割、UV打印、激光打点、贴合、组装、打胶、检测试验以及包装及原辅材料的贮存。</w:t>
            </w:r>
          </w:p>
          <w:p>
            <w:pPr>
              <w:spacing w:line="360" w:lineRule="auto"/>
              <w:ind w:firstLine="480" w:firstLineChars="200"/>
              <w:rPr>
                <w:sz w:val="24"/>
              </w:rPr>
            </w:pPr>
            <w:r>
              <w:rPr>
                <w:rFonts w:hint="eastAsia"/>
                <w:sz w:val="24"/>
              </w:rPr>
              <w:t>（1）</w:t>
            </w:r>
            <w:r>
              <w:rPr>
                <w:sz w:val="24"/>
              </w:rPr>
              <w:t>激光切割、蚀刻废气</w:t>
            </w:r>
          </w:p>
          <w:p>
            <w:pPr>
              <w:spacing w:line="360" w:lineRule="auto"/>
              <w:ind w:firstLine="480" w:firstLineChars="200"/>
              <w:rPr>
                <w:sz w:val="24"/>
                <w:u w:val="single"/>
              </w:rPr>
            </w:pPr>
            <w:r>
              <w:rPr>
                <w:rFonts w:hint="eastAsia"/>
                <w:sz w:val="24"/>
              </w:rPr>
              <w:t>亚克力激光切割是用聚焦镜将激光束聚焦在材料表面，使材料熔化，同时用与激光束同轴的压缩气体吹走被熔化的材料，并使激光束与材料沿一定轨迹作相对运动，从而形成一定形状的切缝。此过程会产生少量有机废气（以非甲烷总烃计）和气味，吸入对健康有害。根据同类项目类比分析，该过程非甲烷总烃产生量约为原料用量的 0.1%，项目板材使用量为21.2t，</w:t>
            </w:r>
            <w:r>
              <w:rPr>
                <w:sz w:val="24"/>
              </w:rPr>
              <w:t>则激光切割、蚀刻废气年产生量为</w:t>
            </w:r>
            <w:r>
              <w:rPr>
                <w:rFonts w:hint="eastAsia"/>
                <w:sz w:val="24"/>
              </w:rPr>
              <w:t>21.2</w:t>
            </w:r>
            <w:r>
              <w:rPr>
                <w:sz w:val="24"/>
              </w:rPr>
              <w:t>kg/a。</w:t>
            </w:r>
            <w:r>
              <w:rPr>
                <w:rFonts w:hint="eastAsia"/>
                <w:sz w:val="24"/>
                <w:u w:val="single"/>
              </w:rPr>
              <w:t>项目拟在</w:t>
            </w:r>
            <w:r>
              <w:rPr>
                <w:rFonts w:hint="eastAsia"/>
                <w:sz w:val="24"/>
                <w:u w:val="single"/>
                <w:lang w:eastAsia="zh-CN"/>
              </w:rPr>
              <w:t>切割设备以及蚀刻</w:t>
            </w:r>
            <w:r>
              <w:rPr>
                <w:rFonts w:hint="eastAsia"/>
                <w:sz w:val="24"/>
                <w:u w:val="single"/>
              </w:rPr>
              <w:t>设备上方设置集气罩收集有机废气，风机风量设置为</w:t>
            </w:r>
            <w:r>
              <w:rPr>
                <w:rFonts w:hint="eastAsia"/>
                <w:sz w:val="24"/>
                <w:highlight w:val="none"/>
                <w:u w:val="single"/>
                <w:lang w:eastAsia="zh-CN"/>
              </w:rPr>
              <w:t>6</w:t>
            </w:r>
            <w:r>
              <w:rPr>
                <w:rFonts w:hint="eastAsia"/>
                <w:sz w:val="24"/>
                <w:highlight w:val="none"/>
                <w:u w:val="single"/>
                <w:lang w:val="en-US" w:eastAsia="zh-CN"/>
              </w:rPr>
              <w:t>00</w:t>
            </w:r>
            <w:r>
              <w:rPr>
                <w:rFonts w:hint="eastAsia"/>
                <w:sz w:val="24"/>
                <w:highlight w:val="none"/>
                <w:u w:val="single"/>
              </w:rPr>
              <w:t>m</w:t>
            </w:r>
            <w:r>
              <w:rPr>
                <w:rFonts w:hint="eastAsia"/>
                <w:sz w:val="24"/>
                <w:highlight w:val="none"/>
                <w:u w:val="single"/>
                <w:vertAlign w:val="superscript"/>
              </w:rPr>
              <w:t>3</w:t>
            </w:r>
            <w:r>
              <w:rPr>
                <w:rFonts w:hint="eastAsia"/>
                <w:sz w:val="24"/>
                <w:highlight w:val="none"/>
                <w:u w:val="single"/>
              </w:rPr>
              <w:t>/h，收</w:t>
            </w:r>
            <w:r>
              <w:rPr>
                <w:rFonts w:hint="eastAsia"/>
                <w:sz w:val="24"/>
                <w:u w:val="single"/>
              </w:rPr>
              <w:t>集效率以80%计，则激光切割、蚀刻废气</w:t>
            </w:r>
            <w:r>
              <w:rPr>
                <w:sz w:val="24"/>
                <w:u w:val="single"/>
              </w:rPr>
              <w:t>中挥发性有机物</w:t>
            </w:r>
            <w:r>
              <w:rPr>
                <w:rFonts w:hint="eastAsia"/>
                <w:sz w:val="24"/>
                <w:u w:val="single"/>
              </w:rPr>
              <w:t>无</w:t>
            </w:r>
            <w:r>
              <w:rPr>
                <w:sz w:val="24"/>
                <w:u w:val="single"/>
              </w:rPr>
              <w:t>组织</w:t>
            </w:r>
            <w:r>
              <w:rPr>
                <w:rFonts w:hint="eastAsia"/>
                <w:sz w:val="24"/>
                <w:u w:val="single"/>
              </w:rPr>
              <w:t>排放量为4.14kg/a，</w:t>
            </w:r>
            <w:r>
              <w:rPr>
                <w:sz w:val="24"/>
                <w:u w:val="single"/>
              </w:rPr>
              <w:t>项目年运行265天，每天运行8小时，</w:t>
            </w:r>
            <w:r>
              <w:rPr>
                <w:rFonts w:hint="eastAsia"/>
                <w:sz w:val="24"/>
                <w:u w:val="single"/>
              </w:rPr>
              <w:t>激光切割、蚀刻废气</w:t>
            </w:r>
            <w:r>
              <w:rPr>
                <w:sz w:val="24"/>
                <w:u w:val="single"/>
              </w:rPr>
              <w:t>中挥发性有机物</w:t>
            </w:r>
            <w:r>
              <w:rPr>
                <w:rFonts w:hint="eastAsia"/>
                <w:sz w:val="24"/>
                <w:u w:val="single"/>
              </w:rPr>
              <w:t>无组织产生</w:t>
            </w:r>
            <w:r>
              <w:rPr>
                <w:sz w:val="24"/>
                <w:u w:val="single"/>
              </w:rPr>
              <w:t>速率为0.</w:t>
            </w:r>
            <w:r>
              <w:rPr>
                <w:rFonts w:hint="eastAsia"/>
                <w:sz w:val="24"/>
                <w:u w:val="single"/>
              </w:rPr>
              <w:t>0</w:t>
            </w:r>
            <w:r>
              <w:rPr>
                <w:sz w:val="24"/>
                <w:u w:val="single"/>
              </w:rPr>
              <w:t>0</w:t>
            </w:r>
            <w:r>
              <w:rPr>
                <w:rFonts w:hint="eastAsia"/>
                <w:sz w:val="24"/>
                <w:u w:val="single"/>
              </w:rPr>
              <w:t>2</w:t>
            </w:r>
            <w:r>
              <w:rPr>
                <w:sz w:val="24"/>
                <w:u w:val="single"/>
              </w:rPr>
              <w:t>kg/h</w:t>
            </w:r>
            <w:r>
              <w:rPr>
                <w:rFonts w:hint="eastAsia"/>
                <w:sz w:val="24"/>
                <w:u w:val="single"/>
              </w:rPr>
              <w:t>。收集的有机废气经车间内活性炭吸附装置处理后经车间18m高 DA001排气筒外排，经核算该处理设施对有机废气的去除效率可达80%以上，环评以80%考虑，</w:t>
            </w:r>
            <w:r>
              <w:rPr>
                <w:sz w:val="24"/>
                <w:u w:val="single"/>
              </w:rPr>
              <w:t>则激光切割、蚀刻产生有机废气有组织排放量为</w:t>
            </w:r>
            <w:r>
              <w:rPr>
                <w:rFonts w:hint="eastAsia"/>
                <w:sz w:val="24"/>
                <w:u w:val="single"/>
              </w:rPr>
              <w:t>3.412</w:t>
            </w:r>
            <w:r>
              <w:rPr>
                <w:sz w:val="24"/>
                <w:u w:val="single"/>
              </w:rPr>
              <w:t>kg/a。项目年运行265天，每天运行8小时，激光切割、蚀刻废气中挥发性有机物有组织排放速率为</w:t>
            </w:r>
            <w:r>
              <w:rPr>
                <w:rFonts w:hint="eastAsia"/>
                <w:sz w:val="24"/>
                <w:u w:val="single"/>
              </w:rPr>
              <w:t>0.0016</w:t>
            </w:r>
            <w:r>
              <w:rPr>
                <w:sz w:val="24"/>
                <w:u w:val="single"/>
              </w:rPr>
              <w:t>kg/h。</w:t>
            </w:r>
          </w:p>
          <w:p>
            <w:pPr>
              <w:spacing w:line="360" w:lineRule="auto"/>
              <w:ind w:firstLine="480" w:firstLineChars="200"/>
              <w:rPr>
                <w:sz w:val="24"/>
              </w:rPr>
            </w:pPr>
            <w:r>
              <w:rPr>
                <w:sz w:val="24"/>
              </w:rPr>
              <w:t>（2）UV打印废气</w:t>
            </w:r>
          </w:p>
          <w:p>
            <w:pPr>
              <w:spacing w:line="360" w:lineRule="auto"/>
              <w:ind w:firstLine="480" w:firstLineChars="200"/>
              <w:rPr>
                <w:sz w:val="24"/>
                <w:u w:val="single"/>
              </w:rPr>
            </w:pPr>
            <w:r>
              <w:rPr>
                <w:sz w:val="24"/>
              </w:rPr>
              <w:t>项目打印使用UV墨水与传统的溶剂油墨最大的不同，首先是只含有很少或者基本不含可挥发溶剂。参考《广东省印刷行业挥发性有机化合物废气治理技术指南》，UV</w:t>
            </w:r>
            <w:r>
              <w:rPr>
                <w:rFonts w:hint="eastAsia"/>
                <w:sz w:val="24"/>
              </w:rPr>
              <w:t>喷墨印刷</w:t>
            </w:r>
            <w:r>
              <w:rPr>
                <w:sz w:val="24"/>
              </w:rPr>
              <w:t>油墨VOCs含量一般在10%~15%，本项目按1</w:t>
            </w:r>
            <w:r>
              <w:rPr>
                <w:rFonts w:hint="eastAsia"/>
                <w:sz w:val="24"/>
              </w:rPr>
              <w:t>0</w:t>
            </w:r>
            <w:r>
              <w:rPr>
                <w:sz w:val="24"/>
              </w:rPr>
              <w:t>%计，项目油墨总用量为0.2t/a，则非甲烷总烃的产生量为0.0</w:t>
            </w:r>
            <w:r>
              <w:rPr>
                <w:rFonts w:hint="eastAsia"/>
                <w:sz w:val="24"/>
              </w:rPr>
              <w:t>2</w:t>
            </w:r>
            <w:r>
              <w:rPr>
                <w:sz w:val="24"/>
              </w:rPr>
              <w:t>t/a。</w:t>
            </w:r>
            <w:r>
              <w:rPr>
                <w:rFonts w:hint="eastAsia"/>
                <w:sz w:val="24"/>
                <w:u w:val="single"/>
              </w:rPr>
              <w:t>项目拟在设备上方设置集气罩收集有机废气，风机风量设置为</w:t>
            </w:r>
            <w:r>
              <w:rPr>
                <w:rFonts w:hint="eastAsia"/>
                <w:sz w:val="24"/>
                <w:u w:val="single"/>
                <w:lang w:val="en-US" w:eastAsia="zh-CN"/>
              </w:rPr>
              <w:t>1200</w:t>
            </w:r>
            <w:r>
              <w:rPr>
                <w:rFonts w:hint="eastAsia"/>
                <w:sz w:val="24"/>
                <w:u w:val="single"/>
              </w:rPr>
              <w:t>m</w:t>
            </w:r>
            <w:r>
              <w:rPr>
                <w:rFonts w:hint="eastAsia"/>
                <w:sz w:val="24"/>
                <w:u w:val="single"/>
                <w:vertAlign w:val="superscript"/>
              </w:rPr>
              <w:t>3</w:t>
            </w:r>
            <w:r>
              <w:rPr>
                <w:rFonts w:hint="eastAsia"/>
                <w:sz w:val="24"/>
                <w:u w:val="single"/>
              </w:rPr>
              <w:t>/h，收集效率以80%计，则</w:t>
            </w:r>
            <w:r>
              <w:rPr>
                <w:sz w:val="24"/>
                <w:u w:val="single"/>
              </w:rPr>
              <w:t>打印废气中挥发性有机物</w:t>
            </w:r>
            <w:r>
              <w:rPr>
                <w:rFonts w:hint="eastAsia"/>
                <w:sz w:val="24"/>
                <w:u w:val="single"/>
              </w:rPr>
              <w:t>无</w:t>
            </w:r>
            <w:r>
              <w:rPr>
                <w:sz w:val="24"/>
                <w:u w:val="single"/>
              </w:rPr>
              <w:t>组织</w:t>
            </w:r>
            <w:r>
              <w:rPr>
                <w:rFonts w:hint="eastAsia"/>
                <w:sz w:val="24"/>
                <w:u w:val="single"/>
              </w:rPr>
              <w:t>排放量为0.004t/a，</w:t>
            </w:r>
            <w:r>
              <w:rPr>
                <w:sz w:val="24"/>
                <w:u w:val="single"/>
              </w:rPr>
              <w:t>项目年运行265天，每天运行8小时，</w:t>
            </w:r>
            <w:r>
              <w:rPr>
                <w:rFonts w:hint="eastAsia"/>
                <w:sz w:val="24"/>
                <w:u w:val="single"/>
              </w:rPr>
              <w:t>激光切割、蚀刻废气</w:t>
            </w:r>
            <w:r>
              <w:rPr>
                <w:sz w:val="24"/>
                <w:u w:val="single"/>
              </w:rPr>
              <w:t>中挥发性有机物</w:t>
            </w:r>
            <w:r>
              <w:rPr>
                <w:rFonts w:hint="eastAsia"/>
                <w:sz w:val="24"/>
                <w:u w:val="single"/>
              </w:rPr>
              <w:t>无组织产生</w:t>
            </w:r>
            <w:r>
              <w:rPr>
                <w:sz w:val="24"/>
                <w:u w:val="single"/>
              </w:rPr>
              <w:t>速率为0.</w:t>
            </w:r>
            <w:r>
              <w:rPr>
                <w:rFonts w:hint="eastAsia"/>
                <w:sz w:val="24"/>
                <w:u w:val="single"/>
              </w:rPr>
              <w:t>0</w:t>
            </w:r>
            <w:r>
              <w:rPr>
                <w:sz w:val="24"/>
                <w:u w:val="single"/>
              </w:rPr>
              <w:t>0</w:t>
            </w:r>
            <w:r>
              <w:rPr>
                <w:rFonts w:hint="eastAsia"/>
                <w:sz w:val="24"/>
                <w:u w:val="single"/>
              </w:rPr>
              <w:t>18</w:t>
            </w:r>
            <w:r>
              <w:rPr>
                <w:sz w:val="24"/>
                <w:u w:val="single"/>
              </w:rPr>
              <w:t>kg/h</w:t>
            </w:r>
            <w:r>
              <w:rPr>
                <w:rFonts w:hint="eastAsia"/>
                <w:sz w:val="24"/>
                <w:u w:val="single"/>
              </w:rPr>
              <w:t>。收集的有机废气经车间内活性炭吸附装置处理后经车间18m高 DA001排气筒外排，经核算该处理设施对有机废气的去除效率可达80%以上，环评以80%考虑</w:t>
            </w:r>
            <w:r>
              <w:rPr>
                <w:sz w:val="24"/>
                <w:u w:val="single"/>
              </w:rPr>
              <w:t>，则打印产生有机废气有组织排放量为</w:t>
            </w:r>
            <w:r>
              <w:rPr>
                <w:rFonts w:hint="eastAsia"/>
                <w:sz w:val="24"/>
                <w:u w:val="single"/>
              </w:rPr>
              <w:t>3.2kg</w:t>
            </w:r>
            <w:r>
              <w:rPr>
                <w:sz w:val="24"/>
                <w:u w:val="single"/>
              </w:rPr>
              <w:t>/a。项目年运行265天，每天运行8小时，打印废气中挥发性有机物有组织排放速率为0.00</w:t>
            </w:r>
            <w:r>
              <w:rPr>
                <w:rFonts w:hint="eastAsia"/>
                <w:sz w:val="24"/>
                <w:u w:val="single"/>
              </w:rPr>
              <w:t>15</w:t>
            </w:r>
            <w:r>
              <w:rPr>
                <w:sz w:val="24"/>
                <w:u w:val="single"/>
              </w:rPr>
              <w:t>kg/h。</w:t>
            </w:r>
          </w:p>
          <w:p>
            <w:pPr>
              <w:spacing w:line="360" w:lineRule="auto"/>
              <w:ind w:firstLine="480" w:firstLineChars="200"/>
              <w:rPr>
                <w:sz w:val="24"/>
              </w:rPr>
            </w:pPr>
            <w:r>
              <w:rPr>
                <w:sz w:val="24"/>
              </w:rPr>
              <w:t>（</w:t>
            </w:r>
            <w:r>
              <w:rPr>
                <w:rFonts w:hint="eastAsia"/>
                <w:sz w:val="24"/>
              </w:rPr>
              <w:t>3</w:t>
            </w:r>
            <w:r>
              <w:rPr>
                <w:sz w:val="24"/>
              </w:rPr>
              <w:t>）贴合废气</w:t>
            </w:r>
          </w:p>
          <w:p>
            <w:pPr>
              <w:spacing w:line="360" w:lineRule="auto"/>
              <w:ind w:firstLine="480" w:firstLineChars="200"/>
              <w:rPr>
                <w:sz w:val="24"/>
                <w:u w:val="single"/>
              </w:rPr>
            </w:pPr>
            <w:r>
              <w:rPr>
                <w:sz w:val="24"/>
              </w:rPr>
              <w:t>项目板材贴合会使用到结构胶，结构胶为硅酮胶，在使用过程中胶体会挥发有机物产生有机废气。参考《湖南省家具制造行业VOCs排放量测算技术指南》（试行）物料中VOCs质量含量，项目使用</w:t>
            </w:r>
            <w:r>
              <w:rPr>
                <w:rFonts w:hint="eastAsia"/>
                <w:sz w:val="24"/>
              </w:rPr>
              <w:t>结构胶</w:t>
            </w:r>
            <w:r>
              <w:rPr>
                <w:sz w:val="24"/>
              </w:rPr>
              <w:t>中VOCs物质含量按</w:t>
            </w:r>
            <w:r>
              <w:rPr>
                <w:rFonts w:hint="eastAsia"/>
                <w:sz w:val="24"/>
              </w:rPr>
              <w:t>1%</w:t>
            </w:r>
            <w:r>
              <w:rPr>
                <w:sz w:val="24"/>
              </w:rPr>
              <w:t>计算，项目</w:t>
            </w:r>
            <w:r>
              <w:rPr>
                <w:rFonts w:hint="eastAsia"/>
                <w:sz w:val="24"/>
              </w:rPr>
              <w:t>结构胶</w:t>
            </w:r>
            <w:r>
              <w:rPr>
                <w:sz w:val="24"/>
              </w:rPr>
              <w:t>年使用量为6t，按</w:t>
            </w:r>
            <w:r>
              <w:rPr>
                <w:rFonts w:hint="eastAsia"/>
                <w:sz w:val="24"/>
              </w:rPr>
              <w:t>结构胶</w:t>
            </w:r>
            <w:r>
              <w:rPr>
                <w:sz w:val="24"/>
              </w:rPr>
              <w:t>中VOCs物质全挥发到大气中计算，则项目贴合过程产生的有机废气量为</w:t>
            </w:r>
            <w:r>
              <w:rPr>
                <w:rFonts w:hint="eastAsia"/>
                <w:sz w:val="24"/>
              </w:rPr>
              <w:t>0.06t</w:t>
            </w:r>
            <w:r>
              <w:rPr>
                <w:sz w:val="24"/>
              </w:rPr>
              <w:t>/a。</w:t>
            </w:r>
            <w:r>
              <w:rPr>
                <w:rFonts w:hint="eastAsia"/>
                <w:sz w:val="24"/>
                <w:u w:val="single"/>
              </w:rPr>
              <w:t>项目拟在设备上方设置集气罩收集有机废气，风机风量设置为1000m</w:t>
            </w:r>
            <w:r>
              <w:rPr>
                <w:rFonts w:hint="eastAsia"/>
                <w:sz w:val="24"/>
                <w:u w:val="single"/>
                <w:vertAlign w:val="superscript"/>
              </w:rPr>
              <w:t>3</w:t>
            </w:r>
            <w:r>
              <w:rPr>
                <w:rFonts w:hint="eastAsia"/>
                <w:sz w:val="24"/>
                <w:u w:val="single"/>
              </w:rPr>
              <w:t>/h，收集效率以80%计，则</w:t>
            </w:r>
            <w:r>
              <w:rPr>
                <w:sz w:val="24"/>
                <w:u w:val="single"/>
              </w:rPr>
              <w:t>贴合废气中挥发性有机物</w:t>
            </w:r>
            <w:r>
              <w:rPr>
                <w:rFonts w:hint="eastAsia"/>
                <w:sz w:val="24"/>
                <w:u w:val="single"/>
              </w:rPr>
              <w:t>无</w:t>
            </w:r>
            <w:r>
              <w:rPr>
                <w:sz w:val="24"/>
                <w:u w:val="single"/>
              </w:rPr>
              <w:t>组织</w:t>
            </w:r>
            <w:r>
              <w:rPr>
                <w:rFonts w:hint="eastAsia"/>
                <w:sz w:val="24"/>
                <w:u w:val="single"/>
              </w:rPr>
              <w:t>排放量为0.012t/a，</w:t>
            </w:r>
            <w:r>
              <w:rPr>
                <w:sz w:val="24"/>
                <w:u w:val="single"/>
              </w:rPr>
              <w:t>项目年运行265天，每天运行8小时，贴合废气中挥发性有机物</w:t>
            </w:r>
            <w:r>
              <w:rPr>
                <w:rFonts w:hint="eastAsia"/>
                <w:sz w:val="24"/>
                <w:u w:val="single"/>
              </w:rPr>
              <w:t>无组织产生</w:t>
            </w:r>
            <w:r>
              <w:rPr>
                <w:sz w:val="24"/>
                <w:u w:val="single"/>
              </w:rPr>
              <w:t>速率为0.</w:t>
            </w:r>
            <w:r>
              <w:rPr>
                <w:rFonts w:hint="eastAsia"/>
                <w:sz w:val="24"/>
                <w:u w:val="single"/>
              </w:rPr>
              <w:t>0</w:t>
            </w:r>
            <w:r>
              <w:rPr>
                <w:sz w:val="24"/>
                <w:u w:val="single"/>
              </w:rPr>
              <w:t>0</w:t>
            </w:r>
            <w:r>
              <w:rPr>
                <w:rFonts w:hint="eastAsia"/>
                <w:sz w:val="24"/>
                <w:u w:val="single"/>
              </w:rPr>
              <w:t>56</w:t>
            </w:r>
            <w:r>
              <w:rPr>
                <w:sz w:val="24"/>
                <w:u w:val="single"/>
              </w:rPr>
              <w:t>kg/h</w:t>
            </w:r>
            <w:r>
              <w:rPr>
                <w:rFonts w:hint="eastAsia"/>
                <w:sz w:val="24"/>
                <w:u w:val="single"/>
              </w:rPr>
              <w:t>。收集的有机废气经车间内活性炭吸附装置处理后经车间18m高 DA001排气筒外排，经核算该处理设施对有机废气的去除效率可达80%以上，环评以80%考虑</w:t>
            </w:r>
            <w:r>
              <w:rPr>
                <w:sz w:val="24"/>
                <w:u w:val="single"/>
              </w:rPr>
              <w:t>，则贴合产生有机废气有组织排放量为</w:t>
            </w:r>
            <w:r>
              <w:rPr>
                <w:rFonts w:hint="eastAsia"/>
                <w:sz w:val="24"/>
                <w:u w:val="single"/>
              </w:rPr>
              <w:t>0.0096t</w:t>
            </w:r>
            <w:r>
              <w:rPr>
                <w:sz w:val="24"/>
                <w:u w:val="single"/>
              </w:rPr>
              <w:t>/a。项目年运行265天，每天运行8小时，贴合废气中挥发性有机物有组织排放速率为0.</w:t>
            </w:r>
            <w:r>
              <w:rPr>
                <w:rFonts w:hint="eastAsia"/>
                <w:sz w:val="24"/>
                <w:u w:val="single"/>
              </w:rPr>
              <w:t>0045</w:t>
            </w:r>
            <w:r>
              <w:rPr>
                <w:sz w:val="24"/>
                <w:u w:val="single"/>
              </w:rPr>
              <w:t>kg/h。</w:t>
            </w:r>
          </w:p>
          <w:p>
            <w:pPr>
              <w:spacing w:line="360" w:lineRule="auto"/>
              <w:ind w:firstLine="480" w:firstLineChars="200"/>
              <w:rPr>
                <w:sz w:val="24"/>
              </w:rPr>
            </w:pPr>
            <w:r>
              <w:rPr>
                <w:rFonts w:hint="eastAsia"/>
                <w:sz w:val="24"/>
              </w:rPr>
              <w:t>（4）铝型材切割废气</w:t>
            </w:r>
          </w:p>
          <w:p>
            <w:pPr>
              <w:spacing w:line="360" w:lineRule="auto"/>
              <w:ind w:firstLine="480" w:firstLineChars="200"/>
              <w:rPr>
                <w:sz w:val="24"/>
              </w:rPr>
            </w:pPr>
            <w:r>
              <w:rPr>
                <w:rFonts w:hint="eastAsia"/>
                <w:sz w:val="24"/>
              </w:rPr>
              <w:t>项目铝型材切割、精加工过程产生废气主要含有金属颗粒物，由于金属颗粒物质量较重，且有车间厂房阻拦，颗粒物散落范围很小，多在5m以内，飘逸至车间外环境的金属颗粒物极少。参考含同类工艺项目及《机加工行业环境影响评价中常见污染物源强估算及污染治理》（许海萍等）进行估算，本项目物料投放粉尘产生量按投放物料量的1‰计，项目铝型材年用量为8t，则切割产生粉尘量为8kg/a。本项目年运行265天，每天运行8小时，铝型材切割粉尘产生速率为0.003kg/h。</w:t>
            </w:r>
          </w:p>
          <w:p>
            <w:pPr>
              <w:spacing w:line="360" w:lineRule="auto"/>
              <w:rPr>
                <w:sz w:val="24"/>
                <w:u w:val="single"/>
              </w:rPr>
            </w:pPr>
            <w:r>
              <w:rPr>
                <w:rFonts w:hint="eastAsia"/>
                <w:sz w:val="24"/>
                <w:u w:val="single"/>
              </w:rPr>
              <w:t>2、</w:t>
            </w:r>
            <w:r>
              <w:rPr>
                <w:sz w:val="24"/>
                <w:u w:val="single"/>
              </w:rPr>
              <w:t>食堂油烟</w:t>
            </w:r>
          </w:p>
          <w:p>
            <w:pPr>
              <w:spacing w:line="360" w:lineRule="auto"/>
              <w:ind w:firstLine="480" w:firstLineChars="200"/>
              <w:rPr>
                <w:sz w:val="24"/>
                <w:u w:val="single"/>
              </w:rPr>
            </w:pPr>
            <w:r>
              <w:rPr>
                <w:sz w:val="24"/>
                <w:u w:val="single"/>
              </w:rPr>
              <w:t>一般食堂的食用油耗油系数为10g/人·d，就餐人数为</w:t>
            </w:r>
            <w:r>
              <w:rPr>
                <w:rFonts w:hint="eastAsia"/>
                <w:sz w:val="24"/>
                <w:u w:val="single"/>
              </w:rPr>
              <w:t>500</w:t>
            </w:r>
            <w:r>
              <w:rPr>
                <w:sz w:val="24"/>
                <w:u w:val="single"/>
              </w:rPr>
              <w:t>人，则其一天的食用油的用量约为</w:t>
            </w:r>
            <w:r>
              <w:rPr>
                <w:rFonts w:hint="eastAsia"/>
                <w:sz w:val="24"/>
                <w:u w:val="single"/>
              </w:rPr>
              <w:t>5</w:t>
            </w:r>
            <w:r>
              <w:rPr>
                <w:sz w:val="24"/>
                <w:u w:val="single"/>
              </w:rPr>
              <w:t>.0kg，油烟和油的挥发量占总耗油量的2~4%之间，取其均值2%，则油烟的产生量约为</w:t>
            </w:r>
            <w:r>
              <w:rPr>
                <w:rFonts w:hint="eastAsia"/>
                <w:sz w:val="24"/>
                <w:u w:val="single"/>
              </w:rPr>
              <w:t>26.5</w:t>
            </w:r>
            <w:r>
              <w:rPr>
                <w:sz w:val="24"/>
                <w:u w:val="single"/>
              </w:rPr>
              <w:t>kg/a。</w:t>
            </w:r>
          </w:p>
          <w:p>
            <w:pPr>
              <w:spacing w:line="360" w:lineRule="auto"/>
              <w:ind w:firstLine="480" w:firstLineChars="200"/>
              <w:rPr>
                <w:sz w:val="24"/>
                <w:u w:val="single"/>
              </w:rPr>
            </w:pPr>
            <w:r>
              <w:rPr>
                <w:sz w:val="24"/>
                <w:u w:val="single"/>
              </w:rPr>
              <w:t>食堂工作时间每天3h，基准排风量为7000m</w:t>
            </w:r>
            <w:r>
              <w:rPr>
                <w:sz w:val="24"/>
                <w:u w:val="single"/>
                <w:vertAlign w:val="superscript"/>
              </w:rPr>
              <w:t>3</w:t>
            </w:r>
            <w:r>
              <w:rPr>
                <w:sz w:val="24"/>
                <w:u w:val="single"/>
              </w:rPr>
              <w:t>/h，则油烟产生浓度约</w:t>
            </w:r>
            <w:r>
              <w:rPr>
                <w:rFonts w:hint="eastAsia"/>
                <w:sz w:val="24"/>
                <w:u w:val="single"/>
              </w:rPr>
              <w:t>4.76</w:t>
            </w:r>
            <w:r>
              <w:rPr>
                <w:sz w:val="24"/>
                <w:u w:val="single"/>
              </w:rPr>
              <w:t>mg/m</w:t>
            </w:r>
            <w:r>
              <w:rPr>
                <w:sz w:val="24"/>
                <w:u w:val="single"/>
                <w:vertAlign w:val="superscript"/>
              </w:rPr>
              <w:t>3</w:t>
            </w:r>
            <w:r>
              <w:rPr>
                <w:sz w:val="24"/>
                <w:u w:val="single"/>
              </w:rPr>
              <w:t>。建议设置去除率≥80%的油烟净化设施，净化设施排放口设置在高于屋顶，并避开建筑物。处理后油烟的排放量为</w:t>
            </w:r>
            <w:r>
              <w:rPr>
                <w:rFonts w:hint="eastAsia"/>
                <w:sz w:val="24"/>
                <w:u w:val="single"/>
              </w:rPr>
              <w:t>5.3</w:t>
            </w:r>
            <w:r>
              <w:rPr>
                <w:sz w:val="24"/>
                <w:u w:val="single"/>
              </w:rPr>
              <w:t>kg/a，浓度为</w:t>
            </w:r>
            <w:r>
              <w:rPr>
                <w:rFonts w:hint="eastAsia"/>
                <w:sz w:val="24"/>
                <w:u w:val="single"/>
              </w:rPr>
              <w:t>0.95</w:t>
            </w:r>
            <w:r>
              <w:rPr>
                <w:sz w:val="24"/>
                <w:u w:val="single"/>
              </w:rPr>
              <w:t>mg/m</w:t>
            </w:r>
            <w:r>
              <w:rPr>
                <w:sz w:val="24"/>
                <w:u w:val="single"/>
                <w:vertAlign w:val="superscript"/>
              </w:rPr>
              <w:t>3</w:t>
            </w:r>
            <w:r>
              <w:rPr>
                <w:sz w:val="24"/>
                <w:u w:val="single"/>
              </w:rPr>
              <w:t>，可达到《饮食业油烟排放标准》（GB18483-2001）的要求。</w:t>
            </w:r>
          </w:p>
          <w:p>
            <w:pPr>
              <w:spacing w:line="360" w:lineRule="auto"/>
              <w:ind w:firstLine="480" w:firstLineChars="200"/>
              <w:rPr>
                <w:sz w:val="24"/>
              </w:rPr>
            </w:pPr>
            <w:r>
              <w:rPr>
                <w:sz w:val="24"/>
              </w:rPr>
              <w:t>项目废气污染源源强核算结果及相关参数见表4-1，废气产污环节、污染物种类、排放形式及污染防治设施见表4-2，排放口基本情况见表4-3。</w:t>
            </w:r>
          </w:p>
          <w:p>
            <w:pPr>
              <w:spacing w:line="360" w:lineRule="auto"/>
              <w:rPr>
                <w:sz w:val="24"/>
              </w:rPr>
            </w:pPr>
          </w:p>
        </w:tc>
      </w:tr>
    </w:tbl>
    <w:p>
      <w:pPr>
        <w:adjustRightInd w:val="0"/>
        <w:snapToGrid w:val="0"/>
        <w:spacing w:line="360" w:lineRule="auto"/>
        <w:rPr>
          <w:rFonts w:ascii="宋体" w:cs="宋体"/>
          <w:b/>
          <w:kern w:val="0"/>
          <w:sz w:val="28"/>
          <w:szCs w:val="28"/>
        </w:rPr>
        <w:sectPr>
          <w:pgSz w:w="11907" w:h="16840"/>
          <w:pgMar w:top="1701" w:right="1531" w:bottom="2127" w:left="1531" w:header="851" w:footer="851" w:gutter="0"/>
          <w:cols w:space="720" w:num="1"/>
          <w:rtlGutter w:val="1"/>
          <w:docGrid w:linePitch="312" w:charSpace="0"/>
        </w:sectPr>
      </w:pPr>
    </w:p>
    <w:p>
      <w:pPr>
        <w:spacing w:line="360" w:lineRule="auto"/>
        <w:jc w:val="center"/>
        <w:rPr>
          <w:b/>
          <w:sz w:val="24"/>
          <w:u w:val="single"/>
        </w:rPr>
      </w:pPr>
      <w:r>
        <w:rPr>
          <w:rFonts w:hint="eastAsia"/>
          <w:b/>
          <w:sz w:val="24"/>
          <w:u w:val="single"/>
        </w:rPr>
        <w:t>表4-2  废气污染源源强核算结果及相关参数一览表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279"/>
        <w:gridCol w:w="699"/>
        <w:gridCol w:w="625"/>
        <w:gridCol w:w="933"/>
        <w:gridCol w:w="854"/>
        <w:gridCol w:w="881"/>
        <w:gridCol w:w="805"/>
        <w:gridCol w:w="734"/>
        <w:gridCol w:w="1146"/>
        <w:gridCol w:w="659"/>
        <w:gridCol w:w="869"/>
        <w:gridCol w:w="880"/>
        <w:gridCol w:w="791"/>
        <w:gridCol w:w="611"/>
        <w:gridCol w:w="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2203" w:type="dxa"/>
            <w:gridSpan w:val="2"/>
            <w:vMerge w:val="restart"/>
            <w:vAlign w:val="center"/>
          </w:tcPr>
          <w:p>
            <w:pPr>
              <w:ind w:left="-105" w:leftChars="-50" w:right="-105" w:rightChars="-50"/>
              <w:jc w:val="center"/>
              <w:rPr>
                <w:sz w:val="18"/>
                <w:szCs w:val="18"/>
                <w:u w:val="single"/>
              </w:rPr>
            </w:pPr>
            <w:r>
              <w:rPr>
                <w:sz w:val="18"/>
                <w:szCs w:val="18"/>
                <w:u w:val="single"/>
              </w:rPr>
              <w:t>工序</w:t>
            </w:r>
          </w:p>
        </w:tc>
        <w:tc>
          <w:tcPr>
            <w:tcW w:w="699" w:type="dxa"/>
            <w:vMerge w:val="restart"/>
            <w:vAlign w:val="center"/>
          </w:tcPr>
          <w:p>
            <w:pPr>
              <w:ind w:left="-105" w:leftChars="-50" w:right="-105" w:rightChars="-50"/>
              <w:jc w:val="center"/>
              <w:rPr>
                <w:sz w:val="18"/>
                <w:szCs w:val="18"/>
                <w:u w:val="single"/>
              </w:rPr>
            </w:pPr>
            <w:r>
              <w:rPr>
                <w:sz w:val="18"/>
                <w:szCs w:val="18"/>
                <w:u w:val="single"/>
              </w:rPr>
              <w:t>排气筒编号</w:t>
            </w:r>
          </w:p>
        </w:tc>
        <w:tc>
          <w:tcPr>
            <w:tcW w:w="625" w:type="dxa"/>
            <w:vMerge w:val="restart"/>
            <w:vAlign w:val="center"/>
          </w:tcPr>
          <w:p>
            <w:pPr>
              <w:ind w:left="-105" w:leftChars="-50" w:right="-105" w:rightChars="-50"/>
              <w:jc w:val="center"/>
              <w:rPr>
                <w:sz w:val="18"/>
                <w:szCs w:val="18"/>
                <w:u w:val="single"/>
              </w:rPr>
            </w:pPr>
            <w:r>
              <w:rPr>
                <w:sz w:val="18"/>
                <w:szCs w:val="18"/>
                <w:u w:val="single"/>
              </w:rPr>
              <w:t>污染物</w:t>
            </w:r>
          </w:p>
        </w:tc>
        <w:tc>
          <w:tcPr>
            <w:tcW w:w="4207" w:type="dxa"/>
            <w:gridSpan w:val="5"/>
            <w:vAlign w:val="center"/>
          </w:tcPr>
          <w:p>
            <w:pPr>
              <w:ind w:left="-105" w:leftChars="-50" w:right="-105" w:rightChars="-50"/>
              <w:jc w:val="center"/>
              <w:rPr>
                <w:sz w:val="18"/>
                <w:szCs w:val="18"/>
                <w:u w:val="single"/>
              </w:rPr>
            </w:pPr>
            <w:r>
              <w:rPr>
                <w:sz w:val="18"/>
                <w:szCs w:val="18"/>
                <w:u w:val="single"/>
              </w:rPr>
              <w:t>污染物产生</w:t>
            </w:r>
          </w:p>
        </w:tc>
        <w:tc>
          <w:tcPr>
            <w:tcW w:w="1805" w:type="dxa"/>
            <w:gridSpan w:val="2"/>
            <w:vAlign w:val="center"/>
          </w:tcPr>
          <w:p>
            <w:pPr>
              <w:ind w:left="-105" w:leftChars="-50" w:right="-105" w:rightChars="-50"/>
              <w:jc w:val="center"/>
              <w:rPr>
                <w:sz w:val="18"/>
                <w:szCs w:val="18"/>
                <w:u w:val="single"/>
              </w:rPr>
            </w:pPr>
            <w:r>
              <w:rPr>
                <w:sz w:val="18"/>
                <w:szCs w:val="18"/>
                <w:u w:val="single"/>
              </w:rPr>
              <w:t>治理措施</w:t>
            </w:r>
          </w:p>
        </w:tc>
        <w:tc>
          <w:tcPr>
            <w:tcW w:w="2540" w:type="dxa"/>
            <w:gridSpan w:val="3"/>
            <w:vAlign w:val="center"/>
          </w:tcPr>
          <w:p>
            <w:pPr>
              <w:ind w:left="-105" w:leftChars="-50" w:right="-105" w:rightChars="-50"/>
              <w:jc w:val="center"/>
              <w:rPr>
                <w:sz w:val="18"/>
                <w:szCs w:val="18"/>
                <w:u w:val="single"/>
              </w:rPr>
            </w:pPr>
            <w:r>
              <w:rPr>
                <w:sz w:val="18"/>
                <w:szCs w:val="18"/>
                <w:u w:val="single"/>
              </w:rPr>
              <w:t>污染物排放</w:t>
            </w:r>
          </w:p>
        </w:tc>
        <w:tc>
          <w:tcPr>
            <w:tcW w:w="611" w:type="dxa"/>
            <w:vMerge w:val="restart"/>
            <w:vAlign w:val="center"/>
          </w:tcPr>
          <w:p>
            <w:pPr>
              <w:ind w:left="-105" w:leftChars="-50" w:right="-105" w:rightChars="-50"/>
              <w:jc w:val="center"/>
              <w:rPr>
                <w:sz w:val="18"/>
                <w:szCs w:val="18"/>
                <w:u w:val="single"/>
              </w:rPr>
            </w:pPr>
            <w:r>
              <w:rPr>
                <w:sz w:val="18"/>
                <w:szCs w:val="18"/>
                <w:u w:val="single"/>
              </w:rPr>
              <w:t>排放时间/h</w:t>
            </w:r>
          </w:p>
        </w:tc>
        <w:tc>
          <w:tcPr>
            <w:tcW w:w="761" w:type="dxa"/>
            <w:vMerge w:val="restart"/>
            <w:vAlign w:val="center"/>
          </w:tcPr>
          <w:p>
            <w:pPr>
              <w:ind w:left="-105" w:leftChars="-50" w:right="-105" w:rightChars="-50"/>
              <w:jc w:val="center"/>
              <w:rPr>
                <w:b/>
                <w:bCs/>
                <w:sz w:val="18"/>
                <w:szCs w:val="18"/>
                <w:u w:val="single"/>
              </w:rPr>
            </w:pPr>
            <w:r>
              <w:rPr>
                <w:b/>
                <w:bCs/>
                <w:sz w:val="18"/>
                <w:szCs w:val="18"/>
                <w:u w:val="single"/>
              </w:rPr>
              <w:t>年排放量</w:t>
            </w:r>
            <w:r>
              <w:rPr>
                <w:rFonts w:hint="eastAsia"/>
                <w:b/>
                <w:bCs/>
                <w:sz w:val="18"/>
                <w:szCs w:val="18"/>
                <w:u w:val="single"/>
              </w:rPr>
              <w:t>kg</w:t>
            </w:r>
            <w:r>
              <w:rPr>
                <w:b/>
                <w:bCs/>
                <w:sz w:val="18"/>
                <w:szCs w:val="18"/>
                <w:u w:val="single"/>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2203" w:type="dxa"/>
            <w:gridSpan w:val="2"/>
            <w:vMerge w:val="continue"/>
            <w:vAlign w:val="center"/>
          </w:tcPr>
          <w:p>
            <w:pPr>
              <w:ind w:left="-105" w:leftChars="-50" w:right="-105" w:rightChars="-50"/>
              <w:rPr>
                <w:sz w:val="18"/>
                <w:szCs w:val="18"/>
                <w:u w:val="single"/>
              </w:rPr>
            </w:pPr>
          </w:p>
        </w:tc>
        <w:tc>
          <w:tcPr>
            <w:tcW w:w="699" w:type="dxa"/>
            <w:vMerge w:val="continue"/>
            <w:vAlign w:val="center"/>
          </w:tcPr>
          <w:p>
            <w:pPr>
              <w:ind w:left="-105" w:leftChars="-50" w:right="-105" w:rightChars="-50"/>
              <w:rPr>
                <w:sz w:val="18"/>
                <w:szCs w:val="18"/>
                <w:u w:val="single"/>
              </w:rPr>
            </w:pPr>
          </w:p>
        </w:tc>
        <w:tc>
          <w:tcPr>
            <w:tcW w:w="625" w:type="dxa"/>
            <w:vMerge w:val="continue"/>
            <w:vAlign w:val="center"/>
          </w:tcPr>
          <w:p>
            <w:pPr>
              <w:ind w:left="-105" w:leftChars="-50" w:right="-105" w:rightChars="-50"/>
              <w:rPr>
                <w:sz w:val="18"/>
                <w:szCs w:val="18"/>
                <w:u w:val="single"/>
              </w:rPr>
            </w:pPr>
          </w:p>
        </w:tc>
        <w:tc>
          <w:tcPr>
            <w:tcW w:w="933" w:type="dxa"/>
            <w:vAlign w:val="center"/>
          </w:tcPr>
          <w:p>
            <w:pPr>
              <w:ind w:left="-105" w:leftChars="-50" w:right="-105" w:rightChars="-50"/>
              <w:jc w:val="center"/>
              <w:rPr>
                <w:sz w:val="18"/>
                <w:szCs w:val="18"/>
                <w:u w:val="single"/>
              </w:rPr>
            </w:pPr>
            <w:r>
              <w:rPr>
                <w:sz w:val="18"/>
                <w:szCs w:val="18"/>
                <w:u w:val="single"/>
              </w:rPr>
              <w:t>核算方法</w:t>
            </w:r>
          </w:p>
        </w:tc>
        <w:tc>
          <w:tcPr>
            <w:tcW w:w="854" w:type="dxa"/>
            <w:vAlign w:val="center"/>
          </w:tcPr>
          <w:p>
            <w:pPr>
              <w:ind w:left="-105" w:leftChars="-50" w:right="-105" w:rightChars="-50"/>
              <w:jc w:val="center"/>
              <w:rPr>
                <w:sz w:val="18"/>
                <w:szCs w:val="18"/>
                <w:u w:val="single"/>
              </w:rPr>
            </w:pPr>
            <w:r>
              <w:rPr>
                <w:sz w:val="18"/>
                <w:szCs w:val="18"/>
                <w:u w:val="single"/>
              </w:rPr>
              <w:t>废气量（m</w:t>
            </w:r>
            <w:r>
              <w:rPr>
                <w:sz w:val="18"/>
                <w:szCs w:val="18"/>
                <w:u w:val="single"/>
                <w:vertAlign w:val="superscript"/>
              </w:rPr>
              <w:t>3</w:t>
            </w:r>
            <w:r>
              <w:rPr>
                <w:sz w:val="18"/>
                <w:szCs w:val="18"/>
                <w:u w:val="single"/>
              </w:rPr>
              <w:t>/h）</w:t>
            </w:r>
          </w:p>
        </w:tc>
        <w:tc>
          <w:tcPr>
            <w:tcW w:w="881" w:type="dxa"/>
            <w:vAlign w:val="center"/>
          </w:tcPr>
          <w:p>
            <w:pPr>
              <w:ind w:left="-105" w:leftChars="-50" w:right="-105" w:rightChars="-50"/>
              <w:jc w:val="center"/>
              <w:rPr>
                <w:sz w:val="18"/>
                <w:szCs w:val="18"/>
                <w:u w:val="single"/>
              </w:rPr>
            </w:pPr>
            <w:r>
              <w:rPr>
                <w:sz w:val="18"/>
                <w:szCs w:val="18"/>
                <w:u w:val="single"/>
              </w:rPr>
              <w:t>浓度（mg/m</w:t>
            </w:r>
            <w:r>
              <w:rPr>
                <w:sz w:val="18"/>
                <w:szCs w:val="18"/>
                <w:u w:val="single"/>
                <w:vertAlign w:val="superscript"/>
              </w:rPr>
              <w:t>3</w:t>
            </w:r>
            <w:r>
              <w:rPr>
                <w:sz w:val="18"/>
                <w:szCs w:val="18"/>
                <w:u w:val="single"/>
              </w:rPr>
              <w:t>）</w:t>
            </w:r>
          </w:p>
        </w:tc>
        <w:tc>
          <w:tcPr>
            <w:tcW w:w="805" w:type="dxa"/>
            <w:vAlign w:val="center"/>
          </w:tcPr>
          <w:p>
            <w:pPr>
              <w:ind w:left="-105" w:leftChars="-50" w:right="-105" w:rightChars="-50"/>
              <w:jc w:val="center"/>
              <w:rPr>
                <w:sz w:val="18"/>
                <w:szCs w:val="18"/>
                <w:u w:val="single"/>
              </w:rPr>
            </w:pPr>
            <w:r>
              <w:rPr>
                <w:sz w:val="18"/>
                <w:szCs w:val="18"/>
                <w:u w:val="single"/>
              </w:rPr>
              <w:t>产生量（kg/h）</w:t>
            </w:r>
          </w:p>
        </w:tc>
        <w:tc>
          <w:tcPr>
            <w:tcW w:w="734" w:type="dxa"/>
            <w:vAlign w:val="center"/>
          </w:tcPr>
          <w:p>
            <w:pPr>
              <w:ind w:left="-105" w:leftChars="-50" w:right="-105" w:rightChars="-50"/>
              <w:jc w:val="center"/>
              <w:rPr>
                <w:sz w:val="18"/>
                <w:szCs w:val="18"/>
                <w:u w:val="single"/>
              </w:rPr>
            </w:pPr>
            <w:r>
              <w:rPr>
                <w:sz w:val="18"/>
                <w:szCs w:val="18"/>
                <w:u w:val="single"/>
              </w:rPr>
              <w:t>产生量（</w:t>
            </w:r>
            <w:r>
              <w:rPr>
                <w:rFonts w:hint="eastAsia"/>
                <w:sz w:val="18"/>
                <w:szCs w:val="18"/>
                <w:u w:val="single"/>
              </w:rPr>
              <w:t>kg</w:t>
            </w:r>
            <w:r>
              <w:rPr>
                <w:sz w:val="18"/>
                <w:szCs w:val="18"/>
                <w:u w:val="single"/>
              </w:rPr>
              <w:t>/a）</w:t>
            </w:r>
          </w:p>
        </w:tc>
        <w:tc>
          <w:tcPr>
            <w:tcW w:w="1146" w:type="dxa"/>
            <w:vAlign w:val="center"/>
          </w:tcPr>
          <w:p>
            <w:pPr>
              <w:ind w:left="-105" w:leftChars="-50" w:right="-105" w:rightChars="-50"/>
              <w:jc w:val="center"/>
              <w:rPr>
                <w:sz w:val="18"/>
                <w:szCs w:val="18"/>
                <w:u w:val="single"/>
              </w:rPr>
            </w:pPr>
            <w:r>
              <w:rPr>
                <w:sz w:val="18"/>
                <w:szCs w:val="18"/>
                <w:u w:val="single"/>
              </w:rPr>
              <w:t>工艺</w:t>
            </w:r>
          </w:p>
        </w:tc>
        <w:tc>
          <w:tcPr>
            <w:tcW w:w="659" w:type="dxa"/>
            <w:vAlign w:val="center"/>
          </w:tcPr>
          <w:p>
            <w:pPr>
              <w:ind w:left="-105" w:leftChars="-50" w:right="-105" w:rightChars="-50"/>
              <w:jc w:val="center"/>
              <w:rPr>
                <w:sz w:val="18"/>
                <w:szCs w:val="18"/>
                <w:u w:val="single"/>
              </w:rPr>
            </w:pPr>
            <w:r>
              <w:rPr>
                <w:sz w:val="18"/>
                <w:szCs w:val="18"/>
                <w:u w:val="single"/>
              </w:rPr>
              <w:t>效率%</w:t>
            </w:r>
          </w:p>
        </w:tc>
        <w:tc>
          <w:tcPr>
            <w:tcW w:w="869" w:type="dxa"/>
            <w:vAlign w:val="center"/>
          </w:tcPr>
          <w:p>
            <w:pPr>
              <w:ind w:left="-105" w:leftChars="-50" w:right="-105" w:rightChars="-50"/>
              <w:jc w:val="center"/>
              <w:rPr>
                <w:sz w:val="18"/>
                <w:szCs w:val="18"/>
                <w:u w:val="single"/>
              </w:rPr>
            </w:pPr>
            <w:r>
              <w:rPr>
                <w:sz w:val="18"/>
                <w:szCs w:val="18"/>
                <w:u w:val="single"/>
              </w:rPr>
              <w:t>废气排放量（m</w:t>
            </w:r>
            <w:r>
              <w:rPr>
                <w:sz w:val="18"/>
                <w:szCs w:val="18"/>
                <w:u w:val="single"/>
                <w:vertAlign w:val="superscript"/>
              </w:rPr>
              <w:t>3</w:t>
            </w:r>
            <w:r>
              <w:rPr>
                <w:sz w:val="18"/>
                <w:szCs w:val="18"/>
                <w:u w:val="single"/>
              </w:rPr>
              <w:t>/h）</w:t>
            </w:r>
          </w:p>
        </w:tc>
        <w:tc>
          <w:tcPr>
            <w:tcW w:w="880" w:type="dxa"/>
            <w:vAlign w:val="center"/>
          </w:tcPr>
          <w:p>
            <w:pPr>
              <w:ind w:left="-105" w:leftChars="-50" w:right="-105" w:rightChars="-50"/>
              <w:jc w:val="center"/>
              <w:rPr>
                <w:sz w:val="18"/>
                <w:szCs w:val="18"/>
                <w:u w:val="single"/>
              </w:rPr>
            </w:pPr>
            <w:r>
              <w:rPr>
                <w:sz w:val="18"/>
                <w:szCs w:val="18"/>
                <w:u w:val="single"/>
              </w:rPr>
              <w:t>浓度（mg/m</w:t>
            </w:r>
            <w:r>
              <w:rPr>
                <w:sz w:val="18"/>
                <w:szCs w:val="18"/>
                <w:u w:val="single"/>
                <w:vertAlign w:val="superscript"/>
              </w:rPr>
              <w:t>3</w:t>
            </w:r>
            <w:r>
              <w:rPr>
                <w:sz w:val="18"/>
                <w:szCs w:val="18"/>
                <w:u w:val="single"/>
              </w:rPr>
              <w:t>）</w:t>
            </w:r>
          </w:p>
        </w:tc>
        <w:tc>
          <w:tcPr>
            <w:tcW w:w="791" w:type="dxa"/>
            <w:vAlign w:val="center"/>
          </w:tcPr>
          <w:p>
            <w:pPr>
              <w:ind w:left="-105" w:leftChars="-50" w:right="-105" w:rightChars="-50"/>
              <w:jc w:val="center"/>
              <w:rPr>
                <w:sz w:val="18"/>
                <w:szCs w:val="18"/>
                <w:u w:val="single"/>
              </w:rPr>
            </w:pPr>
            <w:r>
              <w:rPr>
                <w:sz w:val="18"/>
                <w:szCs w:val="18"/>
                <w:u w:val="single"/>
              </w:rPr>
              <w:t>排放量（kg/h）</w:t>
            </w:r>
          </w:p>
        </w:tc>
        <w:tc>
          <w:tcPr>
            <w:tcW w:w="611" w:type="dxa"/>
            <w:vMerge w:val="continue"/>
            <w:vAlign w:val="center"/>
          </w:tcPr>
          <w:p>
            <w:pPr>
              <w:ind w:left="-105" w:leftChars="-50" w:right="-105" w:rightChars="-50"/>
              <w:rPr>
                <w:sz w:val="18"/>
                <w:szCs w:val="18"/>
                <w:u w:val="single"/>
              </w:rPr>
            </w:pPr>
          </w:p>
        </w:tc>
        <w:tc>
          <w:tcPr>
            <w:tcW w:w="761" w:type="dxa"/>
            <w:vMerge w:val="continue"/>
            <w:vAlign w:val="center"/>
          </w:tcPr>
          <w:p>
            <w:pPr>
              <w:ind w:left="-105" w:leftChars="-50" w:right="-105" w:rightChars="-50"/>
              <w:rPr>
                <w:b/>
                <w:bCs/>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Merge w:val="restart"/>
            <w:vAlign w:val="center"/>
          </w:tcPr>
          <w:p>
            <w:pPr>
              <w:ind w:left="-105" w:leftChars="-50" w:right="-105" w:rightChars="-50"/>
              <w:jc w:val="center"/>
              <w:rPr>
                <w:sz w:val="18"/>
                <w:szCs w:val="18"/>
                <w:u w:val="single"/>
              </w:rPr>
            </w:pPr>
            <w:r>
              <w:rPr>
                <w:rFonts w:hint="eastAsia"/>
                <w:sz w:val="18"/>
                <w:szCs w:val="18"/>
                <w:u w:val="single"/>
              </w:rPr>
              <w:t>3</w:t>
            </w:r>
            <w:r>
              <w:rPr>
                <w:sz w:val="18"/>
                <w:szCs w:val="18"/>
                <w:u w:val="single"/>
              </w:rPr>
              <w:t>#生产车间</w:t>
            </w:r>
            <w:r>
              <w:rPr>
                <w:rFonts w:hint="eastAsia"/>
                <w:sz w:val="18"/>
                <w:szCs w:val="18"/>
                <w:u w:val="single"/>
              </w:rPr>
              <w:t>北部厂房</w:t>
            </w:r>
          </w:p>
        </w:tc>
        <w:tc>
          <w:tcPr>
            <w:tcW w:w="1279" w:type="dxa"/>
            <w:vAlign w:val="center"/>
          </w:tcPr>
          <w:p>
            <w:pPr>
              <w:ind w:left="-105" w:leftChars="-50" w:right="-105" w:rightChars="-50"/>
              <w:jc w:val="center"/>
              <w:rPr>
                <w:sz w:val="18"/>
                <w:szCs w:val="18"/>
                <w:u w:val="single"/>
              </w:rPr>
            </w:pPr>
            <w:r>
              <w:rPr>
                <w:rFonts w:hint="eastAsia"/>
                <w:sz w:val="18"/>
                <w:szCs w:val="18"/>
                <w:u w:val="single"/>
              </w:rPr>
              <w:t>切割、蚀刻</w:t>
            </w:r>
          </w:p>
        </w:tc>
        <w:tc>
          <w:tcPr>
            <w:tcW w:w="699" w:type="dxa"/>
            <w:vMerge w:val="restart"/>
            <w:vAlign w:val="center"/>
          </w:tcPr>
          <w:p>
            <w:pPr>
              <w:ind w:left="-105" w:leftChars="-50" w:right="-105" w:rightChars="-50"/>
              <w:jc w:val="center"/>
              <w:rPr>
                <w:sz w:val="18"/>
                <w:szCs w:val="18"/>
                <w:u w:val="single"/>
              </w:rPr>
            </w:pPr>
            <w:r>
              <w:rPr>
                <w:sz w:val="18"/>
                <w:szCs w:val="18"/>
                <w:u w:val="single"/>
              </w:rPr>
              <w:t>DA001</w:t>
            </w:r>
          </w:p>
        </w:tc>
        <w:tc>
          <w:tcPr>
            <w:tcW w:w="625" w:type="dxa"/>
            <w:vAlign w:val="center"/>
          </w:tcPr>
          <w:p>
            <w:pPr>
              <w:ind w:left="-105" w:leftChars="-50" w:right="-105" w:rightChars="-50"/>
              <w:jc w:val="center"/>
              <w:rPr>
                <w:sz w:val="18"/>
                <w:szCs w:val="18"/>
                <w:u w:val="single"/>
              </w:rPr>
            </w:pPr>
            <w:r>
              <w:rPr>
                <w:rFonts w:hint="eastAsia"/>
                <w:sz w:val="18"/>
                <w:szCs w:val="18"/>
                <w:u w:val="single"/>
              </w:rPr>
              <w:t>VOCs</w:t>
            </w:r>
          </w:p>
        </w:tc>
        <w:tc>
          <w:tcPr>
            <w:tcW w:w="933" w:type="dxa"/>
            <w:vAlign w:val="center"/>
          </w:tcPr>
          <w:p>
            <w:pPr>
              <w:ind w:left="-105" w:leftChars="-50" w:right="-105" w:rightChars="-50"/>
              <w:jc w:val="center"/>
              <w:rPr>
                <w:sz w:val="18"/>
                <w:szCs w:val="18"/>
                <w:u w:val="single"/>
              </w:rPr>
            </w:pPr>
            <w:r>
              <w:rPr>
                <w:rFonts w:hint="eastAsia"/>
                <w:sz w:val="18"/>
                <w:szCs w:val="18"/>
                <w:u w:val="single"/>
              </w:rPr>
              <w:t>类比</w:t>
            </w:r>
          </w:p>
        </w:tc>
        <w:tc>
          <w:tcPr>
            <w:tcW w:w="854"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1800</w:t>
            </w:r>
          </w:p>
        </w:tc>
        <w:tc>
          <w:tcPr>
            <w:tcW w:w="881"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5.56</w:t>
            </w:r>
          </w:p>
        </w:tc>
        <w:tc>
          <w:tcPr>
            <w:tcW w:w="805" w:type="dxa"/>
            <w:vAlign w:val="center"/>
          </w:tcPr>
          <w:p>
            <w:pPr>
              <w:ind w:left="-105" w:leftChars="-50" w:right="-105" w:rightChars="-50"/>
              <w:jc w:val="center"/>
              <w:rPr>
                <w:sz w:val="18"/>
                <w:szCs w:val="18"/>
                <w:u w:val="single"/>
              </w:rPr>
            </w:pPr>
            <w:r>
              <w:rPr>
                <w:rFonts w:hint="eastAsia"/>
                <w:sz w:val="18"/>
                <w:szCs w:val="18"/>
                <w:u w:val="single"/>
              </w:rPr>
              <w:t>0.01</w:t>
            </w:r>
          </w:p>
        </w:tc>
        <w:tc>
          <w:tcPr>
            <w:tcW w:w="734" w:type="dxa"/>
            <w:vAlign w:val="center"/>
          </w:tcPr>
          <w:p>
            <w:pPr>
              <w:ind w:left="-105" w:leftChars="-50" w:right="-105" w:rightChars="-50"/>
              <w:jc w:val="center"/>
              <w:rPr>
                <w:sz w:val="18"/>
                <w:szCs w:val="18"/>
                <w:u w:val="single"/>
              </w:rPr>
            </w:pPr>
            <w:r>
              <w:rPr>
                <w:rFonts w:hint="eastAsia"/>
                <w:sz w:val="18"/>
                <w:szCs w:val="18"/>
                <w:u w:val="single"/>
              </w:rPr>
              <w:t>21.2</w:t>
            </w:r>
          </w:p>
        </w:tc>
        <w:tc>
          <w:tcPr>
            <w:tcW w:w="1146" w:type="dxa"/>
            <w:vMerge w:val="restart"/>
            <w:vAlign w:val="center"/>
          </w:tcPr>
          <w:p>
            <w:pPr>
              <w:ind w:left="-105" w:leftChars="-50" w:right="-105" w:rightChars="-50"/>
              <w:jc w:val="center"/>
              <w:rPr>
                <w:sz w:val="18"/>
                <w:szCs w:val="18"/>
                <w:u w:val="single"/>
              </w:rPr>
            </w:pPr>
            <w:r>
              <w:rPr>
                <w:sz w:val="18"/>
                <w:szCs w:val="18"/>
                <w:u w:val="single"/>
              </w:rPr>
              <w:t>活性炭吸附装置</w:t>
            </w:r>
          </w:p>
        </w:tc>
        <w:tc>
          <w:tcPr>
            <w:tcW w:w="659" w:type="dxa"/>
            <w:vMerge w:val="restart"/>
            <w:vAlign w:val="center"/>
          </w:tcPr>
          <w:p>
            <w:pPr>
              <w:ind w:left="-105" w:leftChars="-50" w:right="-105" w:rightChars="-50"/>
              <w:jc w:val="center"/>
              <w:rPr>
                <w:sz w:val="18"/>
                <w:szCs w:val="18"/>
                <w:u w:val="single"/>
              </w:rPr>
            </w:pPr>
            <w:r>
              <w:rPr>
                <w:sz w:val="18"/>
                <w:szCs w:val="18"/>
                <w:u w:val="single"/>
              </w:rPr>
              <w:t>80</w:t>
            </w:r>
          </w:p>
        </w:tc>
        <w:tc>
          <w:tcPr>
            <w:tcW w:w="869"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1800</w:t>
            </w:r>
          </w:p>
        </w:tc>
        <w:tc>
          <w:tcPr>
            <w:tcW w:w="880"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0.89</w:t>
            </w:r>
          </w:p>
        </w:tc>
        <w:tc>
          <w:tcPr>
            <w:tcW w:w="791" w:type="dxa"/>
            <w:vAlign w:val="center"/>
          </w:tcPr>
          <w:p>
            <w:pPr>
              <w:ind w:left="-105" w:leftChars="-50" w:right="-105" w:rightChars="-50"/>
              <w:jc w:val="center"/>
              <w:rPr>
                <w:sz w:val="18"/>
                <w:szCs w:val="18"/>
                <w:u w:val="single"/>
              </w:rPr>
            </w:pPr>
            <w:r>
              <w:rPr>
                <w:rFonts w:hint="eastAsia"/>
                <w:sz w:val="18"/>
                <w:szCs w:val="18"/>
                <w:u w:val="single"/>
              </w:rPr>
              <w:t>0.0016</w:t>
            </w:r>
          </w:p>
        </w:tc>
        <w:tc>
          <w:tcPr>
            <w:tcW w:w="611" w:type="dxa"/>
            <w:vAlign w:val="center"/>
          </w:tcPr>
          <w:p>
            <w:pPr>
              <w:ind w:left="-105" w:leftChars="-50" w:right="-105" w:rightChars="-50"/>
              <w:jc w:val="center"/>
              <w:rPr>
                <w:sz w:val="18"/>
                <w:szCs w:val="18"/>
                <w:u w:val="single"/>
              </w:rPr>
            </w:pPr>
            <w:r>
              <w:rPr>
                <w:rFonts w:hint="eastAsia"/>
                <w:sz w:val="18"/>
                <w:szCs w:val="18"/>
                <w:u w:val="single"/>
              </w:rPr>
              <w:t>2120</w:t>
            </w:r>
          </w:p>
        </w:tc>
        <w:tc>
          <w:tcPr>
            <w:tcW w:w="761" w:type="dxa"/>
            <w:vAlign w:val="center"/>
          </w:tcPr>
          <w:p>
            <w:pPr>
              <w:ind w:left="-105" w:leftChars="-50" w:right="-105" w:rightChars="-50"/>
              <w:jc w:val="center"/>
              <w:rPr>
                <w:sz w:val="18"/>
                <w:szCs w:val="18"/>
                <w:u w:val="single"/>
              </w:rPr>
            </w:pPr>
            <w:r>
              <w:rPr>
                <w:rFonts w:hint="eastAsia"/>
                <w:sz w:val="18"/>
                <w:szCs w:val="18"/>
                <w:u w:val="single"/>
              </w:rPr>
              <w:t>3.412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Merge w:val="continue"/>
            <w:vAlign w:val="center"/>
          </w:tcPr>
          <w:p>
            <w:pPr>
              <w:ind w:left="-105" w:leftChars="-50" w:right="-105" w:rightChars="-50"/>
              <w:jc w:val="center"/>
              <w:rPr>
                <w:sz w:val="18"/>
                <w:szCs w:val="18"/>
                <w:u w:val="single"/>
              </w:rPr>
            </w:pPr>
          </w:p>
        </w:tc>
        <w:tc>
          <w:tcPr>
            <w:tcW w:w="1279" w:type="dxa"/>
            <w:vAlign w:val="center"/>
          </w:tcPr>
          <w:p>
            <w:pPr>
              <w:ind w:left="-105" w:leftChars="-50" w:right="-105" w:rightChars="-50"/>
              <w:jc w:val="center"/>
              <w:rPr>
                <w:sz w:val="18"/>
                <w:szCs w:val="18"/>
                <w:u w:val="single"/>
              </w:rPr>
            </w:pPr>
            <w:r>
              <w:rPr>
                <w:rFonts w:hint="eastAsia"/>
                <w:sz w:val="18"/>
                <w:szCs w:val="18"/>
                <w:u w:val="single"/>
              </w:rPr>
              <w:t>UV打印</w:t>
            </w:r>
          </w:p>
        </w:tc>
        <w:tc>
          <w:tcPr>
            <w:tcW w:w="699" w:type="dxa"/>
            <w:vMerge w:val="continue"/>
            <w:vAlign w:val="center"/>
          </w:tcPr>
          <w:p>
            <w:pPr>
              <w:ind w:left="-105" w:leftChars="-50" w:right="-105" w:rightChars="-50"/>
              <w:jc w:val="center"/>
              <w:rPr>
                <w:sz w:val="18"/>
                <w:szCs w:val="18"/>
                <w:u w:val="single"/>
              </w:rPr>
            </w:pPr>
          </w:p>
        </w:tc>
        <w:tc>
          <w:tcPr>
            <w:tcW w:w="625" w:type="dxa"/>
            <w:vAlign w:val="center"/>
          </w:tcPr>
          <w:p>
            <w:pPr>
              <w:ind w:left="-105" w:leftChars="-50" w:right="-105" w:rightChars="-50"/>
              <w:jc w:val="center"/>
              <w:rPr>
                <w:sz w:val="18"/>
                <w:szCs w:val="18"/>
                <w:u w:val="single"/>
              </w:rPr>
            </w:pPr>
            <w:r>
              <w:rPr>
                <w:rFonts w:hint="eastAsia"/>
                <w:sz w:val="18"/>
                <w:szCs w:val="18"/>
                <w:u w:val="single"/>
              </w:rPr>
              <w:t>VOCs</w:t>
            </w:r>
          </w:p>
        </w:tc>
        <w:tc>
          <w:tcPr>
            <w:tcW w:w="933" w:type="dxa"/>
            <w:vAlign w:val="center"/>
          </w:tcPr>
          <w:p>
            <w:pPr>
              <w:ind w:left="-105" w:leftChars="-50" w:right="-105" w:rightChars="-50"/>
              <w:jc w:val="center"/>
              <w:rPr>
                <w:sz w:val="18"/>
                <w:szCs w:val="18"/>
                <w:u w:val="single"/>
              </w:rPr>
            </w:pPr>
            <w:r>
              <w:rPr>
                <w:rFonts w:hint="eastAsia"/>
                <w:sz w:val="18"/>
                <w:szCs w:val="18"/>
                <w:u w:val="single"/>
              </w:rPr>
              <w:t>产污系数法</w:t>
            </w:r>
          </w:p>
        </w:tc>
        <w:tc>
          <w:tcPr>
            <w:tcW w:w="854"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1200</w:t>
            </w:r>
          </w:p>
        </w:tc>
        <w:tc>
          <w:tcPr>
            <w:tcW w:w="881"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6.33</w:t>
            </w:r>
          </w:p>
        </w:tc>
        <w:tc>
          <w:tcPr>
            <w:tcW w:w="805" w:type="dxa"/>
            <w:vAlign w:val="center"/>
          </w:tcPr>
          <w:p>
            <w:pPr>
              <w:ind w:left="-105" w:leftChars="-50" w:right="-105" w:rightChars="-50"/>
              <w:jc w:val="center"/>
              <w:rPr>
                <w:rFonts w:hint="eastAsia" w:eastAsia="宋体"/>
                <w:sz w:val="18"/>
                <w:szCs w:val="18"/>
                <w:u w:val="single"/>
                <w:lang w:val="en-US" w:eastAsia="zh-CN"/>
              </w:rPr>
            </w:pPr>
            <w:r>
              <w:rPr>
                <w:rFonts w:hint="eastAsia"/>
                <w:sz w:val="18"/>
                <w:szCs w:val="18"/>
                <w:u w:val="single"/>
              </w:rPr>
              <w:t>0.007</w:t>
            </w:r>
            <w:r>
              <w:rPr>
                <w:rFonts w:hint="eastAsia"/>
                <w:sz w:val="18"/>
                <w:szCs w:val="18"/>
                <w:u w:val="single"/>
                <w:lang w:val="en-US" w:eastAsia="zh-CN"/>
              </w:rPr>
              <w:t>5</w:t>
            </w:r>
          </w:p>
        </w:tc>
        <w:tc>
          <w:tcPr>
            <w:tcW w:w="734" w:type="dxa"/>
            <w:vAlign w:val="center"/>
          </w:tcPr>
          <w:p>
            <w:pPr>
              <w:ind w:left="-105" w:leftChars="-50" w:right="-105" w:rightChars="-50"/>
              <w:jc w:val="center"/>
              <w:rPr>
                <w:sz w:val="18"/>
                <w:szCs w:val="18"/>
                <w:u w:val="single"/>
              </w:rPr>
            </w:pPr>
            <w:r>
              <w:rPr>
                <w:rFonts w:hint="eastAsia"/>
                <w:sz w:val="18"/>
                <w:szCs w:val="18"/>
                <w:u w:val="single"/>
              </w:rPr>
              <w:t>16</w:t>
            </w:r>
          </w:p>
        </w:tc>
        <w:tc>
          <w:tcPr>
            <w:tcW w:w="1146" w:type="dxa"/>
            <w:vMerge w:val="continue"/>
            <w:vAlign w:val="center"/>
          </w:tcPr>
          <w:p>
            <w:pPr>
              <w:ind w:left="-105" w:leftChars="-50" w:right="-105" w:rightChars="-50"/>
              <w:jc w:val="center"/>
              <w:rPr>
                <w:sz w:val="18"/>
                <w:szCs w:val="18"/>
                <w:u w:val="single"/>
              </w:rPr>
            </w:pPr>
          </w:p>
        </w:tc>
        <w:tc>
          <w:tcPr>
            <w:tcW w:w="659" w:type="dxa"/>
            <w:vMerge w:val="continue"/>
            <w:vAlign w:val="center"/>
          </w:tcPr>
          <w:p>
            <w:pPr>
              <w:ind w:left="-105" w:leftChars="-50" w:right="-105" w:rightChars="-50"/>
              <w:jc w:val="center"/>
              <w:rPr>
                <w:sz w:val="18"/>
                <w:szCs w:val="18"/>
                <w:u w:val="single"/>
              </w:rPr>
            </w:pPr>
          </w:p>
        </w:tc>
        <w:tc>
          <w:tcPr>
            <w:tcW w:w="869"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1200</w:t>
            </w:r>
          </w:p>
        </w:tc>
        <w:tc>
          <w:tcPr>
            <w:tcW w:w="880" w:type="dxa"/>
            <w:vAlign w:val="center"/>
          </w:tcPr>
          <w:p>
            <w:pPr>
              <w:ind w:left="-105" w:leftChars="-50" w:right="-105" w:rightChars="-50"/>
              <w:jc w:val="center"/>
              <w:rPr>
                <w:rFonts w:hint="default" w:eastAsia="宋体"/>
                <w:bCs/>
                <w:sz w:val="18"/>
                <w:szCs w:val="18"/>
                <w:u w:val="single"/>
                <w:lang w:val="en-US" w:eastAsia="zh-CN"/>
              </w:rPr>
            </w:pPr>
            <w:r>
              <w:rPr>
                <w:rFonts w:hint="eastAsia"/>
                <w:bCs/>
                <w:sz w:val="18"/>
                <w:szCs w:val="18"/>
                <w:u w:val="single"/>
                <w:lang w:val="en-US" w:eastAsia="zh-CN"/>
              </w:rPr>
              <w:t>1.01</w:t>
            </w:r>
          </w:p>
        </w:tc>
        <w:tc>
          <w:tcPr>
            <w:tcW w:w="791" w:type="dxa"/>
            <w:vAlign w:val="center"/>
          </w:tcPr>
          <w:p>
            <w:pPr>
              <w:ind w:left="-105" w:leftChars="-50" w:right="-105" w:rightChars="-50"/>
              <w:jc w:val="center"/>
              <w:rPr>
                <w:bCs/>
                <w:sz w:val="18"/>
                <w:szCs w:val="18"/>
                <w:u w:val="single"/>
              </w:rPr>
            </w:pPr>
            <w:r>
              <w:rPr>
                <w:rFonts w:hint="eastAsia"/>
                <w:bCs/>
                <w:sz w:val="18"/>
                <w:szCs w:val="18"/>
                <w:u w:val="single"/>
              </w:rPr>
              <w:t>0.0015</w:t>
            </w:r>
          </w:p>
        </w:tc>
        <w:tc>
          <w:tcPr>
            <w:tcW w:w="611" w:type="dxa"/>
            <w:vAlign w:val="center"/>
          </w:tcPr>
          <w:p>
            <w:pPr>
              <w:ind w:left="-105" w:leftChars="-50" w:right="-105" w:rightChars="-50"/>
              <w:jc w:val="center"/>
              <w:rPr>
                <w:sz w:val="18"/>
                <w:szCs w:val="18"/>
                <w:u w:val="single"/>
              </w:rPr>
            </w:pPr>
            <w:r>
              <w:rPr>
                <w:rFonts w:hint="eastAsia"/>
                <w:sz w:val="18"/>
                <w:szCs w:val="18"/>
                <w:u w:val="single"/>
              </w:rPr>
              <w:t>2120</w:t>
            </w:r>
          </w:p>
        </w:tc>
        <w:tc>
          <w:tcPr>
            <w:tcW w:w="761" w:type="dxa"/>
            <w:vAlign w:val="center"/>
          </w:tcPr>
          <w:p>
            <w:pPr>
              <w:ind w:left="-105" w:leftChars="-50" w:right="-105" w:rightChars="-50"/>
              <w:jc w:val="center"/>
              <w:rPr>
                <w:sz w:val="18"/>
                <w:szCs w:val="18"/>
                <w:u w:val="single"/>
              </w:rPr>
            </w:pPr>
            <w:r>
              <w:rPr>
                <w:rFonts w:hint="eastAsia"/>
                <w:sz w:val="18"/>
                <w:szCs w:val="18"/>
                <w:u w:val="singl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Merge w:val="continue"/>
            <w:vAlign w:val="center"/>
          </w:tcPr>
          <w:p>
            <w:pPr>
              <w:ind w:left="-105" w:leftChars="-50" w:right="-105" w:rightChars="-50"/>
              <w:jc w:val="center"/>
              <w:rPr>
                <w:sz w:val="18"/>
                <w:szCs w:val="18"/>
                <w:u w:val="single"/>
              </w:rPr>
            </w:pPr>
          </w:p>
        </w:tc>
        <w:tc>
          <w:tcPr>
            <w:tcW w:w="1279" w:type="dxa"/>
            <w:vAlign w:val="center"/>
          </w:tcPr>
          <w:p>
            <w:pPr>
              <w:ind w:left="-105" w:leftChars="-50" w:right="-105" w:rightChars="-50"/>
              <w:jc w:val="center"/>
              <w:rPr>
                <w:sz w:val="18"/>
                <w:szCs w:val="18"/>
                <w:u w:val="single"/>
              </w:rPr>
            </w:pPr>
            <w:r>
              <w:rPr>
                <w:rFonts w:hint="eastAsia"/>
                <w:szCs w:val="21"/>
                <w:u w:val="single"/>
              </w:rPr>
              <w:t>贴合</w:t>
            </w:r>
          </w:p>
        </w:tc>
        <w:tc>
          <w:tcPr>
            <w:tcW w:w="699" w:type="dxa"/>
            <w:vMerge w:val="continue"/>
            <w:vAlign w:val="center"/>
          </w:tcPr>
          <w:p>
            <w:pPr>
              <w:ind w:left="-105" w:leftChars="-50" w:right="-105" w:rightChars="-50"/>
              <w:jc w:val="center"/>
              <w:rPr>
                <w:rFonts w:hint="eastAsia" w:eastAsia="宋体"/>
                <w:sz w:val="18"/>
                <w:szCs w:val="18"/>
                <w:u w:val="single"/>
                <w:lang w:eastAsia="zh-CN"/>
              </w:rPr>
            </w:pPr>
            <w:del w:id="0" w:author="安好" w:date="2021-06-07T16:49:19Z">
              <w:r>
                <w:rPr>
                  <w:sz w:val="18"/>
                  <w:szCs w:val="18"/>
                  <w:u w:val="single"/>
                </w:rPr>
                <w:delText>DA00</w:delText>
              </w:r>
            </w:del>
            <w:del w:id="1" w:author="安好" w:date="2021-06-07T16:49:19Z">
              <w:r>
                <w:rPr>
                  <w:rFonts w:hint="eastAsia"/>
                  <w:sz w:val="18"/>
                  <w:szCs w:val="18"/>
                  <w:u w:val="single"/>
                </w:rPr>
                <w:delText>2</w:delText>
              </w:r>
            </w:del>
            <w:ins w:id="2" w:author="安好" w:date="2021-06-07T16:49:19Z">
              <w:r>
                <w:rPr>
                  <w:rFonts w:hint="eastAsia"/>
                  <w:sz w:val="18"/>
                  <w:szCs w:val="18"/>
                  <w:u w:val="single"/>
                  <w:lang w:eastAsia="zh-CN"/>
                </w:rPr>
                <w:t>DA001</w:t>
              </w:r>
            </w:ins>
          </w:p>
        </w:tc>
        <w:tc>
          <w:tcPr>
            <w:tcW w:w="625" w:type="dxa"/>
            <w:vAlign w:val="center"/>
          </w:tcPr>
          <w:p>
            <w:pPr>
              <w:ind w:left="-105" w:leftChars="-50" w:right="-105" w:rightChars="-50"/>
              <w:jc w:val="center"/>
              <w:rPr>
                <w:sz w:val="18"/>
                <w:szCs w:val="18"/>
                <w:u w:val="single"/>
              </w:rPr>
            </w:pPr>
            <w:r>
              <w:rPr>
                <w:rFonts w:hint="eastAsia"/>
                <w:sz w:val="18"/>
                <w:szCs w:val="18"/>
                <w:u w:val="single"/>
              </w:rPr>
              <w:t>VOCs</w:t>
            </w:r>
          </w:p>
        </w:tc>
        <w:tc>
          <w:tcPr>
            <w:tcW w:w="933" w:type="dxa"/>
            <w:vAlign w:val="center"/>
          </w:tcPr>
          <w:p>
            <w:pPr>
              <w:ind w:left="-105" w:leftChars="-50" w:right="-105" w:rightChars="-50"/>
              <w:jc w:val="center"/>
              <w:rPr>
                <w:sz w:val="18"/>
                <w:szCs w:val="18"/>
                <w:u w:val="single"/>
              </w:rPr>
            </w:pPr>
            <w:r>
              <w:rPr>
                <w:sz w:val="18"/>
                <w:szCs w:val="18"/>
                <w:u w:val="single"/>
              </w:rPr>
              <w:t>物料衡算</w:t>
            </w:r>
          </w:p>
        </w:tc>
        <w:tc>
          <w:tcPr>
            <w:tcW w:w="854"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1000</w:t>
            </w:r>
          </w:p>
        </w:tc>
        <w:tc>
          <w:tcPr>
            <w:tcW w:w="881" w:type="dxa"/>
            <w:vAlign w:val="center"/>
          </w:tcPr>
          <w:p>
            <w:pPr>
              <w:ind w:left="-105" w:leftChars="-50" w:right="-105" w:rightChars="-50"/>
              <w:jc w:val="center"/>
              <w:rPr>
                <w:sz w:val="18"/>
                <w:szCs w:val="18"/>
                <w:u w:val="single"/>
              </w:rPr>
            </w:pPr>
            <w:r>
              <w:rPr>
                <w:rFonts w:hint="eastAsia"/>
                <w:sz w:val="18"/>
                <w:szCs w:val="18"/>
                <w:u w:val="single"/>
              </w:rPr>
              <w:t>28.30</w:t>
            </w:r>
          </w:p>
        </w:tc>
        <w:tc>
          <w:tcPr>
            <w:tcW w:w="805" w:type="dxa"/>
            <w:vAlign w:val="center"/>
          </w:tcPr>
          <w:p>
            <w:pPr>
              <w:ind w:left="-105" w:leftChars="-50" w:right="-105" w:rightChars="-50"/>
              <w:jc w:val="center"/>
              <w:rPr>
                <w:sz w:val="18"/>
                <w:szCs w:val="18"/>
                <w:u w:val="single"/>
              </w:rPr>
            </w:pPr>
            <w:r>
              <w:rPr>
                <w:rFonts w:hint="eastAsia"/>
                <w:sz w:val="18"/>
                <w:szCs w:val="18"/>
                <w:u w:val="single"/>
              </w:rPr>
              <w:t>0.028</w:t>
            </w:r>
          </w:p>
        </w:tc>
        <w:tc>
          <w:tcPr>
            <w:tcW w:w="734" w:type="dxa"/>
            <w:vAlign w:val="center"/>
          </w:tcPr>
          <w:p>
            <w:pPr>
              <w:ind w:left="-105" w:leftChars="-50" w:right="-105" w:rightChars="-50"/>
              <w:jc w:val="center"/>
              <w:rPr>
                <w:sz w:val="18"/>
                <w:szCs w:val="18"/>
                <w:u w:val="single"/>
              </w:rPr>
            </w:pPr>
            <w:r>
              <w:rPr>
                <w:rFonts w:hint="eastAsia"/>
                <w:sz w:val="18"/>
                <w:szCs w:val="18"/>
                <w:u w:val="single"/>
              </w:rPr>
              <w:t>48</w:t>
            </w:r>
          </w:p>
        </w:tc>
        <w:tc>
          <w:tcPr>
            <w:tcW w:w="1146" w:type="dxa"/>
            <w:vMerge w:val="continue"/>
            <w:vAlign w:val="center"/>
          </w:tcPr>
          <w:p>
            <w:pPr>
              <w:ind w:left="-105" w:leftChars="-50" w:right="-105" w:rightChars="-50"/>
              <w:jc w:val="center"/>
              <w:rPr>
                <w:sz w:val="18"/>
                <w:szCs w:val="18"/>
                <w:u w:val="single"/>
              </w:rPr>
            </w:pPr>
          </w:p>
        </w:tc>
        <w:tc>
          <w:tcPr>
            <w:tcW w:w="659" w:type="dxa"/>
            <w:vAlign w:val="center"/>
          </w:tcPr>
          <w:p>
            <w:pPr>
              <w:ind w:left="-105" w:leftChars="-50" w:right="-105" w:rightChars="-50"/>
              <w:jc w:val="center"/>
              <w:rPr>
                <w:sz w:val="18"/>
                <w:szCs w:val="18"/>
                <w:u w:val="single"/>
              </w:rPr>
            </w:pPr>
            <w:r>
              <w:rPr>
                <w:sz w:val="18"/>
                <w:szCs w:val="18"/>
                <w:u w:val="single"/>
              </w:rPr>
              <w:t>80</w:t>
            </w:r>
          </w:p>
        </w:tc>
        <w:tc>
          <w:tcPr>
            <w:tcW w:w="869" w:type="dxa"/>
            <w:vAlign w:val="center"/>
          </w:tcPr>
          <w:p>
            <w:pPr>
              <w:ind w:left="-105" w:leftChars="-50" w:right="-105" w:rightChars="-50"/>
              <w:jc w:val="center"/>
              <w:rPr>
                <w:sz w:val="18"/>
                <w:szCs w:val="18"/>
                <w:u w:val="single"/>
              </w:rPr>
            </w:pPr>
            <w:r>
              <w:rPr>
                <w:rFonts w:hint="eastAsia"/>
                <w:sz w:val="18"/>
                <w:szCs w:val="18"/>
                <w:u w:val="single"/>
              </w:rPr>
              <w:t>1000</w:t>
            </w:r>
          </w:p>
        </w:tc>
        <w:tc>
          <w:tcPr>
            <w:tcW w:w="880" w:type="dxa"/>
            <w:vAlign w:val="center"/>
          </w:tcPr>
          <w:p>
            <w:pPr>
              <w:ind w:left="-105" w:leftChars="-50" w:right="-105" w:rightChars="-50"/>
              <w:jc w:val="center"/>
              <w:rPr>
                <w:bCs/>
                <w:sz w:val="18"/>
                <w:szCs w:val="18"/>
                <w:u w:val="single"/>
              </w:rPr>
            </w:pPr>
            <w:r>
              <w:rPr>
                <w:rFonts w:hint="eastAsia"/>
                <w:bCs/>
                <w:sz w:val="18"/>
                <w:szCs w:val="18"/>
                <w:u w:val="single"/>
              </w:rPr>
              <w:t>4.5</w:t>
            </w:r>
          </w:p>
        </w:tc>
        <w:tc>
          <w:tcPr>
            <w:tcW w:w="791" w:type="dxa"/>
            <w:vAlign w:val="center"/>
          </w:tcPr>
          <w:p>
            <w:pPr>
              <w:ind w:left="-105" w:leftChars="-50" w:right="-105" w:rightChars="-50"/>
              <w:jc w:val="center"/>
              <w:rPr>
                <w:sz w:val="18"/>
                <w:szCs w:val="18"/>
                <w:u w:val="single"/>
              </w:rPr>
            </w:pPr>
            <w:r>
              <w:rPr>
                <w:rFonts w:hint="eastAsia"/>
                <w:sz w:val="18"/>
                <w:szCs w:val="18"/>
                <w:u w:val="single"/>
              </w:rPr>
              <w:t>0.0045</w:t>
            </w:r>
          </w:p>
        </w:tc>
        <w:tc>
          <w:tcPr>
            <w:tcW w:w="611" w:type="dxa"/>
            <w:vAlign w:val="center"/>
          </w:tcPr>
          <w:p>
            <w:pPr>
              <w:ind w:left="-105" w:leftChars="-50" w:right="-105" w:rightChars="-50"/>
              <w:jc w:val="center"/>
              <w:rPr>
                <w:sz w:val="18"/>
                <w:szCs w:val="18"/>
                <w:u w:val="single"/>
              </w:rPr>
            </w:pPr>
            <w:r>
              <w:rPr>
                <w:rFonts w:hint="eastAsia"/>
                <w:sz w:val="18"/>
                <w:szCs w:val="18"/>
                <w:u w:val="single"/>
              </w:rPr>
              <w:t>2120</w:t>
            </w:r>
          </w:p>
        </w:tc>
        <w:tc>
          <w:tcPr>
            <w:tcW w:w="761" w:type="dxa"/>
            <w:vAlign w:val="center"/>
          </w:tcPr>
          <w:p>
            <w:pPr>
              <w:ind w:left="-105" w:leftChars="-50" w:right="-105" w:rightChars="-50"/>
              <w:jc w:val="center"/>
              <w:rPr>
                <w:sz w:val="18"/>
                <w:szCs w:val="18"/>
                <w:u w:val="single"/>
              </w:rPr>
            </w:pPr>
            <w:r>
              <w:rPr>
                <w:rFonts w:hint="eastAsia"/>
                <w:sz w:val="18"/>
                <w:szCs w:val="18"/>
                <w:u w:val="single"/>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Merge w:val="continue"/>
            <w:vAlign w:val="center"/>
          </w:tcPr>
          <w:p>
            <w:pPr>
              <w:ind w:left="-105" w:leftChars="-50" w:right="-105" w:rightChars="-50"/>
              <w:jc w:val="center"/>
              <w:rPr>
                <w:sz w:val="18"/>
                <w:szCs w:val="18"/>
                <w:u w:val="single"/>
              </w:rPr>
            </w:pPr>
          </w:p>
        </w:tc>
        <w:tc>
          <w:tcPr>
            <w:tcW w:w="1978" w:type="dxa"/>
            <w:gridSpan w:val="2"/>
            <w:vAlign w:val="center"/>
          </w:tcPr>
          <w:p>
            <w:pPr>
              <w:ind w:left="-105" w:leftChars="-50" w:right="-105" w:rightChars="-50"/>
              <w:jc w:val="center"/>
              <w:rPr>
                <w:sz w:val="18"/>
                <w:szCs w:val="18"/>
                <w:u w:val="single"/>
              </w:rPr>
            </w:pPr>
            <w:r>
              <w:rPr>
                <w:sz w:val="18"/>
                <w:szCs w:val="18"/>
                <w:u w:val="single"/>
              </w:rPr>
              <w:t>DA001排气筒合计*</w:t>
            </w:r>
            <w:r>
              <w:rPr>
                <w:sz w:val="18"/>
                <w:szCs w:val="18"/>
                <w:u w:val="single"/>
                <w:vertAlign w:val="superscript"/>
              </w:rPr>
              <w:t>注</w:t>
            </w:r>
          </w:p>
        </w:tc>
        <w:tc>
          <w:tcPr>
            <w:tcW w:w="625" w:type="dxa"/>
            <w:vAlign w:val="center"/>
          </w:tcPr>
          <w:p>
            <w:pPr>
              <w:ind w:left="-105" w:leftChars="-50" w:right="-105" w:rightChars="-50"/>
              <w:jc w:val="center"/>
              <w:rPr>
                <w:sz w:val="18"/>
                <w:szCs w:val="18"/>
                <w:u w:val="single"/>
              </w:rPr>
            </w:pPr>
            <w:r>
              <w:rPr>
                <w:rFonts w:hint="eastAsia"/>
                <w:sz w:val="18"/>
                <w:szCs w:val="18"/>
                <w:u w:val="single"/>
              </w:rPr>
              <w:t>VOCs</w:t>
            </w:r>
          </w:p>
        </w:tc>
        <w:tc>
          <w:tcPr>
            <w:tcW w:w="933" w:type="dxa"/>
            <w:vAlign w:val="center"/>
          </w:tcPr>
          <w:p>
            <w:pPr>
              <w:ind w:left="-105" w:leftChars="-50" w:right="-105" w:rightChars="-50"/>
              <w:jc w:val="center"/>
              <w:rPr>
                <w:sz w:val="18"/>
                <w:szCs w:val="18"/>
                <w:u w:val="single"/>
              </w:rPr>
            </w:pPr>
            <w:r>
              <w:rPr>
                <w:sz w:val="18"/>
                <w:szCs w:val="18"/>
                <w:u w:val="single"/>
              </w:rPr>
              <w:t>/</w:t>
            </w:r>
          </w:p>
        </w:tc>
        <w:tc>
          <w:tcPr>
            <w:tcW w:w="854"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4000</w:t>
            </w:r>
          </w:p>
        </w:tc>
        <w:tc>
          <w:tcPr>
            <w:tcW w:w="881"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40.19</w:t>
            </w:r>
          </w:p>
        </w:tc>
        <w:tc>
          <w:tcPr>
            <w:tcW w:w="805" w:type="dxa"/>
            <w:vAlign w:val="center"/>
          </w:tcPr>
          <w:p>
            <w:pPr>
              <w:ind w:left="-105" w:leftChars="-50" w:right="-105" w:rightChars="-50"/>
              <w:jc w:val="center"/>
              <w:rPr>
                <w:sz w:val="18"/>
                <w:szCs w:val="18"/>
                <w:u w:val="single"/>
              </w:rPr>
            </w:pPr>
            <w:r>
              <w:rPr>
                <w:rFonts w:hint="eastAsia"/>
                <w:sz w:val="18"/>
                <w:szCs w:val="18"/>
                <w:u w:val="single"/>
              </w:rPr>
              <w:t>0.0455</w:t>
            </w:r>
          </w:p>
        </w:tc>
        <w:tc>
          <w:tcPr>
            <w:tcW w:w="734" w:type="dxa"/>
            <w:vAlign w:val="center"/>
          </w:tcPr>
          <w:p>
            <w:pPr>
              <w:ind w:left="-105" w:leftChars="-50" w:right="-105" w:rightChars="-50"/>
              <w:jc w:val="center"/>
              <w:rPr>
                <w:sz w:val="18"/>
                <w:szCs w:val="18"/>
                <w:u w:val="single"/>
              </w:rPr>
            </w:pPr>
            <w:r>
              <w:rPr>
                <w:rFonts w:hint="eastAsia"/>
                <w:sz w:val="18"/>
                <w:szCs w:val="18"/>
                <w:u w:val="single"/>
              </w:rPr>
              <w:t>85.2</w:t>
            </w:r>
          </w:p>
        </w:tc>
        <w:tc>
          <w:tcPr>
            <w:tcW w:w="1146" w:type="dxa"/>
            <w:vAlign w:val="center"/>
          </w:tcPr>
          <w:p>
            <w:pPr>
              <w:ind w:left="-105" w:leftChars="-50" w:right="-105" w:rightChars="-50"/>
              <w:jc w:val="center"/>
              <w:rPr>
                <w:sz w:val="18"/>
                <w:szCs w:val="18"/>
                <w:u w:val="single"/>
              </w:rPr>
            </w:pPr>
            <w:r>
              <w:rPr>
                <w:sz w:val="18"/>
                <w:szCs w:val="18"/>
                <w:u w:val="single"/>
              </w:rPr>
              <w:t>/</w:t>
            </w:r>
          </w:p>
        </w:tc>
        <w:tc>
          <w:tcPr>
            <w:tcW w:w="659" w:type="dxa"/>
            <w:vAlign w:val="center"/>
          </w:tcPr>
          <w:p>
            <w:pPr>
              <w:ind w:left="-105" w:leftChars="-50" w:right="-105" w:rightChars="-50"/>
              <w:jc w:val="center"/>
              <w:rPr>
                <w:sz w:val="18"/>
                <w:szCs w:val="18"/>
                <w:u w:val="single"/>
              </w:rPr>
            </w:pPr>
            <w:r>
              <w:rPr>
                <w:sz w:val="18"/>
                <w:szCs w:val="18"/>
                <w:u w:val="single"/>
              </w:rPr>
              <w:t>80</w:t>
            </w:r>
          </w:p>
        </w:tc>
        <w:tc>
          <w:tcPr>
            <w:tcW w:w="869" w:type="dxa"/>
            <w:vAlign w:val="center"/>
          </w:tcPr>
          <w:p>
            <w:pPr>
              <w:ind w:left="-105" w:leftChars="-50" w:right="-105" w:rightChars="-50"/>
              <w:jc w:val="center"/>
              <w:rPr>
                <w:rFonts w:hint="default" w:eastAsia="宋体"/>
                <w:sz w:val="18"/>
                <w:szCs w:val="18"/>
                <w:u w:val="single"/>
                <w:lang w:val="en-US" w:eastAsia="zh-CN"/>
              </w:rPr>
            </w:pPr>
            <w:r>
              <w:rPr>
                <w:rFonts w:hint="eastAsia"/>
                <w:sz w:val="18"/>
                <w:szCs w:val="18"/>
                <w:u w:val="single"/>
                <w:lang w:val="en-US" w:eastAsia="zh-CN"/>
              </w:rPr>
              <w:t>4000</w:t>
            </w:r>
          </w:p>
        </w:tc>
        <w:tc>
          <w:tcPr>
            <w:tcW w:w="880" w:type="dxa"/>
            <w:vAlign w:val="center"/>
          </w:tcPr>
          <w:p>
            <w:pPr>
              <w:ind w:left="-105" w:leftChars="-50" w:right="-105" w:rightChars="-50"/>
              <w:jc w:val="center"/>
              <w:rPr>
                <w:rFonts w:hint="default" w:eastAsia="宋体"/>
                <w:bCs/>
                <w:sz w:val="18"/>
                <w:szCs w:val="18"/>
                <w:u w:val="single"/>
                <w:lang w:val="en-US" w:eastAsia="zh-CN"/>
              </w:rPr>
            </w:pPr>
            <w:r>
              <w:rPr>
                <w:rFonts w:hint="eastAsia"/>
                <w:bCs/>
                <w:sz w:val="18"/>
                <w:szCs w:val="18"/>
                <w:u w:val="single"/>
                <w:lang w:val="en-US" w:eastAsia="zh-CN"/>
              </w:rPr>
              <w:t>6.4</w:t>
            </w:r>
          </w:p>
        </w:tc>
        <w:tc>
          <w:tcPr>
            <w:tcW w:w="791" w:type="dxa"/>
            <w:vAlign w:val="center"/>
          </w:tcPr>
          <w:p>
            <w:pPr>
              <w:ind w:left="-105" w:leftChars="-50" w:right="-105" w:rightChars="-50"/>
              <w:jc w:val="center"/>
              <w:rPr>
                <w:bCs/>
                <w:sz w:val="18"/>
                <w:szCs w:val="18"/>
                <w:u w:val="single"/>
              </w:rPr>
            </w:pPr>
            <w:r>
              <w:rPr>
                <w:bCs/>
                <w:sz w:val="18"/>
                <w:szCs w:val="18"/>
                <w:u w:val="single"/>
              </w:rPr>
              <w:t>0.</w:t>
            </w:r>
            <w:r>
              <w:rPr>
                <w:rFonts w:hint="eastAsia"/>
                <w:bCs/>
                <w:sz w:val="18"/>
                <w:szCs w:val="18"/>
                <w:u w:val="single"/>
              </w:rPr>
              <w:t>0076</w:t>
            </w:r>
          </w:p>
        </w:tc>
        <w:tc>
          <w:tcPr>
            <w:tcW w:w="611" w:type="dxa"/>
            <w:vAlign w:val="center"/>
          </w:tcPr>
          <w:p>
            <w:pPr>
              <w:ind w:left="-105" w:leftChars="-50" w:right="-105" w:rightChars="-50"/>
              <w:jc w:val="center"/>
              <w:rPr>
                <w:sz w:val="18"/>
                <w:szCs w:val="18"/>
                <w:u w:val="single"/>
              </w:rPr>
            </w:pPr>
            <w:r>
              <w:rPr>
                <w:rFonts w:hint="eastAsia"/>
                <w:sz w:val="18"/>
                <w:szCs w:val="18"/>
                <w:u w:val="single"/>
              </w:rPr>
              <w:t>2120</w:t>
            </w:r>
          </w:p>
        </w:tc>
        <w:tc>
          <w:tcPr>
            <w:tcW w:w="761" w:type="dxa"/>
            <w:vAlign w:val="center"/>
          </w:tcPr>
          <w:p>
            <w:pPr>
              <w:ind w:left="-105" w:leftChars="-50" w:right="-105" w:rightChars="-50"/>
              <w:jc w:val="center"/>
              <w:rPr>
                <w:sz w:val="18"/>
                <w:szCs w:val="18"/>
                <w:u w:val="single"/>
              </w:rPr>
            </w:pPr>
            <w:r>
              <w:rPr>
                <w:rFonts w:hint="eastAsia"/>
                <w:sz w:val="18"/>
                <w:szCs w:val="18"/>
                <w:u w:val="single"/>
              </w:rPr>
              <w:t>17.012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Merge w:val="restart"/>
            <w:vAlign w:val="center"/>
          </w:tcPr>
          <w:p>
            <w:pPr>
              <w:ind w:left="-105" w:leftChars="-50" w:right="-105" w:rightChars="-50"/>
              <w:jc w:val="center"/>
              <w:rPr>
                <w:sz w:val="18"/>
                <w:szCs w:val="18"/>
                <w:u w:val="single"/>
              </w:rPr>
            </w:pPr>
            <w:r>
              <w:rPr>
                <w:rFonts w:hint="eastAsia"/>
                <w:sz w:val="18"/>
                <w:szCs w:val="18"/>
                <w:u w:val="single"/>
              </w:rPr>
              <w:t>3</w:t>
            </w:r>
            <w:r>
              <w:rPr>
                <w:sz w:val="18"/>
                <w:szCs w:val="18"/>
                <w:u w:val="single"/>
              </w:rPr>
              <w:t>#生产车间无组织</w:t>
            </w:r>
          </w:p>
        </w:tc>
        <w:tc>
          <w:tcPr>
            <w:tcW w:w="1978" w:type="dxa"/>
            <w:gridSpan w:val="2"/>
            <w:vAlign w:val="center"/>
          </w:tcPr>
          <w:p>
            <w:pPr>
              <w:ind w:left="-105" w:leftChars="-50" w:right="-105" w:rightChars="-50"/>
              <w:jc w:val="center"/>
              <w:rPr>
                <w:sz w:val="18"/>
                <w:szCs w:val="18"/>
                <w:u w:val="single"/>
              </w:rPr>
            </w:pPr>
            <w:r>
              <w:rPr>
                <w:rFonts w:hint="eastAsia"/>
                <w:sz w:val="18"/>
                <w:szCs w:val="18"/>
                <w:u w:val="single"/>
              </w:rPr>
              <w:t>铝型材切割</w:t>
            </w:r>
            <w:r>
              <w:rPr>
                <w:sz w:val="18"/>
                <w:szCs w:val="18"/>
                <w:u w:val="single"/>
              </w:rPr>
              <w:t>无组织</w:t>
            </w:r>
          </w:p>
        </w:tc>
        <w:tc>
          <w:tcPr>
            <w:tcW w:w="625" w:type="dxa"/>
            <w:vAlign w:val="center"/>
          </w:tcPr>
          <w:p>
            <w:pPr>
              <w:ind w:left="-105" w:leftChars="-50" w:right="-105" w:rightChars="-50"/>
              <w:jc w:val="center"/>
              <w:rPr>
                <w:sz w:val="18"/>
                <w:szCs w:val="18"/>
                <w:u w:val="single"/>
              </w:rPr>
            </w:pPr>
            <w:r>
              <w:rPr>
                <w:rFonts w:hint="eastAsia"/>
                <w:sz w:val="18"/>
                <w:szCs w:val="18"/>
                <w:u w:val="single"/>
              </w:rPr>
              <w:t>颗粒物</w:t>
            </w:r>
          </w:p>
        </w:tc>
        <w:tc>
          <w:tcPr>
            <w:tcW w:w="933" w:type="dxa"/>
            <w:vAlign w:val="center"/>
          </w:tcPr>
          <w:p>
            <w:pPr>
              <w:ind w:left="-105" w:leftChars="-50" w:right="-105" w:rightChars="-50"/>
              <w:jc w:val="center"/>
              <w:rPr>
                <w:sz w:val="18"/>
                <w:szCs w:val="18"/>
                <w:u w:val="single"/>
              </w:rPr>
            </w:pPr>
            <w:r>
              <w:rPr>
                <w:sz w:val="18"/>
                <w:szCs w:val="18"/>
                <w:u w:val="single"/>
              </w:rPr>
              <w:t>物料衡算</w:t>
            </w:r>
          </w:p>
        </w:tc>
        <w:tc>
          <w:tcPr>
            <w:tcW w:w="854" w:type="dxa"/>
            <w:vAlign w:val="center"/>
          </w:tcPr>
          <w:p>
            <w:pPr>
              <w:ind w:left="-105" w:leftChars="-50" w:right="-105" w:rightChars="-50"/>
              <w:jc w:val="center"/>
              <w:rPr>
                <w:sz w:val="18"/>
                <w:szCs w:val="18"/>
                <w:u w:val="single"/>
              </w:rPr>
            </w:pPr>
            <w:r>
              <w:rPr>
                <w:sz w:val="18"/>
                <w:szCs w:val="18"/>
                <w:u w:val="single"/>
              </w:rPr>
              <w:t>/</w:t>
            </w:r>
          </w:p>
        </w:tc>
        <w:tc>
          <w:tcPr>
            <w:tcW w:w="881" w:type="dxa"/>
            <w:vAlign w:val="center"/>
          </w:tcPr>
          <w:p>
            <w:pPr>
              <w:ind w:left="-105" w:leftChars="-50" w:right="-105" w:rightChars="-50"/>
              <w:jc w:val="center"/>
              <w:rPr>
                <w:sz w:val="18"/>
                <w:szCs w:val="18"/>
                <w:u w:val="single"/>
              </w:rPr>
            </w:pPr>
            <w:r>
              <w:rPr>
                <w:sz w:val="18"/>
                <w:szCs w:val="18"/>
                <w:u w:val="single"/>
              </w:rPr>
              <w:t>/</w:t>
            </w:r>
          </w:p>
        </w:tc>
        <w:tc>
          <w:tcPr>
            <w:tcW w:w="805" w:type="dxa"/>
            <w:vAlign w:val="center"/>
          </w:tcPr>
          <w:p>
            <w:pPr>
              <w:ind w:left="-105" w:leftChars="-50" w:right="-105" w:rightChars="-50"/>
              <w:jc w:val="center"/>
              <w:rPr>
                <w:sz w:val="18"/>
                <w:szCs w:val="18"/>
                <w:u w:val="single"/>
              </w:rPr>
            </w:pPr>
            <w:r>
              <w:rPr>
                <w:rFonts w:hint="eastAsia"/>
                <w:sz w:val="18"/>
                <w:szCs w:val="18"/>
                <w:u w:val="single"/>
              </w:rPr>
              <w:t>0.03</w:t>
            </w:r>
          </w:p>
        </w:tc>
        <w:tc>
          <w:tcPr>
            <w:tcW w:w="734" w:type="dxa"/>
            <w:vAlign w:val="center"/>
          </w:tcPr>
          <w:p>
            <w:pPr>
              <w:ind w:left="-105" w:leftChars="-50" w:right="-105" w:rightChars="-50"/>
              <w:jc w:val="center"/>
              <w:rPr>
                <w:sz w:val="18"/>
                <w:szCs w:val="18"/>
                <w:u w:val="single"/>
              </w:rPr>
            </w:pPr>
            <w:r>
              <w:rPr>
                <w:rFonts w:hint="eastAsia"/>
                <w:sz w:val="18"/>
                <w:szCs w:val="18"/>
                <w:u w:val="single"/>
              </w:rPr>
              <w:t>8</w:t>
            </w:r>
          </w:p>
        </w:tc>
        <w:tc>
          <w:tcPr>
            <w:tcW w:w="1146" w:type="dxa"/>
            <w:vAlign w:val="center"/>
          </w:tcPr>
          <w:p>
            <w:pPr>
              <w:ind w:left="-105" w:leftChars="-50" w:right="-105" w:rightChars="-50"/>
              <w:jc w:val="center"/>
              <w:rPr>
                <w:sz w:val="18"/>
                <w:szCs w:val="18"/>
                <w:u w:val="single"/>
              </w:rPr>
            </w:pPr>
            <w:r>
              <w:rPr>
                <w:sz w:val="18"/>
                <w:szCs w:val="18"/>
                <w:u w:val="single"/>
              </w:rPr>
              <w:t>加强收集</w:t>
            </w:r>
          </w:p>
        </w:tc>
        <w:tc>
          <w:tcPr>
            <w:tcW w:w="659" w:type="dxa"/>
            <w:vAlign w:val="center"/>
          </w:tcPr>
          <w:p>
            <w:pPr>
              <w:ind w:left="-105" w:leftChars="-50" w:right="-105" w:rightChars="-50"/>
              <w:jc w:val="center"/>
              <w:rPr>
                <w:sz w:val="18"/>
                <w:szCs w:val="18"/>
                <w:u w:val="single"/>
              </w:rPr>
            </w:pPr>
            <w:r>
              <w:rPr>
                <w:sz w:val="18"/>
                <w:szCs w:val="18"/>
                <w:u w:val="single"/>
              </w:rPr>
              <w:t>/</w:t>
            </w:r>
          </w:p>
        </w:tc>
        <w:tc>
          <w:tcPr>
            <w:tcW w:w="869" w:type="dxa"/>
            <w:vAlign w:val="center"/>
          </w:tcPr>
          <w:p>
            <w:pPr>
              <w:ind w:left="-105" w:leftChars="-50" w:right="-105" w:rightChars="-50"/>
              <w:jc w:val="center"/>
              <w:rPr>
                <w:sz w:val="18"/>
                <w:szCs w:val="18"/>
                <w:u w:val="single"/>
              </w:rPr>
            </w:pPr>
            <w:r>
              <w:rPr>
                <w:sz w:val="18"/>
                <w:szCs w:val="18"/>
                <w:u w:val="single"/>
              </w:rPr>
              <w:t>/</w:t>
            </w:r>
          </w:p>
        </w:tc>
        <w:tc>
          <w:tcPr>
            <w:tcW w:w="880" w:type="dxa"/>
            <w:vAlign w:val="center"/>
          </w:tcPr>
          <w:p>
            <w:pPr>
              <w:ind w:left="-105" w:leftChars="-50" w:right="-105" w:rightChars="-50"/>
              <w:jc w:val="center"/>
              <w:rPr>
                <w:sz w:val="18"/>
                <w:szCs w:val="18"/>
                <w:u w:val="single"/>
              </w:rPr>
            </w:pPr>
            <w:r>
              <w:rPr>
                <w:sz w:val="18"/>
                <w:szCs w:val="18"/>
                <w:u w:val="single"/>
              </w:rPr>
              <w:t>/</w:t>
            </w:r>
          </w:p>
        </w:tc>
        <w:tc>
          <w:tcPr>
            <w:tcW w:w="791" w:type="dxa"/>
            <w:vAlign w:val="center"/>
          </w:tcPr>
          <w:p>
            <w:pPr>
              <w:ind w:left="-105" w:leftChars="-50" w:right="-105" w:rightChars="-50"/>
              <w:jc w:val="center"/>
              <w:rPr>
                <w:sz w:val="18"/>
                <w:szCs w:val="18"/>
                <w:u w:val="single"/>
              </w:rPr>
            </w:pPr>
            <w:r>
              <w:rPr>
                <w:rFonts w:hint="eastAsia"/>
                <w:sz w:val="18"/>
                <w:szCs w:val="18"/>
                <w:u w:val="single"/>
              </w:rPr>
              <w:t>0.03</w:t>
            </w:r>
          </w:p>
        </w:tc>
        <w:tc>
          <w:tcPr>
            <w:tcW w:w="611" w:type="dxa"/>
            <w:vAlign w:val="center"/>
          </w:tcPr>
          <w:p>
            <w:pPr>
              <w:ind w:left="-105" w:leftChars="-50" w:right="-105" w:rightChars="-50"/>
              <w:jc w:val="center"/>
              <w:rPr>
                <w:sz w:val="18"/>
                <w:szCs w:val="18"/>
                <w:u w:val="single"/>
              </w:rPr>
            </w:pPr>
            <w:r>
              <w:rPr>
                <w:rFonts w:hint="eastAsia"/>
                <w:sz w:val="18"/>
                <w:szCs w:val="18"/>
                <w:u w:val="single"/>
              </w:rPr>
              <w:t>2120</w:t>
            </w:r>
          </w:p>
        </w:tc>
        <w:tc>
          <w:tcPr>
            <w:tcW w:w="761" w:type="dxa"/>
            <w:vAlign w:val="center"/>
          </w:tcPr>
          <w:p>
            <w:pPr>
              <w:ind w:left="-105" w:leftChars="-50" w:right="-105" w:rightChars="-50"/>
              <w:jc w:val="center"/>
              <w:rPr>
                <w:sz w:val="18"/>
                <w:szCs w:val="18"/>
                <w:u w:val="single"/>
              </w:rPr>
            </w:pPr>
            <w:r>
              <w:rPr>
                <w:rFonts w:hint="eastAsia"/>
                <w:sz w:val="18"/>
                <w:szCs w:val="18"/>
                <w:u w:val="single"/>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Merge w:val="continue"/>
            <w:vAlign w:val="center"/>
          </w:tcPr>
          <w:p>
            <w:pPr>
              <w:ind w:left="-105" w:leftChars="-50" w:right="-105" w:rightChars="-50"/>
              <w:jc w:val="center"/>
              <w:rPr>
                <w:sz w:val="18"/>
                <w:szCs w:val="18"/>
                <w:u w:val="single"/>
              </w:rPr>
            </w:pPr>
          </w:p>
        </w:tc>
        <w:tc>
          <w:tcPr>
            <w:tcW w:w="1978" w:type="dxa"/>
            <w:gridSpan w:val="2"/>
            <w:vAlign w:val="center"/>
          </w:tcPr>
          <w:p>
            <w:pPr>
              <w:ind w:left="-105" w:leftChars="-50" w:right="-105" w:rightChars="-50"/>
              <w:jc w:val="center"/>
              <w:rPr>
                <w:sz w:val="18"/>
                <w:szCs w:val="18"/>
                <w:u w:val="single"/>
              </w:rPr>
            </w:pPr>
            <w:r>
              <w:rPr>
                <w:rFonts w:hint="eastAsia"/>
                <w:sz w:val="18"/>
                <w:szCs w:val="18"/>
                <w:u w:val="single"/>
              </w:rPr>
              <w:t>切割、蚀刻无组织</w:t>
            </w:r>
          </w:p>
        </w:tc>
        <w:tc>
          <w:tcPr>
            <w:tcW w:w="625" w:type="dxa"/>
            <w:vAlign w:val="center"/>
          </w:tcPr>
          <w:p>
            <w:pPr>
              <w:ind w:left="-105" w:leftChars="-50" w:right="-105" w:rightChars="-50"/>
              <w:jc w:val="center"/>
              <w:rPr>
                <w:sz w:val="18"/>
                <w:szCs w:val="18"/>
                <w:u w:val="single"/>
              </w:rPr>
            </w:pPr>
            <w:r>
              <w:rPr>
                <w:rFonts w:hint="eastAsia"/>
                <w:sz w:val="18"/>
                <w:szCs w:val="18"/>
                <w:u w:val="single"/>
              </w:rPr>
              <w:t>VOCs</w:t>
            </w:r>
          </w:p>
        </w:tc>
        <w:tc>
          <w:tcPr>
            <w:tcW w:w="933" w:type="dxa"/>
            <w:vAlign w:val="center"/>
          </w:tcPr>
          <w:p>
            <w:pPr>
              <w:ind w:left="-105" w:leftChars="-50" w:right="-105" w:rightChars="-50"/>
              <w:jc w:val="center"/>
              <w:rPr>
                <w:sz w:val="18"/>
                <w:szCs w:val="18"/>
                <w:u w:val="single"/>
              </w:rPr>
            </w:pPr>
            <w:r>
              <w:rPr>
                <w:rFonts w:hint="eastAsia"/>
                <w:sz w:val="18"/>
                <w:szCs w:val="18"/>
                <w:u w:val="single"/>
              </w:rPr>
              <w:t>类比</w:t>
            </w:r>
          </w:p>
        </w:tc>
        <w:tc>
          <w:tcPr>
            <w:tcW w:w="854" w:type="dxa"/>
            <w:vAlign w:val="center"/>
          </w:tcPr>
          <w:p>
            <w:pPr>
              <w:ind w:left="-105" w:leftChars="-50" w:right="-105" w:rightChars="-50"/>
              <w:jc w:val="center"/>
              <w:rPr>
                <w:sz w:val="18"/>
                <w:szCs w:val="18"/>
                <w:u w:val="single"/>
              </w:rPr>
            </w:pPr>
            <w:r>
              <w:rPr>
                <w:rFonts w:hint="eastAsia"/>
                <w:sz w:val="18"/>
                <w:szCs w:val="18"/>
                <w:u w:val="single"/>
              </w:rPr>
              <w:t>/</w:t>
            </w:r>
          </w:p>
        </w:tc>
        <w:tc>
          <w:tcPr>
            <w:tcW w:w="881" w:type="dxa"/>
            <w:vAlign w:val="center"/>
          </w:tcPr>
          <w:p>
            <w:pPr>
              <w:ind w:left="-105" w:leftChars="-50" w:right="-105" w:rightChars="-50"/>
              <w:jc w:val="center"/>
              <w:rPr>
                <w:sz w:val="18"/>
                <w:szCs w:val="18"/>
                <w:u w:val="single"/>
              </w:rPr>
            </w:pPr>
            <w:r>
              <w:rPr>
                <w:rFonts w:hint="eastAsia"/>
                <w:sz w:val="18"/>
                <w:szCs w:val="18"/>
                <w:u w:val="single"/>
              </w:rPr>
              <w:t>/</w:t>
            </w:r>
          </w:p>
        </w:tc>
        <w:tc>
          <w:tcPr>
            <w:tcW w:w="805" w:type="dxa"/>
            <w:vAlign w:val="center"/>
          </w:tcPr>
          <w:p>
            <w:pPr>
              <w:ind w:left="-105" w:leftChars="-50" w:right="-105" w:rightChars="-50"/>
              <w:jc w:val="center"/>
              <w:rPr>
                <w:sz w:val="18"/>
                <w:szCs w:val="18"/>
                <w:u w:val="single"/>
              </w:rPr>
            </w:pPr>
            <w:r>
              <w:rPr>
                <w:rFonts w:hint="eastAsia"/>
                <w:sz w:val="18"/>
                <w:szCs w:val="18"/>
                <w:u w:val="single"/>
              </w:rPr>
              <w:t>0.002</w:t>
            </w:r>
          </w:p>
        </w:tc>
        <w:tc>
          <w:tcPr>
            <w:tcW w:w="734" w:type="dxa"/>
            <w:vAlign w:val="center"/>
          </w:tcPr>
          <w:p>
            <w:pPr>
              <w:ind w:left="-105" w:leftChars="-50" w:right="-105" w:rightChars="-50"/>
              <w:jc w:val="center"/>
              <w:rPr>
                <w:sz w:val="18"/>
                <w:szCs w:val="18"/>
                <w:u w:val="single"/>
              </w:rPr>
            </w:pPr>
            <w:r>
              <w:rPr>
                <w:rFonts w:hint="eastAsia"/>
                <w:sz w:val="18"/>
                <w:szCs w:val="18"/>
                <w:u w:val="single"/>
              </w:rPr>
              <w:t>4.14</w:t>
            </w:r>
          </w:p>
        </w:tc>
        <w:tc>
          <w:tcPr>
            <w:tcW w:w="1146" w:type="dxa"/>
            <w:vAlign w:val="center"/>
          </w:tcPr>
          <w:p>
            <w:pPr>
              <w:ind w:left="-105" w:leftChars="-50" w:right="-105" w:rightChars="-50"/>
              <w:jc w:val="center"/>
              <w:rPr>
                <w:sz w:val="18"/>
                <w:szCs w:val="18"/>
                <w:u w:val="single"/>
              </w:rPr>
            </w:pPr>
            <w:r>
              <w:rPr>
                <w:sz w:val="18"/>
                <w:szCs w:val="18"/>
                <w:u w:val="single"/>
              </w:rPr>
              <w:t>加强收集</w:t>
            </w:r>
          </w:p>
        </w:tc>
        <w:tc>
          <w:tcPr>
            <w:tcW w:w="659" w:type="dxa"/>
            <w:vAlign w:val="center"/>
          </w:tcPr>
          <w:p>
            <w:pPr>
              <w:ind w:left="-105" w:leftChars="-50" w:right="-105" w:rightChars="-50"/>
              <w:jc w:val="center"/>
              <w:rPr>
                <w:sz w:val="18"/>
                <w:szCs w:val="18"/>
                <w:u w:val="single"/>
              </w:rPr>
            </w:pPr>
            <w:r>
              <w:rPr>
                <w:rFonts w:hint="eastAsia"/>
                <w:sz w:val="18"/>
                <w:szCs w:val="18"/>
                <w:u w:val="single"/>
              </w:rPr>
              <w:t>/</w:t>
            </w:r>
          </w:p>
        </w:tc>
        <w:tc>
          <w:tcPr>
            <w:tcW w:w="869" w:type="dxa"/>
            <w:vAlign w:val="center"/>
          </w:tcPr>
          <w:p>
            <w:pPr>
              <w:ind w:left="-105" w:leftChars="-50" w:right="-105" w:rightChars="-50"/>
              <w:jc w:val="center"/>
              <w:rPr>
                <w:sz w:val="18"/>
                <w:szCs w:val="18"/>
                <w:u w:val="single"/>
              </w:rPr>
            </w:pPr>
            <w:r>
              <w:rPr>
                <w:rFonts w:hint="eastAsia"/>
                <w:sz w:val="18"/>
                <w:szCs w:val="18"/>
                <w:u w:val="single"/>
              </w:rPr>
              <w:t>/</w:t>
            </w:r>
          </w:p>
        </w:tc>
        <w:tc>
          <w:tcPr>
            <w:tcW w:w="880" w:type="dxa"/>
            <w:vAlign w:val="center"/>
          </w:tcPr>
          <w:p>
            <w:pPr>
              <w:ind w:left="-105" w:leftChars="-50" w:right="-105" w:rightChars="-50"/>
              <w:jc w:val="center"/>
              <w:rPr>
                <w:sz w:val="18"/>
                <w:szCs w:val="18"/>
                <w:u w:val="single"/>
              </w:rPr>
            </w:pPr>
            <w:r>
              <w:rPr>
                <w:rFonts w:hint="eastAsia"/>
                <w:sz w:val="18"/>
                <w:szCs w:val="18"/>
                <w:u w:val="single"/>
              </w:rPr>
              <w:t>/</w:t>
            </w:r>
          </w:p>
        </w:tc>
        <w:tc>
          <w:tcPr>
            <w:tcW w:w="791" w:type="dxa"/>
            <w:vAlign w:val="center"/>
          </w:tcPr>
          <w:p>
            <w:pPr>
              <w:ind w:left="-105" w:leftChars="-50" w:right="-105" w:rightChars="-50"/>
              <w:jc w:val="center"/>
              <w:rPr>
                <w:sz w:val="18"/>
                <w:szCs w:val="18"/>
                <w:u w:val="single"/>
              </w:rPr>
            </w:pPr>
            <w:r>
              <w:rPr>
                <w:rFonts w:hint="eastAsia"/>
                <w:sz w:val="18"/>
                <w:szCs w:val="18"/>
                <w:u w:val="single"/>
              </w:rPr>
              <w:t>0.002</w:t>
            </w:r>
          </w:p>
        </w:tc>
        <w:tc>
          <w:tcPr>
            <w:tcW w:w="611" w:type="dxa"/>
            <w:vAlign w:val="center"/>
          </w:tcPr>
          <w:p>
            <w:pPr>
              <w:ind w:left="-105" w:leftChars="-50" w:right="-105" w:rightChars="-50"/>
              <w:jc w:val="center"/>
              <w:rPr>
                <w:sz w:val="18"/>
                <w:szCs w:val="18"/>
                <w:u w:val="single"/>
              </w:rPr>
            </w:pPr>
            <w:r>
              <w:rPr>
                <w:rFonts w:hint="eastAsia"/>
                <w:sz w:val="18"/>
                <w:szCs w:val="18"/>
                <w:u w:val="single"/>
              </w:rPr>
              <w:t>2120</w:t>
            </w:r>
          </w:p>
        </w:tc>
        <w:tc>
          <w:tcPr>
            <w:tcW w:w="761" w:type="dxa"/>
            <w:vAlign w:val="center"/>
          </w:tcPr>
          <w:p>
            <w:pPr>
              <w:ind w:left="-105" w:leftChars="-50" w:right="-105" w:rightChars="-50"/>
              <w:jc w:val="center"/>
              <w:rPr>
                <w:sz w:val="18"/>
                <w:szCs w:val="18"/>
                <w:u w:val="single"/>
              </w:rPr>
            </w:pPr>
            <w:r>
              <w:rPr>
                <w:rFonts w:hint="eastAsia"/>
                <w:sz w:val="18"/>
                <w:szCs w:val="18"/>
                <w:u w:val="single"/>
              </w:rPr>
              <w:t>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Merge w:val="continue"/>
            <w:vAlign w:val="center"/>
          </w:tcPr>
          <w:p>
            <w:pPr>
              <w:ind w:left="-105" w:leftChars="-50" w:right="-105" w:rightChars="-50"/>
              <w:jc w:val="center"/>
              <w:rPr>
                <w:sz w:val="18"/>
                <w:szCs w:val="18"/>
                <w:u w:val="single"/>
              </w:rPr>
            </w:pPr>
          </w:p>
        </w:tc>
        <w:tc>
          <w:tcPr>
            <w:tcW w:w="1978" w:type="dxa"/>
            <w:gridSpan w:val="2"/>
            <w:vAlign w:val="center"/>
          </w:tcPr>
          <w:p>
            <w:pPr>
              <w:ind w:left="-105" w:leftChars="-50" w:right="-105" w:rightChars="-50"/>
              <w:jc w:val="center"/>
              <w:rPr>
                <w:sz w:val="18"/>
                <w:szCs w:val="18"/>
                <w:u w:val="single"/>
              </w:rPr>
            </w:pPr>
            <w:r>
              <w:rPr>
                <w:rFonts w:hint="eastAsia"/>
                <w:sz w:val="18"/>
                <w:szCs w:val="18"/>
                <w:u w:val="single"/>
              </w:rPr>
              <w:t>UV打印无组织</w:t>
            </w:r>
          </w:p>
        </w:tc>
        <w:tc>
          <w:tcPr>
            <w:tcW w:w="625" w:type="dxa"/>
            <w:vAlign w:val="center"/>
          </w:tcPr>
          <w:p>
            <w:pPr>
              <w:ind w:left="-105" w:leftChars="-50" w:right="-105" w:rightChars="-50"/>
              <w:jc w:val="center"/>
              <w:rPr>
                <w:sz w:val="18"/>
                <w:szCs w:val="18"/>
                <w:u w:val="single"/>
              </w:rPr>
            </w:pPr>
            <w:r>
              <w:rPr>
                <w:rFonts w:hint="eastAsia"/>
                <w:sz w:val="18"/>
                <w:szCs w:val="18"/>
                <w:u w:val="single"/>
              </w:rPr>
              <w:t>VOCs</w:t>
            </w:r>
          </w:p>
        </w:tc>
        <w:tc>
          <w:tcPr>
            <w:tcW w:w="933" w:type="dxa"/>
            <w:vAlign w:val="center"/>
          </w:tcPr>
          <w:p>
            <w:pPr>
              <w:ind w:left="-105" w:leftChars="-50" w:right="-105" w:rightChars="-50"/>
              <w:jc w:val="center"/>
              <w:rPr>
                <w:sz w:val="18"/>
                <w:szCs w:val="18"/>
                <w:u w:val="single"/>
              </w:rPr>
            </w:pPr>
            <w:r>
              <w:rPr>
                <w:rFonts w:hint="eastAsia"/>
                <w:sz w:val="18"/>
                <w:szCs w:val="18"/>
                <w:u w:val="single"/>
              </w:rPr>
              <w:t>产污系数法</w:t>
            </w:r>
          </w:p>
        </w:tc>
        <w:tc>
          <w:tcPr>
            <w:tcW w:w="854" w:type="dxa"/>
            <w:vAlign w:val="center"/>
          </w:tcPr>
          <w:p>
            <w:pPr>
              <w:ind w:left="-105" w:leftChars="-50" w:right="-105" w:rightChars="-50"/>
              <w:jc w:val="center"/>
              <w:rPr>
                <w:sz w:val="18"/>
                <w:szCs w:val="18"/>
                <w:u w:val="single"/>
              </w:rPr>
            </w:pPr>
            <w:r>
              <w:rPr>
                <w:rFonts w:hint="eastAsia"/>
                <w:sz w:val="18"/>
                <w:szCs w:val="18"/>
                <w:u w:val="single"/>
              </w:rPr>
              <w:t>/</w:t>
            </w:r>
          </w:p>
        </w:tc>
        <w:tc>
          <w:tcPr>
            <w:tcW w:w="881" w:type="dxa"/>
            <w:vAlign w:val="center"/>
          </w:tcPr>
          <w:p>
            <w:pPr>
              <w:ind w:left="-105" w:leftChars="-50" w:right="-105" w:rightChars="-50"/>
              <w:jc w:val="center"/>
              <w:rPr>
                <w:sz w:val="18"/>
                <w:szCs w:val="18"/>
                <w:u w:val="single"/>
              </w:rPr>
            </w:pPr>
            <w:r>
              <w:rPr>
                <w:rFonts w:hint="eastAsia"/>
                <w:sz w:val="18"/>
                <w:szCs w:val="18"/>
                <w:u w:val="single"/>
              </w:rPr>
              <w:t>/</w:t>
            </w:r>
          </w:p>
        </w:tc>
        <w:tc>
          <w:tcPr>
            <w:tcW w:w="805" w:type="dxa"/>
            <w:vAlign w:val="center"/>
          </w:tcPr>
          <w:p>
            <w:pPr>
              <w:ind w:left="-105" w:leftChars="-50" w:right="-105" w:rightChars="-50"/>
              <w:jc w:val="center"/>
              <w:rPr>
                <w:sz w:val="18"/>
                <w:szCs w:val="18"/>
                <w:u w:val="single"/>
              </w:rPr>
            </w:pPr>
            <w:r>
              <w:rPr>
                <w:rFonts w:hint="eastAsia"/>
                <w:sz w:val="18"/>
                <w:szCs w:val="18"/>
                <w:u w:val="single"/>
              </w:rPr>
              <w:t>0.0018</w:t>
            </w:r>
          </w:p>
        </w:tc>
        <w:tc>
          <w:tcPr>
            <w:tcW w:w="734" w:type="dxa"/>
            <w:vAlign w:val="center"/>
          </w:tcPr>
          <w:p>
            <w:pPr>
              <w:ind w:left="-105" w:leftChars="-50" w:right="-105" w:rightChars="-50"/>
              <w:jc w:val="center"/>
              <w:rPr>
                <w:sz w:val="18"/>
                <w:szCs w:val="18"/>
                <w:u w:val="single"/>
              </w:rPr>
            </w:pPr>
            <w:r>
              <w:rPr>
                <w:rFonts w:hint="eastAsia"/>
                <w:sz w:val="18"/>
                <w:szCs w:val="18"/>
                <w:u w:val="single"/>
              </w:rPr>
              <w:t>4</w:t>
            </w:r>
          </w:p>
        </w:tc>
        <w:tc>
          <w:tcPr>
            <w:tcW w:w="1146" w:type="dxa"/>
            <w:vAlign w:val="center"/>
          </w:tcPr>
          <w:p>
            <w:pPr>
              <w:ind w:left="-105" w:leftChars="-50" w:right="-105" w:rightChars="-50"/>
              <w:jc w:val="center"/>
              <w:rPr>
                <w:sz w:val="18"/>
                <w:szCs w:val="18"/>
                <w:u w:val="single"/>
              </w:rPr>
            </w:pPr>
            <w:r>
              <w:rPr>
                <w:sz w:val="18"/>
                <w:szCs w:val="18"/>
                <w:u w:val="single"/>
              </w:rPr>
              <w:t>加强收集</w:t>
            </w:r>
          </w:p>
        </w:tc>
        <w:tc>
          <w:tcPr>
            <w:tcW w:w="659" w:type="dxa"/>
            <w:vAlign w:val="center"/>
          </w:tcPr>
          <w:p>
            <w:pPr>
              <w:ind w:left="-105" w:leftChars="-50" w:right="-105" w:rightChars="-50"/>
              <w:jc w:val="center"/>
              <w:rPr>
                <w:sz w:val="18"/>
                <w:szCs w:val="18"/>
                <w:u w:val="single"/>
              </w:rPr>
            </w:pPr>
            <w:r>
              <w:rPr>
                <w:rFonts w:hint="eastAsia"/>
                <w:sz w:val="18"/>
                <w:szCs w:val="18"/>
                <w:u w:val="single"/>
              </w:rPr>
              <w:t>/</w:t>
            </w:r>
          </w:p>
        </w:tc>
        <w:tc>
          <w:tcPr>
            <w:tcW w:w="869" w:type="dxa"/>
            <w:vAlign w:val="center"/>
          </w:tcPr>
          <w:p>
            <w:pPr>
              <w:ind w:left="-105" w:leftChars="-50" w:right="-105" w:rightChars="-50"/>
              <w:jc w:val="center"/>
              <w:rPr>
                <w:sz w:val="18"/>
                <w:szCs w:val="18"/>
                <w:u w:val="single"/>
              </w:rPr>
            </w:pPr>
            <w:r>
              <w:rPr>
                <w:rFonts w:hint="eastAsia"/>
                <w:sz w:val="18"/>
                <w:szCs w:val="18"/>
                <w:u w:val="single"/>
              </w:rPr>
              <w:t>/</w:t>
            </w:r>
          </w:p>
        </w:tc>
        <w:tc>
          <w:tcPr>
            <w:tcW w:w="880" w:type="dxa"/>
            <w:vAlign w:val="center"/>
          </w:tcPr>
          <w:p>
            <w:pPr>
              <w:ind w:left="-105" w:leftChars="-50" w:right="-105" w:rightChars="-50"/>
              <w:jc w:val="center"/>
              <w:rPr>
                <w:sz w:val="18"/>
                <w:szCs w:val="18"/>
                <w:u w:val="single"/>
              </w:rPr>
            </w:pPr>
            <w:r>
              <w:rPr>
                <w:rFonts w:hint="eastAsia"/>
                <w:sz w:val="18"/>
                <w:szCs w:val="18"/>
                <w:u w:val="single"/>
              </w:rPr>
              <w:t>/</w:t>
            </w:r>
          </w:p>
        </w:tc>
        <w:tc>
          <w:tcPr>
            <w:tcW w:w="791" w:type="dxa"/>
            <w:vAlign w:val="center"/>
          </w:tcPr>
          <w:p>
            <w:pPr>
              <w:ind w:left="-105" w:leftChars="-50" w:right="-105" w:rightChars="-50"/>
              <w:jc w:val="center"/>
              <w:rPr>
                <w:sz w:val="18"/>
                <w:szCs w:val="18"/>
                <w:u w:val="single"/>
              </w:rPr>
            </w:pPr>
            <w:r>
              <w:rPr>
                <w:rFonts w:hint="eastAsia"/>
                <w:sz w:val="18"/>
                <w:szCs w:val="18"/>
                <w:u w:val="single"/>
              </w:rPr>
              <w:t>0.0018</w:t>
            </w:r>
          </w:p>
        </w:tc>
        <w:tc>
          <w:tcPr>
            <w:tcW w:w="611" w:type="dxa"/>
            <w:vAlign w:val="center"/>
          </w:tcPr>
          <w:p>
            <w:pPr>
              <w:ind w:left="-105" w:leftChars="-50" w:right="-105" w:rightChars="-50"/>
              <w:jc w:val="center"/>
              <w:rPr>
                <w:sz w:val="18"/>
                <w:szCs w:val="18"/>
                <w:u w:val="single"/>
              </w:rPr>
            </w:pPr>
            <w:r>
              <w:rPr>
                <w:rFonts w:hint="eastAsia"/>
                <w:sz w:val="18"/>
                <w:szCs w:val="18"/>
                <w:u w:val="single"/>
              </w:rPr>
              <w:t>2120</w:t>
            </w:r>
          </w:p>
        </w:tc>
        <w:tc>
          <w:tcPr>
            <w:tcW w:w="761" w:type="dxa"/>
            <w:vAlign w:val="center"/>
          </w:tcPr>
          <w:p>
            <w:pPr>
              <w:ind w:left="-105" w:leftChars="-50" w:right="-105" w:rightChars="-50"/>
              <w:jc w:val="center"/>
              <w:rPr>
                <w:sz w:val="18"/>
                <w:szCs w:val="18"/>
                <w:u w:val="single"/>
              </w:rPr>
            </w:pPr>
            <w:r>
              <w:rPr>
                <w:rFonts w:hint="eastAsia"/>
                <w:sz w:val="18"/>
                <w:szCs w:val="18"/>
                <w:u w:val="singl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Merge w:val="continue"/>
            <w:vAlign w:val="center"/>
          </w:tcPr>
          <w:p>
            <w:pPr>
              <w:ind w:left="-105" w:leftChars="-50" w:right="-105" w:rightChars="-50"/>
              <w:jc w:val="center"/>
              <w:rPr>
                <w:sz w:val="18"/>
                <w:szCs w:val="18"/>
                <w:u w:val="single"/>
              </w:rPr>
            </w:pPr>
          </w:p>
        </w:tc>
        <w:tc>
          <w:tcPr>
            <w:tcW w:w="1978" w:type="dxa"/>
            <w:gridSpan w:val="2"/>
            <w:vAlign w:val="center"/>
          </w:tcPr>
          <w:p>
            <w:pPr>
              <w:ind w:left="-105" w:leftChars="-50" w:right="-105" w:rightChars="-50"/>
              <w:jc w:val="center"/>
              <w:rPr>
                <w:sz w:val="18"/>
                <w:szCs w:val="18"/>
                <w:u w:val="single"/>
              </w:rPr>
            </w:pPr>
            <w:r>
              <w:rPr>
                <w:rFonts w:hint="eastAsia"/>
                <w:sz w:val="18"/>
                <w:szCs w:val="18"/>
                <w:u w:val="single"/>
              </w:rPr>
              <w:t>贴合无组织</w:t>
            </w:r>
          </w:p>
        </w:tc>
        <w:tc>
          <w:tcPr>
            <w:tcW w:w="625" w:type="dxa"/>
            <w:vAlign w:val="center"/>
          </w:tcPr>
          <w:p>
            <w:pPr>
              <w:ind w:left="-105" w:leftChars="-50" w:right="-105" w:rightChars="-50"/>
              <w:jc w:val="center"/>
              <w:rPr>
                <w:sz w:val="18"/>
                <w:szCs w:val="18"/>
                <w:u w:val="single"/>
              </w:rPr>
            </w:pPr>
            <w:r>
              <w:rPr>
                <w:rFonts w:hint="eastAsia"/>
                <w:sz w:val="18"/>
                <w:szCs w:val="18"/>
                <w:u w:val="single"/>
              </w:rPr>
              <w:t>VOCs</w:t>
            </w:r>
          </w:p>
        </w:tc>
        <w:tc>
          <w:tcPr>
            <w:tcW w:w="933" w:type="dxa"/>
            <w:vAlign w:val="center"/>
          </w:tcPr>
          <w:p>
            <w:pPr>
              <w:ind w:left="-105" w:leftChars="-50" w:right="-105" w:rightChars="-50"/>
              <w:jc w:val="center"/>
              <w:rPr>
                <w:sz w:val="18"/>
                <w:szCs w:val="18"/>
                <w:u w:val="single"/>
              </w:rPr>
            </w:pPr>
            <w:r>
              <w:rPr>
                <w:sz w:val="18"/>
                <w:szCs w:val="18"/>
                <w:u w:val="single"/>
              </w:rPr>
              <w:t>物料衡算</w:t>
            </w:r>
          </w:p>
        </w:tc>
        <w:tc>
          <w:tcPr>
            <w:tcW w:w="854" w:type="dxa"/>
            <w:vAlign w:val="center"/>
          </w:tcPr>
          <w:p>
            <w:pPr>
              <w:ind w:left="-105" w:leftChars="-50" w:right="-105" w:rightChars="-50"/>
              <w:jc w:val="center"/>
              <w:rPr>
                <w:sz w:val="18"/>
                <w:szCs w:val="18"/>
                <w:u w:val="single"/>
              </w:rPr>
            </w:pPr>
            <w:r>
              <w:rPr>
                <w:rFonts w:hint="eastAsia"/>
                <w:sz w:val="18"/>
                <w:szCs w:val="18"/>
                <w:u w:val="single"/>
              </w:rPr>
              <w:t>/</w:t>
            </w:r>
          </w:p>
        </w:tc>
        <w:tc>
          <w:tcPr>
            <w:tcW w:w="881" w:type="dxa"/>
            <w:vAlign w:val="center"/>
          </w:tcPr>
          <w:p>
            <w:pPr>
              <w:ind w:left="-105" w:leftChars="-50" w:right="-105" w:rightChars="-50"/>
              <w:jc w:val="center"/>
              <w:rPr>
                <w:sz w:val="18"/>
                <w:szCs w:val="18"/>
                <w:u w:val="single"/>
              </w:rPr>
            </w:pPr>
            <w:r>
              <w:rPr>
                <w:rFonts w:hint="eastAsia"/>
                <w:sz w:val="18"/>
                <w:szCs w:val="18"/>
                <w:u w:val="single"/>
              </w:rPr>
              <w:t>/</w:t>
            </w:r>
          </w:p>
        </w:tc>
        <w:tc>
          <w:tcPr>
            <w:tcW w:w="805" w:type="dxa"/>
            <w:vAlign w:val="center"/>
          </w:tcPr>
          <w:p>
            <w:pPr>
              <w:ind w:left="-105" w:leftChars="-50" w:right="-105" w:rightChars="-50"/>
              <w:jc w:val="center"/>
              <w:rPr>
                <w:sz w:val="18"/>
                <w:szCs w:val="18"/>
                <w:u w:val="single"/>
              </w:rPr>
            </w:pPr>
            <w:r>
              <w:rPr>
                <w:rFonts w:hint="eastAsia"/>
                <w:sz w:val="18"/>
                <w:szCs w:val="18"/>
                <w:u w:val="single"/>
              </w:rPr>
              <w:t>0.0057</w:t>
            </w:r>
          </w:p>
        </w:tc>
        <w:tc>
          <w:tcPr>
            <w:tcW w:w="734" w:type="dxa"/>
            <w:vAlign w:val="center"/>
          </w:tcPr>
          <w:p>
            <w:pPr>
              <w:ind w:left="-105" w:leftChars="-50" w:right="-105" w:rightChars="-50"/>
              <w:jc w:val="center"/>
              <w:rPr>
                <w:sz w:val="18"/>
                <w:szCs w:val="18"/>
                <w:u w:val="single"/>
              </w:rPr>
            </w:pPr>
            <w:r>
              <w:rPr>
                <w:rFonts w:hint="eastAsia"/>
                <w:sz w:val="18"/>
                <w:szCs w:val="18"/>
                <w:u w:val="single"/>
              </w:rPr>
              <w:t>12</w:t>
            </w:r>
          </w:p>
        </w:tc>
        <w:tc>
          <w:tcPr>
            <w:tcW w:w="1146" w:type="dxa"/>
            <w:vAlign w:val="center"/>
          </w:tcPr>
          <w:p>
            <w:pPr>
              <w:ind w:left="-105" w:leftChars="-50" w:right="-105" w:rightChars="-50"/>
              <w:jc w:val="center"/>
              <w:rPr>
                <w:sz w:val="18"/>
                <w:szCs w:val="18"/>
                <w:u w:val="single"/>
              </w:rPr>
            </w:pPr>
            <w:r>
              <w:rPr>
                <w:sz w:val="18"/>
                <w:szCs w:val="18"/>
                <w:u w:val="single"/>
              </w:rPr>
              <w:t>加强收集</w:t>
            </w:r>
          </w:p>
        </w:tc>
        <w:tc>
          <w:tcPr>
            <w:tcW w:w="659" w:type="dxa"/>
            <w:vAlign w:val="center"/>
          </w:tcPr>
          <w:p>
            <w:pPr>
              <w:ind w:left="-105" w:leftChars="-50" w:right="-105" w:rightChars="-50"/>
              <w:jc w:val="center"/>
              <w:rPr>
                <w:sz w:val="18"/>
                <w:szCs w:val="18"/>
                <w:u w:val="single"/>
              </w:rPr>
            </w:pPr>
            <w:r>
              <w:rPr>
                <w:rFonts w:hint="eastAsia"/>
                <w:sz w:val="18"/>
                <w:szCs w:val="18"/>
                <w:u w:val="single"/>
              </w:rPr>
              <w:t>/</w:t>
            </w:r>
          </w:p>
        </w:tc>
        <w:tc>
          <w:tcPr>
            <w:tcW w:w="869" w:type="dxa"/>
            <w:vAlign w:val="center"/>
          </w:tcPr>
          <w:p>
            <w:pPr>
              <w:ind w:left="-105" w:leftChars="-50" w:right="-105" w:rightChars="-50"/>
              <w:jc w:val="center"/>
              <w:rPr>
                <w:sz w:val="18"/>
                <w:szCs w:val="18"/>
                <w:u w:val="single"/>
              </w:rPr>
            </w:pPr>
            <w:r>
              <w:rPr>
                <w:rFonts w:hint="eastAsia"/>
                <w:sz w:val="18"/>
                <w:szCs w:val="18"/>
                <w:u w:val="single"/>
              </w:rPr>
              <w:t>/</w:t>
            </w:r>
          </w:p>
        </w:tc>
        <w:tc>
          <w:tcPr>
            <w:tcW w:w="880" w:type="dxa"/>
            <w:vAlign w:val="center"/>
          </w:tcPr>
          <w:p>
            <w:pPr>
              <w:ind w:left="-105" w:leftChars="-50" w:right="-105" w:rightChars="-50"/>
              <w:jc w:val="center"/>
              <w:rPr>
                <w:sz w:val="18"/>
                <w:szCs w:val="18"/>
                <w:u w:val="single"/>
              </w:rPr>
            </w:pPr>
            <w:r>
              <w:rPr>
                <w:rFonts w:hint="eastAsia"/>
                <w:sz w:val="18"/>
                <w:szCs w:val="18"/>
                <w:u w:val="single"/>
              </w:rPr>
              <w:t>/</w:t>
            </w:r>
          </w:p>
        </w:tc>
        <w:tc>
          <w:tcPr>
            <w:tcW w:w="791" w:type="dxa"/>
            <w:vAlign w:val="center"/>
          </w:tcPr>
          <w:p>
            <w:pPr>
              <w:ind w:left="-105" w:leftChars="-50" w:right="-105" w:rightChars="-50"/>
              <w:jc w:val="center"/>
              <w:rPr>
                <w:sz w:val="18"/>
                <w:szCs w:val="18"/>
                <w:u w:val="single"/>
              </w:rPr>
            </w:pPr>
            <w:r>
              <w:rPr>
                <w:rFonts w:hint="eastAsia"/>
                <w:sz w:val="18"/>
                <w:szCs w:val="18"/>
                <w:u w:val="single"/>
              </w:rPr>
              <w:t>0.0057</w:t>
            </w:r>
          </w:p>
        </w:tc>
        <w:tc>
          <w:tcPr>
            <w:tcW w:w="611" w:type="dxa"/>
            <w:vAlign w:val="center"/>
          </w:tcPr>
          <w:p>
            <w:pPr>
              <w:ind w:left="-105" w:leftChars="-50" w:right="-105" w:rightChars="-50"/>
              <w:jc w:val="center"/>
              <w:rPr>
                <w:sz w:val="18"/>
                <w:szCs w:val="18"/>
                <w:u w:val="single"/>
              </w:rPr>
            </w:pPr>
            <w:r>
              <w:rPr>
                <w:rFonts w:hint="eastAsia"/>
                <w:sz w:val="18"/>
                <w:szCs w:val="18"/>
                <w:u w:val="single"/>
              </w:rPr>
              <w:t>2120</w:t>
            </w:r>
          </w:p>
        </w:tc>
        <w:tc>
          <w:tcPr>
            <w:tcW w:w="761" w:type="dxa"/>
            <w:vAlign w:val="center"/>
          </w:tcPr>
          <w:p>
            <w:pPr>
              <w:ind w:left="-105" w:leftChars="-50" w:right="-105" w:rightChars="-50"/>
              <w:jc w:val="center"/>
              <w:rPr>
                <w:sz w:val="18"/>
                <w:szCs w:val="18"/>
                <w:u w:val="single"/>
              </w:rPr>
            </w:pPr>
            <w:r>
              <w:rPr>
                <w:rFonts w:hint="eastAsia"/>
                <w:sz w:val="18"/>
                <w:szCs w:val="18"/>
                <w:u w:val="single"/>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ind w:left="-105" w:leftChars="-50" w:right="-105" w:rightChars="-50"/>
              <w:jc w:val="center"/>
              <w:rPr>
                <w:sz w:val="18"/>
                <w:szCs w:val="18"/>
                <w:u w:val="single"/>
              </w:rPr>
            </w:pPr>
            <w:r>
              <w:rPr>
                <w:rFonts w:hint="eastAsia"/>
                <w:sz w:val="18"/>
                <w:szCs w:val="18"/>
                <w:u w:val="single"/>
              </w:rPr>
              <w:t>食堂</w:t>
            </w:r>
          </w:p>
        </w:tc>
        <w:tc>
          <w:tcPr>
            <w:tcW w:w="1279" w:type="dxa"/>
            <w:vAlign w:val="center"/>
          </w:tcPr>
          <w:p>
            <w:pPr>
              <w:ind w:left="-105" w:leftChars="-50" w:right="-105" w:rightChars="-50"/>
              <w:jc w:val="center"/>
              <w:rPr>
                <w:sz w:val="18"/>
                <w:szCs w:val="18"/>
                <w:u w:val="single"/>
              </w:rPr>
            </w:pPr>
          </w:p>
        </w:tc>
        <w:tc>
          <w:tcPr>
            <w:tcW w:w="699" w:type="dxa"/>
            <w:vAlign w:val="center"/>
          </w:tcPr>
          <w:p>
            <w:pPr>
              <w:ind w:left="-105" w:leftChars="-50" w:right="-105" w:rightChars="-50"/>
              <w:jc w:val="center"/>
              <w:rPr>
                <w:sz w:val="18"/>
                <w:szCs w:val="18"/>
                <w:u w:val="single"/>
              </w:rPr>
            </w:pPr>
            <w:r>
              <w:rPr>
                <w:rFonts w:hint="eastAsia"/>
                <w:sz w:val="18"/>
                <w:szCs w:val="18"/>
                <w:u w:val="single"/>
              </w:rPr>
              <w:t>有组织排放</w:t>
            </w:r>
          </w:p>
        </w:tc>
        <w:tc>
          <w:tcPr>
            <w:tcW w:w="625" w:type="dxa"/>
            <w:vAlign w:val="center"/>
          </w:tcPr>
          <w:p>
            <w:pPr>
              <w:ind w:left="-105" w:leftChars="-50" w:right="-105" w:rightChars="-50"/>
              <w:jc w:val="center"/>
              <w:rPr>
                <w:sz w:val="18"/>
                <w:szCs w:val="18"/>
                <w:u w:val="single"/>
              </w:rPr>
            </w:pPr>
            <w:r>
              <w:rPr>
                <w:rFonts w:hint="eastAsia"/>
                <w:sz w:val="18"/>
                <w:szCs w:val="18"/>
                <w:u w:val="single"/>
              </w:rPr>
              <w:t>油烟</w:t>
            </w:r>
          </w:p>
        </w:tc>
        <w:tc>
          <w:tcPr>
            <w:tcW w:w="933" w:type="dxa"/>
            <w:vAlign w:val="center"/>
          </w:tcPr>
          <w:p>
            <w:pPr>
              <w:ind w:left="-105" w:leftChars="-50" w:right="-105" w:rightChars="-50"/>
              <w:jc w:val="center"/>
              <w:rPr>
                <w:sz w:val="18"/>
                <w:szCs w:val="18"/>
                <w:u w:val="single"/>
              </w:rPr>
            </w:pPr>
            <w:r>
              <w:rPr>
                <w:rFonts w:hint="eastAsia"/>
                <w:sz w:val="18"/>
                <w:szCs w:val="18"/>
                <w:u w:val="single"/>
              </w:rPr>
              <w:t>产污系数法</w:t>
            </w:r>
          </w:p>
        </w:tc>
        <w:tc>
          <w:tcPr>
            <w:tcW w:w="854" w:type="dxa"/>
            <w:vAlign w:val="center"/>
          </w:tcPr>
          <w:p>
            <w:pPr>
              <w:ind w:left="-105" w:leftChars="-50" w:right="-105" w:rightChars="-50"/>
              <w:jc w:val="center"/>
              <w:rPr>
                <w:sz w:val="18"/>
                <w:szCs w:val="18"/>
                <w:u w:val="single"/>
              </w:rPr>
            </w:pPr>
            <w:r>
              <w:rPr>
                <w:rFonts w:hint="eastAsia"/>
                <w:sz w:val="18"/>
                <w:szCs w:val="18"/>
                <w:u w:val="single"/>
              </w:rPr>
              <w:t>7000</w:t>
            </w:r>
          </w:p>
        </w:tc>
        <w:tc>
          <w:tcPr>
            <w:tcW w:w="881" w:type="dxa"/>
            <w:vAlign w:val="center"/>
          </w:tcPr>
          <w:p>
            <w:pPr>
              <w:ind w:left="-105" w:leftChars="-50" w:right="-105" w:rightChars="-50"/>
              <w:jc w:val="center"/>
              <w:rPr>
                <w:sz w:val="18"/>
                <w:szCs w:val="18"/>
                <w:u w:val="single"/>
              </w:rPr>
            </w:pPr>
            <w:r>
              <w:rPr>
                <w:rFonts w:hint="eastAsia"/>
                <w:sz w:val="18"/>
                <w:szCs w:val="18"/>
                <w:u w:val="single"/>
              </w:rPr>
              <w:t>4.76</w:t>
            </w:r>
          </w:p>
        </w:tc>
        <w:tc>
          <w:tcPr>
            <w:tcW w:w="805" w:type="dxa"/>
            <w:vAlign w:val="center"/>
          </w:tcPr>
          <w:p>
            <w:pPr>
              <w:ind w:left="-105" w:leftChars="-50" w:right="-105" w:rightChars="-50"/>
              <w:jc w:val="center"/>
              <w:rPr>
                <w:sz w:val="18"/>
                <w:szCs w:val="18"/>
                <w:u w:val="single"/>
              </w:rPr>
            </w:pPr>
            <w:r>
              <w:rPr>
                <w:rFonts w:hint="eastAsia"/>
                <w:sz w:val="18"/>
                <w:szCs w:val="18"/>
                <w:u w:val="single"/>
              </w:rPr>
              <w:t>0.033</w:t>
            </w:r>
          </w:p>
        </w:tc>
        <w:tc>
          <w:tcPr>
            <w:tcW w:w="734" w:type="dxa"/>
            <w:vAlign w:val="center"/>
          </w:tcPr>
          <w:p>
            <w:pPr>
              <w:ind w:left="-105" w:leftChars="-50" w:right="-105" w:rightChars="-50"/>
              <w:jc w:val="center"/>
              <w:rPr>
                <w:sz w:val="18"/>
                <w:szCs w:val="18"/>
                <w:u w:val="single"/>
              </w:rPr>
            </w:pPr>
            <w:r>
              <w:rPr>
                <w:rFonts w:hint="eastAsia"/>
                <w:sz w:val="18"/>
                <w:szCs w:val="18"/>
                <w:u w:val="single"/>
              </w:rPr>
              <w:t>26.5</w:t>
            </w:r>
          </w:p>
        </w:tc>
        <w:tc>
          <w:tcPr>
            <w:tcW w:w="1146" w:type="dxa"/>
            <w:vAlign w:val="center"/>
          </w:tcPr>
          <w:p>
            <w:pPr>
              <w:ind w:left="-105" w:leftChars="-50" w:right="-105" w:rightChars="-50"/>
              <w:jc w:val="center"/>
              <w:rPr>
                <w:sz w:val="18"/>
                <w:szCs w:val="18"/>
                <w:u w:val="single"/>
              </w:rPr>
            </w:pPr>
            <w:r>
              <w:rPr>
                <w:rFonts w:hint="eastAsia"/>
                <w:sz w:val="18"/>
                <w:szCs w:val="18"/>
                <w:u w:val="single"/>
              </w:rPr>
              <w:t>油烟净化器</w:t>
            </w:r>
          </w:p>
        </w:tc>
        <w:tc>
          <w:tcPr>
            <w:tcW w:w="659" w:type="dxa"/>
            <w:vAlign w:val="center"/>
          </w:tcPr>
          <w:p>
            <w:pPr>
              <w:ind w:left="-105" w:leftChars="-50" w:right="-105" w:rightChars="-50"/>
              <w:jc w:val="center"/>
              <w:rPr>
                <w:sz w:val="18"/>
                <w:szCs w:val="18"/>
                <w:u w:val="single"/>
              </w:rPr>
            </w:pPr>
            <w:r>
              <w:rPr>
                <w:rFonts w:hint="eastAsia"/>
                <w:sz w:val="18"/>
                <w:szCs w:val="18"/>
                <w:u w:val="single"/>
              </w:rPr>
              <w:t>80</w:t>
            </w:r>
          </w:p>
        </w:tc>
        <w:tc>
          <w:tcPr>
            <w:tcW w:w="869" w:type="dxa"/>
            <w:vAlign w:val="center"/>
          </w:tcPr>
          <w:p>
            <w:pPr>
              <w:ind w:left="-105" w:leftChars="-50" w:right="-105" w:rightChars="-50"/>
              <w:jc w:val="center"/>
              <w:rPr>
                <w:sz w:val="18"/>
                <w:szCs w:val="18"/>
                <w:u w:val="single"/>
              </w:rPr>
            </w:pPr>
            <w:r>
              <w:rPr>
                <w:rFonts w:hint="eastAsia"/>
                <w:sz w:val="18"/>
                <w:szCs w:val="18"/>
                <w:u w:val="single"/>
              </w:rPr>
              <w:t>7000</w:t>
            </w:r>
          </w:p>
        </w:tc>
        <w:tc>
          <w:tcPr>
            <w:tcW w:w="880" w:type="dxa"/>
            <w:vAlign w:val="center"/>
          </w:tcPr>
          <w:p>
            <w:pPr>
              <w:ind w:left="-105" w:leftChars="-50" w:right="-105" w:rightChars="-50"/>
              <w:jc w:val="center"/>
              <w:rPr>
                <w:sz w:val="18"/>
                <w:szCs w:val="18"/>
                <w:u w:val="single"/>
              </w:rPr>
            </w:pPr>
            <w:r>
              <w:rPr>
                <w:rFonts w:hint="eastAsia"/>
                <w:sz w:val="18"/>
                <w:szCs w:val="18"/>
                <w:u w:val="single"/>
              </w:rPr>
              <w:t>0.95</w:t>
            </w:r>
          </w:p>
        </w:tc>
        <w:tc>
          <w:tcPr>
            <w:tcW w:w="791" w:type="dxa"/>
            <w:vAlign w:val="center"/>
          </w:tcPr>
          <w:p>
            <w:pPr>
              <w:ind w:left="-105" w:leftChars="-50" w:right="-105" w:rightChars="-50"/>
              <w:jc w:val="center"/>
              <w:rPr>
                <w:sz w:val="18"/>
                <w:szCs w:val="18"/>
                <w:u w:val="single"/>
              </w:rPr>
            </w:pPr>
            <w:r>
              <w:rPr>
                <w:rFonts w:hint="eastAsia"/>
                <w:sz w:val="18"/>
                <w:szCs w:val="18"/>
                <w:u w:val="single"/>
              </w:rPr>
              <w:t>0.0065</w:t>
            </w:r>
          </w:p>
        </w:tc>
        <w:tc>
          <w:tcPr>
            <w:tcW w:w="611" w:type="dxa"/>
            <w:vAlign w:val="center"/>
          </w:tcPr>
          <w:p>
            <w:pPr>
              <w:ind w:left="-105" w:leftChars="-50" w:right="-105" w:rightChars="-50"/>
              <w:jc w:val="center"/>
              <w:rPr>
                <w:sz w:val="18"/>
                <w:szCs w:val="18"/>
                <w:u w:val="single"/>
              </w:rPr>
            </w:pPr>
            <w:r>
              <w:rPr>
                <w:rFonts w:hint="eastAsia"/>
                <w:sz w:val="18"/>
                <w:szCs w:val="18"/>
                <w:u w:val="single"/>
              </w:rPr>
              <w:t>795</w:t>
            </w:r>
          </w:p>
        </w:tc>
        <w:tc>
          <w:tcPr>
            <w:tcW w:w="761" w:type="dxa"/>
            <w:vAlign w:val="center"/>
          </w:tcPr>
          <w:p>
            <w:pPr>
              <w:ind w:left="-105" w:leftChars="-50" w:right="-105" w:rightChars="-50"/>
              <w:jc w:val="center"/>
              <w:rPr>
                <w:sz w:val="18"/>
                <w:szCs w:val="18"/>
                <w:u w:val="single"/>
              </w:rPr>
            </w:pPr>
            <w:r>
              <w:rPr>
                <w:rFonts w:hint="eastAsia"/>
                <w:sz w:val="18"/>
                <w:szCs w:val="18"/>
                <w:u w:val="single"/>
              </w:rPr>
              <w:t>5.3</w:t>
            </w:r>
          </w:p>
        </w:tc>
      </w:tr>
    </w:tbl>
    <w:p>
      <w:pPr>
        <w:spacing w:line="360" w:lineRule="auto"/>
        <w:jc w:val="center"/>
        <w:rPr>
          <w:b/>
          <w:sz w:val="24"/>
          <w:u w:val="single"/>
        </w:rPr>
      </w:pPr>
      <w:r>
        <w:rPr>
          <w:rFonts w:hint="eastAsia"/>
          <w:b/>
          <w:sz w:val="24"/>
          <w:u w:val="single"/>
        </w:rPr>
        <w:t>表4-3  废气产污环节、污染物种类、排放形式及污染防治设施一览表</w:t>
      </w:r>
    </w:p>
    <w:tbl>
      <w:tblPr>
        <w:tblStyle w:val="18"/>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7"/>
        <w:gridCol w:w="953"/>
        <w:gridCol w:w="1477"/>
        <w:gridCol w:w="1656"/>
        <w:gridCol w:w="1696"/>
        <w:gridCol w:w="1206"/>
        <w:gridCol w:w="2026"/>
        <w:gridCol w:w="1666"/>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7" w:type="dxa"/>
            <w:vMerge w:val="restart"/>
            <w:vAlign w:val="center"/>
          </w:tcPr>
          <w:p>
            <w:pPr>
              <w:jc w:val="center"/>
              <w:rPr>
                <w:szCs w:val="21"/>
                <w:u w:val="single"/>
              </w:rPr>
            </w:pPr>
            <w:r>
              <w:rPr>
                <w:rFonts w:hint="eastAsia"/>
                <w:szCs w:val="21"/>
                <w:u w:val="single"/>
              </w:rPr>
              <w:t>行业</w:t>
            </w:r>
          </w:p>
          <w:p>
            <w:pPr>
              <w:jc w:val="center"/>
              <w:rPr>
                <w:szCs w:val="21"/>
                <w:u w:val="single"/>
              </w:rPr>
            </w:pPr>
            <w:r>
              <w:rPr>
                <w:rFonts w:hint="eastAsia"/>
                <w:szCs w:val="21"/>
                <w:u w:val="single"/>
              </w:rPr>
              <w:t>类别</w:t>
            </w:r>
          </w:p>
        </w:tc>
        <w:tc>
          <w:tcPr>
            <w:tcW w:w="953" w:type="dxa"/>
            <w:vMerge w:val="restart"/>
            <w:vAlign w:val="center"/>
          </w:tcPr>
          <w:p>
            <w:pPr>
              <w:jc w:val="center"/>
              <w:rPr>
                <w:szCs w:val="21"/>
                <w:u w:val="single"/>
              </w:rPr>
            </w:pPr>
            <w:r>
              <w:rPr>
                <w:rFonts w:hint="eastAsia"/>
                <w:szCs w:val="21"/>
                <w:u w:val="single"/>
              </w:rPr>
              <w:t>生产单元</w:t>
            </w:r>
          </w:p>
        </w:tc>
        <w:tc>
          <w:tcPr>
            <w:tcW w:w="1477" w:type="dxa"/>
            <w:vMerge w:val="restart"/>
            <w:vAlign w:val="center"/>
          </w:tcPr>
          <w:p>
            <w:pPr>
              <w:jc w:val="center"/>
              <w:rPr>
                <w:szCs w:val="21"/>
                <w:u w:val="single"/>
              </w:rPr>
            </w:pPr>
            <w:r>
              <w:rPr>
                <w:rFonts w:hint="eastAsia"/>
                <w:szCs w:val="21"/>
                <w:u w:val="single"/>
              </w:rPr>
              <w:t>生产设施</w:t>
            </w:r>
          </w:p>
        </w:tc>
        <w:tc>
          <w:tcPr>
            <w:tcW w:w="1656" w:type="dxa"/>
            <w:vMerge w:val="restart"/>
            <w:vAlign w:val="center"/>
          </w:tcPr>
          <w:p>
            <w:pPr>
              <w:jc w:val="center"/>
              <w:rPr>
                <w:szCs w:val="21"/>
                <w:u w:val="single"/>
              </w:rPr>
            </w:pPr>
            <w:r>
              <w:rPr>
                <w:rFonts w:hint="eastAsia"/>
                <w:szCs w:val="21"/>
                <w:u w:val="single"/>
              </w:rPr>
              <w:t>废气产污</w:t>
            </w:r>
          </w:p>
          <w:p>
            <w:pPr>
              <w:jc w:val="center"/>
              <w:rPr>
                <w:szCs w:val="21"/>
                <w:u w:val="single"/>
              </w:rPr>
            </w:pPr>
            <w:r>
              <w:rPr>
                <w:rFonts w:hint="eastAsia"/>
                <w:szCs w:val="21"/>
                <w:u w:val="single"/>
              </w:rPr>
              <w:t>环节</w:t>
            </w:r>
          </w:p>
        </w:tc>
        <w:tc>
          <w:tcPr>
            <w:tcW w:w="1696" w:type="dxa"/>
            <w:vMerge w:val="restart"/>
            <w:vAlign w:val="center"/>
          </w:tcPr>
          <w:p>
            <w:pPr>
              <w:jc w:val="center"/>
              <w:rPr>
                <w:szCs w:val="21"/>
                <w:u w:val="single"/>
              </w:rPr>
            </w:pPr>
            <w:r>
              <w:rPr>
                <w:rFonts w:hint="eastAsia"/>
                <w:szCs w:val="21"/>
                <w:u w:val="single"/>
              </w:rPr>
              <w:t>污染物</w:t>
            </w:r>
          </w:p>
          <w:p>
            <w:pPr>
              <w:jc w:val="center"/>
              <w:rPr>
                <w:szCs w:val="21"/>
                <w:u w:val="single"/>
              </w:rPr>
            </w:pPr>
            <w:r>
              <w:rPr>
                <w:rFonts w:hint="eastAsia"/>
                <w:szCs w:val="21"/>
                <w:u w:val="single"/>
              </w:rPr>
              <w:t>种类</w:t>
            </w:r>
          </w:p>
        </w:tc>
        <w:tc>
          <w:tcPr>
            <w:tcW w:w="1206" w:type="dxa"/>
            <w:vMerge w:val="restart"/>
            <w:vAlign w:val="center"/>
          </w:tcPr>
          <w:p>
            <w:pPr>
              <w:jc w:val="center"/>
              <w:rPr>
                <w:szCs w:val="21"/>
                <w:u w:val="single"/>
              </w:rPr>
            </w:pPr>
            <w:r>
              <w:rPr>
                <w:rFonts w:hint="eastAsia"/>
                <w:szCs w:val="21"/>
                <w:u w:val="single"/>
              </w:rPr>
              <w:t>排放形式</w:t>
            </w:r>
          </w:p>
        </w:tc>
        <w:tc>
          <w:tcPr>
            <w:tcW w:w="3692" w:type="dxa"/>
            <w:gridSpan w:val="2"/>
            <w:vAlign w:val="center"/>
          </w:tcPr>
          <w:p>
            <w:pPr>
              <w:jc w:val="center"/>
              <w:rPr>
                <w:szCs w:val="21"/>
                <w:u w:val="single"/>
              </w:rPr>
            </w:pPr>
            <w:r>
              <w:rPr>
                <w:rFonts w:hint="eastAsia"/>
                <w:szCs w:val="21"/>
                <w:u w:val="single"/>
              </w:rPr>
              <w:t>污染防治设施</w:t>
            </w:r>
          </w:p>
        </w:tc>
        <w:tc>
          <w:tcPr>
            <w:tcW w:w="1655" w:type="dxa"/>
            <w:vMerge w:val="restart"/>
            <w:vAlign w:val="center"/>
          </w:tcPr>
          <w:p>
            <w:pPr>
              <w:jc w:val="center"/>
              <w:rPr>
                <w:szCs w:val="21"/>
                <w:u w:val="single"/>
              </w:rPr>
            </w:pPr>
            <w:r>
              <w:rPr>
                <w:rFonts w:hint="eastAsia"/>
                <w:szCs w:val="21"/>
                <w:u w:val="single"/>
              </w:rPr>
              <w:t>排放口类型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7" w:type="dxa"/>
            <w:vMerge w:val="continue"/>
            <w:vAlign w:val="center"/>
          </w:tcPr>
          <w:p>
            <w:pPr>
              <w:jc w:val="center"/>
              <w:rPr>
                <w:szCs w:val="21"/>
                <w:u w:val="single"/>
              </w:rPr>
            </w:pPr>
          </w:p>
        </w:tc>
        <w:tc>
          <w:tcPr>
            <w:tcW w:w="953" w:type="dxa"/>
            <w:vMerge w:val="continue"/>
            <w:vAlign w:val="center"/>
          </w:tcPr>
          <w:p>
            <w:pPr>
              <w:jc w:val="center"/>
              <w:rPr>
                <w:szCs w:val="21"/>
                <w:u w:val="single"/>
              </w:rPr>
            </w:pPr>
          </w:p>
        </w:tc>
        <w:tc>
          <w:tcPr>
            <w:tcW w:w="1477" w:type="dxa"/>
            <w:vMerge w:val="continue"/>
            <w:vAlign w:val="center"/>
          </w:tcPr>
          <w:p>
            <w:pPr>
              <w:jc w:val="center"/>
              <w:rPr>
                <w:szCs w:val="21"/>
                <w:u w:val="single"/>
              </w:rPr>
            </w:pPr>
          </w:p>
        </w:tc>
        <w:tc>
          <w:tcPr>
            <w:tcW w:w="1656" w:type="dxa"/>
            <w:vMerge w:val="continue"/>
            <w:vAlign w:val="center"/>
          </w:tcPr>
          <w:p>
            <w:pPr>
              <w:jc w:val="center"/>
              <w:rPr>
                <w:szCs w:val="21"/>
                <w:u w:val="single"/>
              </w:rPr>
            </w:pPr>
          </w:p>
        </w:tc>
        <w:tc>
          <w:tcPr>
            <w:tcW w:w="1696" w:type="dxa"/>
            <w:vMerge w:val="continue"/>
            <w:vAlign w:val="center"/>
          </w:tcPr>
          <w:p>
            <w:pPr>
              <w:jc w:val="center"/>
              <w:rPr>
                <w:szCs w:val="21"/>
                <w:u w:val="single"/>
              </w:rPr>
            </w:pPr>
          </w:p>
        </w:tc>
        <w:tc>
          <w:tcPr>
            <w:tcW w:w="1206" w:type="dxa"/>
            <w:vMerge w:val="continue"/>
            <w:vAlign w:val="center"/>
          </w:tcPr>
          <w:p>
            <w:pPr>
              <w:jc w:val="center"/>
              <w:rPr>
                <w:szCs w:val="21"/>
                <w:u w:val="single"/>
              </w:rPr>
            </w:pPr>
          </w:p>
        </w:tc>
        <w:tc>
          <w:tcPr>
            <w:tcW w:w="2026" w:type="dxa"/>
            <w:vAlign w:val="center"/>
          </w:tcPr>
          <w:p>
            <w:pPr>
              <w:jc w:val="center"/>
              <w:rPr>
                <w:szCs w:val="21"/>
                <w:u w:val="single"/>
              </w:rPr>
            </w:pPr>
            <w:r>
              <w:rPr>
                <w:rFonts w:hint="eastAsia"/>
                <w:szCs w:val="21"/>
                <w:u w:val="single"/>
              </w:rPr>
              <w:t>污染防治设施名称及工艺</w:t>
            </w:r>
          </w:p>
        </w:tc>
        <w:tc>
          <w:tcPr>
            <w:tcW w:w="1666" w:type="dxa"/>
            <w:vAlign w:val="center"/>
          </w:tcPr>
          <w:p>
            <w:pPr>
              <w:jc w:val="center"/>
              <w:rPr>
                <w:szCs w:val="21"/>
                <w:u w:val="single"/>
              </w:rPr>
            </w:pPr>
            <w:r>
              <w:rPr>
                <w:rFonts w:hint="eastAsia"/>
                <w:szCs w:val="21"/>
                <w:u w:val="single"/>
              </w:rPr>
              <w:t>是否为可行</w:t>
            </w:r>
          </w:p>
          <w:p>
            <w:pPr>
              <w:jc w:val="center"/>
              <w:rPr>
                <w:szCs w:val="21"/>
                <w:u w:val="single"/>
              </w:rPr>
            </w:pPr>
            <w:r>
              <w:rPr>
                <w:rFonts w:hint="eastAsia"/>
                <w:szCs w:val="21"/>
                <w:u w:val="single"/>
              </w:rPr>
              <w:t>技术</w:t>
            </w:r>
          </w:p>
        </w:tc>
        <w:tc>
          <w:tcPr>
            <w:tcW w:w="1655" w:type="dxa"/>
            <w:vMerge w:val="continue"/>
            <w:vAlign w:val="center"/>
          </w:tcPr>
          <w:p>
            <w:pPr>
              <w:jc w:val="center"/>
              <w:rPr>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7" w:type="dxa"/>
            <w:vMerge w:val="restart"/>
            <w:vAlign w:val="center"/>
          </w:tcPr>
          <w:p>
            <w:pPr>
              <w:jc w:val="center"/>
              <w:rPr>
                <w:szCs w:val="21"/>
                <w:u w:val="single"/>
              </w:rPr>
            </w:pPr>
            <w:r>
              <w:rPr>
                <w:rFonts w:hint="eastAsia"/>
                <w:szCs w:val="21"/>
                <w:u w:val="single"/>
              </w:rPr>
              <w:t>光电子器件制造</w:t>
            </w:r>
          </w:p>
        </w:tc>
        <w:tc>
          <w:tcPr>
            <w:tcW w:w="953" w:type="dxa"/>
            <w:vAlign w:val="center"/>
          </w:tcPr>
          <w:p>
            <w:pPr>
              <w:jc w:val="center"/>
              <w:rPr>
                <w:szCs w:val="21"/>
                <w:u w:val="single"/>
              </w:rPr>
            </w:pPr>
            <w:r>
              <w:rPr>
                <w:rFonts w:hint="eastAsia"/>
                <w:szCs w:val="21"/>
                <w:u w:val="single"/>
              </w:rPr>
              <w:t>3</w:t>
            </w:r>
            <w:r>
              <w:rPr>
                <w:szCs w:val="21"/>
                <w:u w:val="single"/>
              </w:rPr>
              <w:t>#生产车间</w:t>
            </w:r>
          </w:p>
        </w:tc>
        <w:tc>
          <w:tcPr>
            <w:tcW w:w="1477" w:type="dxa"/>
            <w:vAlign w:val="center"/>
          </w:tcPr>
          <w:p>
            <w:pPr>
              <w:jc w:val="center"/>
              <w:rPr>
                <w:szCs w:val="21"/>
                <w:u w:val="single"/>
              </w:rPr>
            </w:pPr>
            <w:r>
              <w:rPr>
                <w:rFonts w:hint="eastAsia"/>
                <w:szCs w:val="21"/>
                <w:u w:val="single"/>
              </w:rPr>
              <w:t>切割、蚀刻、UV打印、贴合</w:t>
            </w:r>
          </w:p>
        </w:tc>
        <w:tc>
          <w:tcPr>
            <w:tcW w:w="1656" w:type="dxa"/>
            <w:vAlign w:val="center"/>
          </w:tcPr>
          <w:p>
            <w:pPr>
              <w:jc w:val="center"/>
              <w:rPr>
                <w:szCs w:val="21"/>
                <w:u w:val="single"/>
              </w:rPr>
            </w:pPr>
            <w:r>
              <w:rPr>
                <w:rFonts w:hint="eastAsia"/>
                <w:szCs w:val="21"/>
                <w:u w:val="single"/>
              </w:rPr>
              <w:t>激光切割、蚀刻废气，UV打印废气，贴合废气</w:t>
            </w:r>
          </w:p>
        </w:tc>
        <w:tc>
          <w:tcPr>
            <w:tcW w:w="1696" w:type="dxa"/>
            <w:vAlign w:val="center"/>
          </w:tcPr>
          <w:p>
            <w:pPr>
              <w:jc w:val="center"/>
              <w:rPr>
                <w:szCs w:val="21"/>
                <w:u w:val="single"/>
              </w:rPr>
            </w:pPr>
            <w:r>
              <w:rPr>
                <w:rFonts w:hint="eastAsia"/>
                <w:szCs w:val="21"/>
                <w:u w:val="single"/>
              </w:rPr>
              <w:t>VOCs</w:t>
            </w:r>
          </w:p>
        </w:tc>
        <w:tc>
          <w:tcPr>
            <w:tcW w:w="1206" w:type="dxa"/>
            <w:vAlign w:val="center"/>
          </w:tcPr>
          <w:p>
            <w:pPr>
              <w:jc w:val="center"/>
              <w:rPr>
                <w:szCs w:val="21"/>
                <w:u w:val="single"/>
              </w:rPr>
            </w:pPr>
            <w:r>
              <w:rPr>
                <w:rFonts w:hint="eastAsia"/>
                <w:szCs w:val="21"/>
                <w:u w:val="single"/>
              </w:rPr>
              <w:t>有组织</w:t>
            </w:r>
          </w:p>
        </w:tc>
        <w:tc>
          <w:tcPr>
            <w:tcW w:w="2026" w:type="dxa"/>
            <w:vAlign w:val="center"/>
          </w:tcPr>
          <w:p>
            <w:pPr>
              <w:ind w:left="-105" w:leftChars="-50" w:right="-105" w:rightChars="-50"/>
              <w:jc w:val="center"/>
              <w:rPr>
                <w:szCs w:val="21"/>
                <w:u w:val="single"/>
              </w:rPr>
            </w:pPr>
            <w:r>
              <w:rPr>
                <w:szCs w:val="21"/>
                <w:u w:val="single"/>
              </w:rPr>
              <w:t>活性炭吸附装置</w:t>
            </w:r>
          </w:p>
        </w:tc>
        <w:tc>
          <w:tcPr>
            <w:tcW w:w="1666" w:type="dxa"/>
            <w:vAlign w:val="center"/>
          </w:tcPr>
          <w:p>
            <w:pPr>
              <w:jc w:val="center"/>
              <w:rPr>
                <w:szCs w:val="21"/>
                <w:u w:val="single"/>
              </w:rPr>
            </w:pPr>
            <w:r>
              <w:rPr>
                <w:rFonts w:hint="eastAsia"/>
                <w:szCs w:val="21"/>
                <w:u w:val="single"/>
              </w:rPr>
              <w:t>是</w:t>
            </w:r>
            <w:r>
              <w:rPr>
                <w:rFonts w:ascii="Wingdings 2" w:hAnsi="Wingdings 2"/>
                <w:kern w:val="0"/>
                <w:szCs w:val="21"/>
                <w:u w:val="single"/>
              </w:rPr>
              <w:t></w:t>
            </w:r>
          </w:p>
          <w:p>
            <w:pPr>
              <w:jc w:val="center"/>
              <w:rPr>
                <w:szCs w:val="21"/>
                <w:u w:val="single"/>
              </w:rPr>
            </w:pPr>
            <w:r>
              <w:rPr>
                <w:rFonts w:hint="eastAsia"/>
                <w:szCs w:val="21"/>
                <w:u w:val="single"/>
              </w:rPr>
              <w:t>否</w:t>
            </w:r>
            <w:r>
              <w:rPr>
                <w:kern w:val="0"/>
                <w:szCs w:val="21"/>
                <w:u w:val="single"/>
              </w:rPr>
              <w:t>□</w:t>
            </w:r>
          </w:p>
        </w:tc>
        <w:tc>
          <w:tcPr>
            <w:tcW w:w="1655" w:type="dxa"/>
            <w:vAlign w:val="center"/>
          </w:tcPr>
          <w:p>
            <w:pPr>
              <w:jc w:val="center"/>
              <w:rPr>
                <w:szCs w:val="21"/>
                <w:u w:val="single"/>
              </w:rPr>
            </w:pPr>
            <w:r>
              <w:rPr>
                <w:rFonts w:hint="eastAsia"/>
                <w:szCs w:val="21"/>
                <w:u w:val="single"/>
              </w:rPr>
              <w:t>一般排放口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7" w:type="dxa"/>
            <w:vMerge w:val="continue"/>
            <w:vAlign w:val="center"/>
          </w:tcPr>
          <w:p>
            <w:pPr>
              <w:jc w:val="center"/>
              <w:rPr>
                <w:szCs w:val="21"/>
                <w:u w:val="single"/>
              </w:rPr>
            </w:pPr>
          </w:p>
        </w:tc>
        <w:tc>
          <w:tcPr>
            <w:tcW w:w="953" w:type="dxa"/>
            <w:vAlign w:val="center"/>
          </w:tcPr>
          <w:p>
            <w:pPr>
              <w:jc w:val="center"/>
              <w:rPr>
                <w:szCs w:val="21"/>
                <w:u w:val="single"/>
              </w:rPr>
            </w:pPr>
            <w:r>
              <w:rPr>
                <w:rFonts w:hint="eastAsia"/>
                <w:szCs w:val="21"/>
                <w:u w:val="single"/>
              </w:rPr>
              <w:t>3</w:t>
            </w:r>
            <w:r>
              <w:rPr>
                <w:szCs w:val="21"/>
                <w:u w:val="single"/>
              </w:rPr>
              <w:t>#生产车间</w:t>
            </w:r>
          </w:p>
        </w:tc>
        <w:tc>
          <w:tcPr>
            <w:tcW w:w="1477" w:type="dxa"/>
            <w:vAlign w:val="center"/>
          </w:tcPr>
          <w:p>
            <w:pPr>
              <w:jc w:val="center"/>
              <w:rPr>
                <w:szCs w:val="21"/>
                <w:u w:val="single"/>
              </w:rPr>
            </w:pPr>
            <w:r>
              <w:rPr>
                <w:rFonts w:hint="eastAsia"/>
                <w:szCs w:val="21"/>
                <w:u w:val="single"/>
              </w:rPr>
              <w:t>切割、蚀刻、UV打印、贴合</w:t>
            </w:r>
          </w:p>
        </w:tc>
        <w:tc>
          <w:tcPr>
            <w:tcW w:w="1656" w:type="dxa"/>
            <w:vAlign w:val="center"/>
          </w:tcPr>
          <w:p>
            <w:pPr>
              <w:jc w:val="center"/>
              <w:rPr>
                <w:szCs w:val="21"/>
                <w:u w:val="single"/>
              </w:rPr>
            </w:pPr>
            <w:r>
              <w:rPr>
                <w:rFonts w:hint="eastAsia"/>
                <w:szCs w:val="21"/>
                <w:u w:val="single"/>
              </w:rPr>
              <w:t>激光切割、蚀刻废气，UV打印废气，贴合废气</w:t>
            </w:r>
          </w:p>
        </w:tc>
        <w:tc>
          <w:tcPr>
            <w:tcW w:w="1696" w:type="dxa"/>
            <w:vAlign w:val="center"/>
          </w:tcPr>
          <w:p>
            <w:pPr>
              <w:jc w:val="center"/>
              <w:rPr>
                <w:szCs w:val="21"/>
                <w:u w:val="single"/>
              </w:rPr>
            </w:pPr>
            <w:r>
              <w:rPr>
                <w:rFonts w:hint="eastAsia"/>
                <w:szCs w:val="21"/>
                <w:u w:val="single"/>
              </w:rPr>
              <w:t>VOCs</w:t>
            </w:r>
          </w:p>
        </w:tc>
        <w:tc>
          <w:tcPr>
            <w:tcW w:w="1206" w:type="dxa"/>
            <w:vAlign w:val="center"/>
          </w:tcPr>
          <w:p>
            <w:pPr>
              <w:jc w:val="center"/>
              <w:rPr>
                <w:szCs w:val="21"/>
                <w:u w:val="single"/>
              </w:rPr>
            </w:pPr>
            <w:r>
              <w:rPr>
                <w:rFonts w:hint="eastAsia"/>
                <w:szCs w:val="21"/>
                <w:u w:val="single"/>
              </w:rPr>
              <w:t>无组织</w:t>
            </w:r>
          </w:p>
        </w:tc>
        <w:tc>
          <w:tcPr>
            <w:tcW w:w="2026" w:type="dxa"/>
            <w:vAlign w:val="center"/>
          </w:tcPr>
          <w:p>
            <w:pPr>
              <w:jc w:val="center"/>
              <w:rPr>
                <w:szCs w:val="21"/>
                <w:u w:val="single"/>
              </w:rPr>
            </w:pPr>
            <w:r>
              <w:rPr>
                <w:rFonts w:hint="eastAsia"/>
                <w:szCs w:val="21"/>
                <w:u w:val="single"/>
              </w:rPr>
              <w:t>加强收集</w:t>
            </w:r>
          </w:p>
        </w:tc>
        <w:tc>
          <w:tcPr>
            <w:tcW w:w="1666" w:type="dxa"/>
            <w:vAlign w:val="center"/>
          </w:tcPr>
          <w:p>
            <w:pPr>
              <w:jc w:val="center"/>
              <w:rPr>
                <w:szCs w:val="21"/>
                <w:u w:val="single"/>
              </w:rPr>
            </w:pPr>
            <w:r>
              <w:rPr>
                <w:rFonts w:hint="eastAsia"/>
                <w:szCs w:val="21"/>
                <w:u w:val="single"/>
              </w:rPr>
              <w:t>是</w:t>
            </w:r>
            <w:r>
              <w:rPr>
                <w:kern w:val="0"/>
                <w:szCs w:val="21"/>
                <w:u w:val="single"/>
              </w:rPr>
              <w:t>□</w:t>
            </w:r>
          </w:p>
          <w:p>
            <w:pPr>
              <w:jc w:val="center"/>
              <w:rPr>
                <w:szCs w:val="21"/>
                <w:u w:val="single"/>
              </w:rPr>
            </w:pPr>
            <w:r>
              <w:rPr>
                <w:rFonts w:hint="eastAsia"/>
                <w:szCs w:val="21"/>
                <w:u w:val="single"/>
              </w:rPr>
              <w:t>否</w:t>
            </w:r>
            <w:r>
              <w:rPr>
                <w:kern w:val="0"/>
                <w:szCs w:val="21"/>
                <w:u w:val="single"/>
              </w:rPr>
              <w:t>□</w:t>
            </w:r>
          </w:p>
        </w:tc>
        <w:tc>
          <w:tcPr>
            <w:tcW w:w="1655" w:type="dxa"/>
            <w:vAlign w:val="center"/>
          </w:tcPr>
          <w:p>
            <w:pPr>
              <w:jc w:val="center"/>
              <w:rPr>
                <w:szCs w:val="21"/>
                <w:u w:val="single"/>
              </w:rPr>
            </w:pPr>
            <w:r>
              <w:rPr>
                <w:rFonts w:hint="eastAsia"/>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7" w:type="dxa"/>
            <w:vMerge w:val="continue"/>
            <w:vAlign w:val="center"/>
          </w:tcPr>
          <w:p>
            <w:pPr>
              <w:jc w:val="center"/>
              <w:rPr>
                <w:szCs w:val="21"/>
                <w:u w:val="single"/>
              </w:rPr>
            </w:pPr>
          </w:p>
        </w:tc>
        <w:tc>
          <w:tcPr>
            <w:tcW w:w="953" w:type="dxa"/>
            <w:vAlign w:val="center"/>
          </w:tcPr>
          <w:p>
            <w:pPr>
              <w:jc w:val="center"/>
              <w:rPr>
                <w:szCs w:val="21"/>
                <w:u w:val="single"/>
              </w:rPr>
            </w:pPr>
            <w:r>
              <w:rPr>
                <w:rFonts w:hint="eastAsia"/>
                <w:szCs w:val="21"/>
                <w:u w:val="single"/>
              </w:rPr>
              <w:t>3</w:t>
            </w:r>
            <w:r>
              <w:rPr>
                <w:szCs w:val="21"/>
                <w:u w:val="single"/>
              </w:rPr>
              <w:t>#生产车间</w:t>
            </w:r>
          </w:p>
        </w:tc>
        <w:tc>
          <w:tcPr>
            <w:tcW w:w="1477" w:type="dxa"/>
            <w:vAlign w:val="center"/>
          </w:tcPr>
          <w:p>
            <w:pPr>
              <w:jc w:val="center"/>
              <w:rPr>
                <w:szCs w:val="21"/>
                <w:u w:val="single"/>
              </w:rPr>
            </w:pPr>
            <w:r>
              <w:rPr>
                <w:rFonts w:hint="eastAsia"/>
                <w:szCs w:val="21"/>
                <w:u w:val="single"/>
              </w:rPr>
              <w:t>铝材切割</w:t>
            </w:r>
          </w:p>
        </w:tc>
        <w:tc>
          <w:tcPr>
            <w:tcW w:w="1656" w:type="dxa"/>
            <w:vAlign w:val="center"/>
          </w:tcPr>
          <w:p>
            <w:pPr>
              <w:jc w:val="center"/>
              <w:rPr>
                <w:szCs w:val="21"/>
                <w:u w:val="single"/>
              </w:rPr>
            </w:pPr>
            <w:r>
              <w:rPr>
                <w:rFonts w:hint="eastAsia"/>
                <w:szCs w:val="21"/>
                <w:u w:val="single"/>
              </w:rPr>
              <w:t>铝材切割废气</w:t>
            </w:r>
          </w:p>
        </w:tc>
        <w:tc>
          <w:tcPr>
            <w:tcW w:w="1696" w:type="dxa"/>
            <w:vAlign w:val="center"/>
          </w:tcPr>
          <w:p>
            <w:pPr>
              <w:jc w:val="center"/>
              <w:rPr>
                <w:szCs w:val="21"/>
                <w:u w:val="single"/>
              </w:rPr>
            </w:pPr>
            <w:r>
              <w:rPr>
                <w:rFonts w:hint="eastAsia"/>
                <w:szCs w:val="21"/>
                <w:u w:val="single"/>
              </w:rPr>
              <w:t>颗粒物</w:t>
            </w:r>
          </w:p>
        </w:tc>
        <w:tc>
          <w:tcPr>
            <w:tcW w:w="1206" w:type="dxa"/>
            <w:vAlign w:val="center"/>
          </w:tcPr>
          <w:p>
            <w:pPr>
              <w:jc w:val="center"/>
              <w:rPr>
                <w:szCs w:val="21"/>
                <w:u w:val="single"/>
              </w:rPr>
            </w:pPr>
            <w:r>
              <w:rPr>
                <w:rFonts w:hint="eastAsia"/>
                <w:szCs w:val="21"/>
                <w:u w:val="single"/>
              </w:rPr>
              <w:t>无组织</w:t>
            </w:r>
          </w:p>
        </w:tc>
        <w:tc>
          <w:tcPr>
            <w:tcW w:w="2026" w:type="dxa"/>
            <w:vAlign w:val="center"/>
          </w:tcPr>
          <w:p>
            <w:pPr>
              <w:jc w:val="center"/>
              <w:rPr>
                <w:szCs w:val="21"/>
                <w:u w:val="single"/>
              </w:rPr>
            </w:pPr>
            <w:r>
              <w:rPr>
                <w:rFonts w:hint="eastAsia"/>
                <w:szCs w:val="21"/>
                <w:u w:val="single"/>
              </w:rPr>
              <w:t>加强收集</w:t>
            </w:r>
          </w:p>
        </w:tc>
        <w:tc>
          <w:tcPr>
            <w:tcW w:w="1666" w:type="dxa"/>
            <w:vAlign w:val="center"/>
          </w:tcPr>
          <w:p>
            <w:pPr>
              <w:jc w:val="center"/>
              <w:rPr>
                <w:szCs w:val="21"/>
                <w:u w:val="single"/>
              </w:rPr>
            </w:pPr>
            <w:r>
              <w:rPr>
                <w:rFonts w:hint="eastAsia"/>
                <w:szCs w:val="21"/>
                <w:u w:val="single"/>
              </w:rPr>
              <w:t>是</w:t>
            </w:r>
            <w:r>
              <w:rPr>
                <w:kern w:val="0"/>
                <w:szCs w:val="21"/>
                <w:u w:val="single"/>
              </w:rPr>
              <w:t>□</w:t>
            </w:r>
          </w:p>
          <w:p>
            <w:pPr>
              <w:jc w:val="center"/>
              <w:rPr>
                <w:szCs w:val="21"/>
                <w:u w:val="single"/>
              </w:rPr>
            </w:pPr>
            <w:r>
              <w:rPr>
                <w:rFonts w:hint="eastAsia"/>
                <w:szCs w:val="21"/>
                <w:u w:val="single"/>
              </w:rPr>
              <w:t>否</w:t>
            </w:r>
            <w:r>
              <w:rPr>
                <w:kern w:val="0"/>
                <w:szCs w:val="21"/>
                <w:u w:val="single"/>
              </w:rPr>
              <w:t>□</w:t>
            </w:r>
          </w:p>
        </w:tc>
        <w:tc>
          <w:tcPr>
            <w:tcW w:w="1655" w:type="dxa"/>
            <w:vAlign w:val="center"/>
          </w:tcPr>
          <w:p>
            <w:pPr>
              <w:jc w:val="center"/>
              <w:rPr>
                <w:szCs w:val="21"/>
                <w:u w:val="single"/>
              </w:rPr>
            </w:pPr>
            <w:r>
              <w:rPr>
                <w:rFonts w:hint="eastAsia"/>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87" w:type="dxa"/>
            <w:vMerge w:val="continue"/>
            <w:vAlign w:val="center"/>
          </w:tcPr>
          <w:p>
            <w:pPr>
              <w:jc w:val="center"/>
              <w:rPr>
                <w:szCs w:val="21"/>
                <w:u w:val="single"/>
              </w:rPr>
            </w:pPr>
          </w:p>
        </w:tc>
        <w:tc>
          <w:tcPr>
            <w:tcW w:w="953" w:type="dxa"/>
            <w:vAlign w:val="center"/>
          </w:tcPr>
          <w:p>
            <w:pPr>
              <w:jc w:val="center"/>
              <w:rPr>
                <w:szCs w:val="21"/>
                <w:u w:val="single"/>
              </w:rPr>
            </w:pPr>
            <w:r>
              <w:rPr>
                <w:rFonts w:hint="eastAsia"/>
                <w:szCs w:val="21"/>
                <w:u w:val="single"/>
              </w:rPr>
              <w:t>食堂</w:t>
            </w:r>
          </w:p>
        </w:tc>
        <w:tc>
          <w:tcPr>
            <w:tcW w:w="1477" w:type="dxa"/>
            <w:vAlign w:val="center"/>
          </w:tcPr>
          <w:p>
            <w:pPr>
              <w:jc w:val="center"/>
              <w:rPr>
                <w:szCs w:val="21"/>
                <w:u w:val="single"/>
              </w:rPr>
            </w:pPr>
            <w:r>
              <w:rPr>
                <w:rFonts w:hint="eastAsia"/>
                <w:szCs w:val="21"/>
                <w:u w:val="single"/>
              </w:rPr>
              <w:t>食堂</w:t>
            </w:r>
          </w:p>
        </w:tc>
        <w:tc>
          <w:tcPr>
            <w:tcW w:w="1656" w:type="dxa"/>
            <w:vAlign w:val="center"/>
          </w:tcPr>
          <w:p>
            <w:pPr>
              <w:jc w:val="center"/>
              <w:rPr>
                <w:szCs w:val="21"/>
                <w:u w:val="single"/>
              </w:rPr>
            </w:pPr>
            <w:r>
              <w:rPr>
                <w:rFonts w:hint="eastAsia"/>
                <w:szCs w:val="21"/>
                <w:u w:val="single"/>
              </w:rPr>
              <w:t>食堂油烟</w:t>
            </w:r>
          </w:p>
        </w:tc>
        <w:tc>
          <w:tcPr>
            <w:tcW w:w="1696" w:type="dxa"/>
            <w:vAlign w:val="center"/>
          </w:tcPr>
          <w:p>
            <w:pPr>
              <w:jc w:val="center"/>
              <w:rPr>
                <w:szCs w:val="21"/>
                <w:u w:val="single"/>
              </w:rPr>
            </w:pPr>
            <w:r>
              <w:rPr>
                <w:rFonts w:hint="eastAsia"/>
                <w:szCs w:val="21"/>
                <w:u w:val="single"/>
              </w:rPr>
              <w:t>油烟</w:t>
            </w:r>
          </w:p>
        </w:tc>
        <w:tc>
          <w:tcPr>
            <w:tcW w:w="1206" w:type="dxa"/>
            <w:vAlign w:val="center"/>
          </w:tcPr>
          <w:p>
            <w:pPr>
              <w:jc w:val="center"/>
              <w:rPr>
                <w:szCs w:val="21"/>
                <w:u w:val="single"/>
              </w:rPr>
            </w:pPr>
            <w:r>
              <w:rPr>
                <w:rFonts w:hint="eastAsia"/>
                <w:szCs w:val="21"/>
                <w:u w:val="single"/>
              </w:rPr>
              <w:t>有组织</w:t>
            </w:r>
          </w:p>
        </w:tc>
        <w:tc>
          <w:tcPr>
            <w:tcW w:w="2026" w:type="dxa"/>
            <w:vAlign w:val="center"/>
          </w:tcPr>
          <w:p>
            <w:pPr>
              <w:jc w:val="center"/>
              <w:rPr>
                <w:szCs w:val="21"/>
                <w:u w:val="single"/>
              </w:rPr>
            </w:pPr>
            <w:r>
              <w:rPr>
                <w:rFonts w:hint="eastAsia"/>
                <w:szCs w:val="21"/>
                <w:u w:val="single"/>
              </w:rPr>
              <w:t>油烟净化器</w:t>
            </w:r>
          </w:p>
        </w:tc>
        <w:tc>
          <w:tcPr>
            <w:tcW w:w="1666" w:type="dxa"/>
            <w:vAlign w:val="center"/>
          </w:tcPr>
          <w:p>
            <w:pPr>
              <w:jc w:val="center"/>
              <w:rPr>
                <w:szCs w:val="21"/>
                <w:u w:val="single"/>
              </w:rPr>
            </w:pPr>
            <w:r>
              <w:rPr>
                <w:rFonts w:hint="eastAsia"/>
                <w:szCs w:val="21"/>
                <w:u w:val="single"/>
              </w:rPr>
              <w:t>是</w:t>
            </w:r>
            <w:r>
              <w:rPr>
                <w:kern w:val="0"/>
                <w:szCs w:val="21"/>
                <w:u w:val="single"/>
              </w:rPr>
              <w:t>□</w:t>
            </w:r>
          </w:p>
          <w:p>
            <w:pPr>
              <w:jc w:val="center"/>
              <w:rPr>
                <w:szCs w:val="21"/>
                <w:u w:val="single"/>
              </w:rPr>
            </w:pPr>
            <w:r>
              <w:rPr>
                <w:rFonts w:hint="eastAsia"/>
                <w:szCs w:val="21"/>
                <w:u w:val="single"/>
              </w:rPr>
              <w:t>否</w:t>
            </w:r>
            <w:r>
              <w:rPr>
                <w:kern w:val="0"/>
                <w:szCs w:val="21"/>
                <w:u w:val="single"/>
              </w:rPr>
              <w:t>□</w:t>
            </w:r>
          </w:p>
        </w:tc>
        <w:tc>
          <w:tcPr>
            <w:tcW w:w="1655" w:type="dxa"/>
            <w:vAlign w:val="center"/>
          </w:tcPr>
          <w:p>
            <w:pPr>
              <w:jc w:val="center"/>
              <w:rPr>
                <w:szCs w:val="21"/>
                <w:u w:val="single"/>
              </w:rPr>
            </w:pPr>
            <w:r>
              <w:rPr>
                <w:rFonts w:hint="eastAsia"/>
                <w:szCs w:val="21"/>
                <w:u w:val="single"/>
              </w:rPr>
              <w:t>/</w:t>
            </w:r>
          </w:p>
        </w:tc>
      </w:tr>
    </w:tbl>
    <w:p>
      <w:pPr>
        <w:pStyle w:val="6"/>
        <w:sectPr>
          <w:pgSz w:w="16840" w:h="11907" w:orient="landscape"/>
          <w:pgMar w:top="1440" w:right="1800" w:bottom="1440" w:left="1800" w:header="851" w:footer="851" w:gutter="0"/>
          <w:cols w:space="720" w:num="1"/>
          <w:rtlGutter w:val="1"/>
          <w:docGrid w:linePitch="312" w:charSpace="0"/>
        </w:sectPr>
      </w:pP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6"/>
        <w:gridCol w:w="81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10" w:hRule="atLeast"/>
          <w:jc w:val="center"/>
        </w:trPr>
        <w:tc>
          <w:tcPr>
            <w:tcW w:w="746" w:type="dxa"/>
            <w:tcMar>
              <w:left w:w="28" w:type="dxa"/>
              <w:right w:w="28" w:type="dxa"/>
            </w:tcMar>
            <w:vAlign w:val="center"/>
          </w:tcPr>
          <w:p>
            <w:pPr>
              <w:adjustRightInd w:val="0"/>
              <w:snapToGrid w:val="0"/>
              <w:jc w:val="center"/>
              <w:rPr>
                <w:bCs/>
                <w:sz w:val="24"/>
              </w:rPr>
            </w:pPr>
            <w:r>
              <w:rPr>
                <w:bCs/>
                <w:sz w:val="24"/>
              </w:rPr>
              <w:t>运营</w:t>
            </w:r>
          </w:p>
          <w:p>
            <w:pPr>
              <w:adjustRightInd w:val="0"/>
              <w:snapToGrid w:val="0"/>
              <w:jc w:val="center"/>
              <w:rPr>
                <w:bCs/>
                <w:sz w:val="24"/>
              </w:rPr>
            </w:pPr>
            <w:r>
              <w:rPr>
                <w:bCs/>
                <w:sz w:val="24"/>
              </w:rPr>
              <w:t>期环</w:t>
            </w:r>
          </w:p>
          <w:p>
            <w:pPr>
              <w:adjustRightInd w:val="0"/>
              <w:snapToGrid w:val="0"/>
              <w:jc w:val="center"/>
              <w:rPr>
                <w:bCs/>
                <w:sz w:val="24"/>
              </w:rPr>
            </w:pPr>
            <w:r>
              <w:rPr>
                <w:bCs/>
                <w:sz w:val="24"/>
              </w:rPr>
              <w:t>境影</w:t>
            </w:r>
          </w:p>
          <w:p>
            <w:pPr>
              <w:adjustRightInd w:val="0"/>
              <w:snapToGrid w:val="0"/>
              <w:jc w:val="center"/>
              <w:rPr>
                <w:bCs/>
                <w:sz w:val="24"/>
              </w:rPr>
            </w:pPr>
            <w:r>
              <w:rPr>
                <w:bCs/>
                <w:sz w:val="24"/>
              </w:rPr>
              <w:t>响和</w:t>
            </w:r>
          </w:p>
          <w:p>
            <w:pPr>
              <w:adjustRightInd w:val="0"/>
              <w:snapToGrid w:val="0"/>
              <w:jc w:val="center"/>
              <w:rPr>
                <w:bCs/>
                <w:sz w:val="24"/>
              </w:rPr>
            </w:pPr>
            <w:r>
              <w:rPr>
                <w:bCs/>
                <w:sz w:val="24"/>
              </w:rPr>
              <w:t>保护</w:t>
            </w:r>
          </w:p>
          <w:p>
            <w:pPr>
              <w:adjustRightInd w:val="0"/>
              <w:snapToGrid w:val="0"/>
              <w:jc w:val="center"/>
              <w:rPr>
                <w:bCs/>
                <w:sz w:val="24"/>
              </w:rPr>
            </w:pPr>
            <w:r>
              <w:rPr>
                <w:bCs/>
                <w:sz w:val="24"/>
              </w:rPr>
              <w:t>措施</w:t>
            </w:r>
          </w:p>
        </w:tc>
        <w:tc>
          <w:tcPr>
            <w:tcW w:w="8162" w:type="dxa"/>
            <w:vAlign w:val="center"/>
          </w:tcPr>
          <w:p>
            <w:pPr>
              <w:spacing w:line="360" w:lineRule="auto"/>
              <w:ind w:firstLine="480" w:firstLineChars="200"/>
              <w:rPr>
                <w:sz w:val="24"/>
              </w:rPr>
            </w:pPr>
            <w:r>
              <w:rPr>
                <w:sz w:val="24"/>
              </w:rPr>
              <w:t>排放口基本情况详见下表</w:t>
            </w:r>
          </w:p>
          <w:p>
            <w:pPr>
              <w:spacing w:line="360" w:lineRule="auto"/>
              <w:jc w:val="center"/>
              <w:rPr>
                <w:b/>
                <w:sz w:val="24"/>
                <w:u w:val="single"/>
              </w:rPr>
            </w:pPr>
            <w:r>
              <w:rPr>
                <w:b/>
                <w:sz w:val="24"/>
                <w:u w:val="single"/>
              </w:rPr>
              <w:t>表</w:t>
            </w:r>
            <w:r>
              <w:rPr>
                <w:rFonts w:hint="eastAsia"/>
                <w:b/>
                <w:sz w:val="24"/>
                <w:u w:val="single"/>
              </w:rPr>
              <w:t>4-4</w:t>
            </w:r>
            <w:r>
              <w:rPr>
                <w:b/>
                <w:sz w:val="24"/>
                <w:u w:val="single"/>
              </w:rPr>
              <w:t xml:space="preserve"> 废气排放口基本情况表</w:t>
            </w:r>
          </w:p>
          <w:tbl>
            <w:tblPr>
              <w:tblStyle w:val="18"/>
              <w:tblW w:w="799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
              <w:gridCol w:w="757"/>
              <w:gridCol w:w="1128"/>
              <w:gridCol w:w="1575"/>
              <w:gridCol w:w="1363"/>
              <w:gridCol w:w="805"/>
              <w:gridCol w:w="1079"/>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78" w:type="dxa"/>
                  <w:vMerge w:val="restart"/>
                  <w:vAlign w:val="center"/>
                </w:tcPr>
                <w:p>
                  <w:pPr>
                    <w:autoSpaceDE w:val="0"/>
                    <w:adjustRightInd w:val="0"/>
                    <w:snapToGrid w:val="0"/>
                    <w:ind w:left="-105" w:leftChars="-50" w:right="-105" w:rightChars="-50"/>
                    <w:jc w:val="center"/>
                    <w:rPr>
                      <w:sz w:val="24"/>
                      <w:u w:val="single"/>
                    </w:rPr>
                  </w:pPr>
                  <w:r>
                    <w:rPr>
                      <w:sz w:val="24"/>
                      <w:u w:val="single"/>
                    </w:rPr>
                    <w:t>序号</w:t>
                  </w:r>
                </w:p>
              </w:tc>
              <w:tc>
                <w:tcPr>
                  <w:tcW w:w="757" w:type="dxa"/>
                  <w:vMerge w:val="restart"/>
                  <w:vAlign w:val="center"/>
                </w:tcPr>
                <w:p>
                  <w:pPr>
                    <w:autoSpaceDE w:val="0"/>
                    <w:adjustRightInd w:val="0"/>
                    <w:snapToGrid w:val="0"/>
                    <w:ind w:left="-105" w:leftChars="-50" w:right="-105" w:rightChars="-50"/>
                    <w:jc w:val="center"/>
                    <w:rPr>
                      <w:sz w:val="24"/>
                      <w:u w:val="single"/>
                    </w:rPr>
                  </w:pPr>
                  <w:r>
                    <w:rPr>
                      <w:sz w:val="24"/>
                      <w:u w:val="single"/>
                    </w:rPr>
                    <w:t>排放口编号</w:t>
                  </w:r>
                </w:p>
              </w:tc>
              <w:tc>
                <w:tcPr>
                  <w:tcW w:w="1128" w:type="dxa"/>
                  <w:vMerge w:val="restart"/>
                  <w:vAlign w:val="center"/>
                </w:tcPr>
                <w:p>
                  <w:pPr>
                    <w:autoSpaceDE w:val="0"/>
                    <w:adjustRightInd w:val="0"/>
                    <w:snapToGrid w:val="0"/>
                    <w:ind w:left="-105" w:leftChars="-50" w:right="-105" w:rightChars="-50"/>
                    <w:jc w:val="center"/>
                    <w:rPr>
                      <w:sz w:val="24"/>
                      <w:u w:val="single"/>
                    </w:rPr>
                  </w:pPr>
                  <w:r>
                    <w:rPr>
                      <w:sz w:val="24"/>
                      <w:u w:val="single"/>
                    </w:rPr>
                    <w:t>排放口类型</w:t>
                  </w:r>
                </w:p>
              </w:tc>
              <w:tc>
                <w:tcPr>
                  <w:tcW w:w="2938" w:type="dxa"/>
                  <w:gridSpan w:val="2"/>
                  <w:vAlign w:val="center"/>
                </w:tcPr>
                <w:p>
                  <w:pPr>
                    <w:autoSpaceDE w:val="0"/>
                    <w:adjustRightInd w:val="0"/>
                    <w:snapToGrid w:val="0"/>
                    <w:ind w:left="-105" w:leftChars="-50" w:right="-105" w:rightChars="-50"/>
                    <w:jc w:val="center"/>
                    <w:rPr>
                      <w:sz w:val="24"/>
                      <w:u w:val="single"/>
                    </w:rPr>
                  </w:pPr>
                  <w:r>
                    <w:rPr>
                      <w:sz w:val="24"/>
                      <w:u w:val="single"/>
                    </w:rPr>
                    <w:t>排放口地理坐标</w:t>
                  </w:r>
                </w:p>
              </w:tc>
              <w:tc>
                <w:tcPr>
                  <w:tcW w:w="805" w:type="dxa"/>
                  <w:vMerge w:val="restart"/>
                  <w:vAlign w:val="center"/>
                </w:tcPr>
                <w:p>
                  <w:pPr>
                    <w:autoSpaceDE w:val="0"/>
                    <w:adjustRightInd w:val="0"/>
                    <w:snapToGrid w:val="0"/>
                    <w:ind w:left="-105" w:leftChars="-50" w:right="-105" w:rightChars="-50"/>
                    <w:jc w:val="center"/>
                    <w:rPr>
                      <w:sz w:val="24"/>
                      <w:u w:val="single"/>
                    </w:rPr>
                  </w:pPr>
                  <w:r>
                    <w:rPr>
                      <w:sz w:val="24"/>
                      <w:u w:val="single"/>
                    </w:rPr>
                    <w:t>排气筒高度（m）</w:t>
                  </w:r>
                </w:p>
              </w:tc>
              <w:tc>
                <w:tcPr>
                  <w:tcW w:w="1079" w:type="dxa"/>
                  <w:vMerge w:val="restart"/>
                  <w:vAlign w:val="center"/>
                </w:tcPr>
                <w:p>
                  <w:pPr>
                    <w:autoSpaceDE w:val="0"/>
                    <w:adjustRightInd w:val="0"/>
                    <w:snapToGrid w:val="0"/>
                    <w:ind w:left="-105" w:leftChars="-50" w:right="-105" w:rightChars="-50"/>
                    <w:jc w:val="center"/>
                    <w:rPr>
                      <w:sz w:val="24"/>
                      <w:u w:val="single"/>
                    </w:rPr>
                  </w:pPr>
                  <w:r>
                    <w:rPr>
                      <w:sz w:val="24"/>
                      <w:u w:val="single"/>
                    </w:rPr>
                    <w:t>排气筒出口内径（m）</w:t>
                  </w:r>
                </w:p>
              </w:tc>
              <w:tc>
                <w:tcPr>
                  <w:tcW w:w="1012" w:type="dxa"/>
                  <w:vMerge w:val="restart"/>
                  <w:vAlign w:val="center"/>
                </w:tcPr>
                <w:p>
                  <w:pPr>
                    <w:autoSpaceDE w:val="0"/>
                    <w:adjustRightInd w:val="0"/>
                    <w:snapToGrid w:val="0"/>
                    <w:ind w:left="-105" w:leftChars="-50" w:right="-105" w:rightChars="-50"/>
                    <w:jc w:val="center"/>
                    <w:rPr>
                      <w:sz w:val="24"/>
                      <w:u w:val="single"/>
                    </w:rPr>
                  </w:pPr>
                  <w:r>
                    <w:rPr>
                      <w:sz w:val="24"/>
                      <w:u w:val="single"/>
                    </w:rPr>
                    <w:t>排气温度（℃）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78" w:type="dxa"/>
                  <w:vMerge w:val="continue"/>
                  <w:vAlign w:val="center"/>
                </w:tcPr>
                <w:p>
                  <w:pPr>
                    <w:widowControl/>
                    <w:jc w:val="left"/>
                    <w:rPr>
                      <w:sz w:val="24"/>
                      <w:u w:val="single"/>
                    </w:rPr>
                  </w:pPr>
                </w:p>
              </w:tc>
              <w:tc>
                <w:tcPr>
                  <w:tcW w:w="757" w:type="dxa"/>
                  <w:vMerge w:val="continue"/>
                  <w:vAlign w:val="center"/>
                </w:tcPr>
                <w:p>
                  <w:pPr>
                    <w:widowControl/>
                    <w:jc w:val="left"/>
                    <w:rPr>
                      <w:sz w:val="24"/>
                      <w:u w:val="single"/>
                    </w:rPr>
                  </w:pPr>
                </w:p>
              </w:tc>
              <w:tc>
                <w:tcPr>
                  <w:tcW w:w="1128" w:type="dxa"/>
                  <w:vMerge w:val="continue"/>
                  <w:vAlign w:val="center"/>
                </w:tcPr>
                <w:p>
                  <w:pPr>
                    <w:widowControl/>
                    <w:jc w:val="left"/>
                    <w:rPr>
                      <w:sz w:val="24"/>
                      <w:u w:val="single"/>
                    </w:rPr>
                  </w:pPr>
                </w:p>
              </w:tc>
              <w:tc>
                <w:tcPr>
                  <w:tcW w:w="1575" w:type="dxa"/>
                  <w:vAlign w:val="center"/>
                </w:tcPr>
                <w:p>
                  <w:pPr>
                    <w:autoSpaceDE w:val="0"/>
                    <w:adjustRightInd w:val="0"/>
                    <w:snapToGrid w:val="0"/>
                    <w:ind w:left="-105" w:leftChars="-50" w:right="-105" w:rightChars="-50"/>
                    <w:jc w:val="center"/>
                    <w:rPr>
                      <w:sz w:val="24"/>
                      <w:u w:val="single"/>
                    </w:rPr>
                  </w:pPr>
                  <w:r>
                    <w:rPr>
                      <w:sz w:val="24"/>
                      <w:u w:val="single"/>
                    </w:rPr>
                    <w:t>经度</w:t>
                  </w:r>
                </w:p>
              </w:tc>
              <w:tc>
                <w:tcPr>
                  <w:tcW w:w="1363" w:type="dxa"/>
                  <w:vAlign w:val="center"/>
                </w:tcPr>
                <w:p>
                  <w:pPr>
                    <w:autoSpaceDE w:val="0"/>
                    <w:adjustRightInd w:val="0"/>
                    <w:snapToGrid w:val="0"/>
                    <w:ind w:left="-105" w:leftChars="-50" w:right="-105" w:rightChars="-50"/>
                    <w:jc w:val="center"/>
                    <w:rPr>
                      <w:sz w:val="24"/>
                      <w:u w:val="single"/>
                    </w:rPr>
                  </w:pPr>
                  <w:r>
                    <w:rPr>
                      <w:sz w:val="24"/>
                      <w:u w:val="single"/>
                    </w:rPr>
                    <w:t>纬度</w:t>
                  </w:r>
                </w:p>
              </w:tc>
              <w:tc>
                <w:tcPr>
                  <w:tcW w:w="805" w:type="dxa"/>
                  <w:vMerge w:val="continue"/>
                  <w:vAlign w:val="center"/>
                </w:tcPr>
                <w:p>
                  <w:pPr>
                    <w:widowControl/>
                    <w:jc w:val="left"/>
                    <w:rPr>
                      <w:sz w:val="24"/>
                      <w:u w:val="single"/>
                    </w:rPr>
                  </w:pPr>
                </w:p>
              </w:tc>
              <w:tc>
                <w:tcPr>
                  <w:tcW w:w="1079" w:type="dxa"/>
                  <w:vMerge w:val="continue"/>
                  <w:vAlign w:val="center"/>
                </w:tcPr>
                <w:p>
                  <w:pPr>
                    <w:widowControl/>
                    <w:jc w:val="left"/>
                    <w:rPr>
                      <w:sz w:val="24"/>
                      <w:u w:val="single"/>
                    </w:rPr>
                  </w:pPr>
                </w:p>
              </w:tc>
              <w:tc>
                <w:tcPr>
                  <w:tcW w:w="1012" w:type="dxa"/>
                  <w:vMerge w:val="continue"/>
                  <w:vAlign w:val="center"/>
                </w:tcPr>
                <w:p>
                  <w:pPr>
                    <w:widowControl/>
                    <w:jc w:val="left"/>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278" w:type="dxa"/>
                  <w:vAlign w:val="center"/>
                </w:tcPr>
                <w:p>
                  <w:pPr>
                    <w:autoSpaceDE w:val="0"/>
                    <w:adjustRightInd w:val="0"/>
                    <w:snapToGrid w:val="0"/>
                    <w:ind w:left="-105" w:leftChars="-50" w:right="-105" w:rightChars="-50"/>
                    <w:jc w:val="center"/>
                    <w:rPr>
                      <w:sz w:val="24"/>
                      <w:u w:val="single"/>
                    </w:rPr>
                  </w:pPr>
                  <w:r>
                    <w:rPr>
                      <w:sz w:val="24"/>
                      <w:u w:val="single"/>
                    </w:rPr>
                    <w:t>1</w:t>
                  </w:r>
                </w:p>
              </w:tc>
              <w:tc>
                <w:tcPr>
                  <w:tcW w:w="757" w:type="dxa"/>
                  <w:vAlign w:val="center"/>
                </w:tcPr>
                <w:p>
                  <w:pPr>
                    <w:autoSpaceDE w:val="0"/>
                    <w:adjustRightInd w:val="0"/>
                    <w:snapToGrid w:val="0"/>
                    <w:ind w:left="-105" w:leftChars="-50" w:right="-105" w:rightChars="-50"/>
                    <w:jc w:val="center"/>
                    <w:rPr>
                      <w:sz w:val="24"/>
                      <w:u w:val="single"/>
                    </w:rPr>
                  </w:pPr>
                  <w:r>
                    <w:rPr>
                      <w:sz w:val="24"/>
                      <w:u w:val="single"/>
                    </w:rPr>
                    <w:t>DA001</w:t>
                  </w:r>
                </w:p>
              </w:tc>
              <w:tc>
                <w:tcPr>
                  <w:tcW w:w="1128" w:type="dxa"/>
                  <w:vAlign w:val="center"/>
                </w:tcPr>
                <w:p>
                  <w:pPr>
                    <w:autoSpaceDE w:val="0"/>
                    <w:adjustRightInd w:val="0"/>
                    <w:snapToGrid w:val="0"/>
                    <w:ind w:left="-105" w:leftChars="-50" w:right="-105" w:rightChars="-50"/>
                    <w:jc w:val="center"/>
                    <w:rPr>
                      <w:sz w:val="24"/>
                      <w:u w:val="single"/>
                    </w:rPr>
                  </w:pPr>
                  <w:r>
                    <w:rPr>
                      <w:sz w:val="24"/>
                      <w:u w:val="single"/>
                    </w:rPr>
                    <w:t>一般排放口</w:t>
                  </w:r>
                </w:p>
              </w:tc>
              <w:tc>
                <w:tcPr>
                  <w:tcW w:w="1575" w:type="dxa"/>
                  <w:vAlign w:val="center"/>
                </w:tcPr>
                <w:p>
                  <w:pPr>
                    <w:autoSpaceDE w:val="0"/>
                    <w:adjustRightInd w:val="0"/>
                    <w:snapToGrid w:val="0"/>
                    <w:ind w:left="-105" w:leftChars="-50" w:right="-105" w:rightChars="-50"/>
                    <w:jc w:val="center"/>
                    <w:rPr>
                      <w:sz w:val="24"/>
                      <w:u w:val="single"/>
                    </w:rPr>
                  </w:pPr>
                  <w:r>
                    <w:rPr>
                      <w:sz w:val="24"/>
                      <w:u w:val="single"/>
                    </w:rPr>
                    <w:t>113.209020°</w:t>
                  </w:r>
                </w:p>
              </w:tc>
              <w:tc>
                <w:tcPr>
                  <w:tcW w:w="1363" w:type="dxa"/>
                  <w:vAlign w:val="center"/>
                </w:tcPr>
                <w:p>
                  <w:pPr>
                    <w:autoSpaceDE w:val="0"/>
                    <w:adjustRightInd w:val="0"/>
                    <w:snapToGrid w:val="0"/>
                    <w:ind w:left="-105" w:leftChars="-50" w:right="-105" w:rightChars="-50"/>
                    <w:jc w:val="center"/>
                    <w:rPr>
                      <w:sz w:val="24"/>
                      <w:u w:val="single"/>
                    </w:rPr>
                  </w:pPr>
                  <w:r>
                    <w:rPr>
                      <w:sz w:val="24"/>
                      <w:u w:val="single"/>
                    </w:rPr>
                    <w:t>29.335631°</w:t>
                  </w:r>
                </w:p>
              </w:tc>
              <w:tc>
                <w:tcPr>
                  <w:tcW w:w="805" w:type="dxa"/>
                  <w:vAlign w:val="center"/>
                </w:tcPr>
                <w:p>
                  <w:pPr>
                    <w:autoSpaceDE w:val="0"/>
                    <w:adjustRightInd w:val="0"/>
                    <w:snapToGrid w:val="0"/>
                    <w:ind w:left="-105" w:leftChars="-50" w:right="-105" w:rightChars="-50"/>
                    <w:jc w:val="center"/>
                    <w:rPr>
                      <w:sz w:val="24"/>
                      <w:u w:val="single"/>
                    </w:rPr>
                  </w:pPr>
                  <w:r>
                    <w:rPr>
                      <w:rFonts w:hint="eastAsia"/>
                      <w:sz w:val="24"/>
                      <w:u w:val="single"/>
                    </w:rPr>
                    <w:t>18</w:t>
                  </w:r>
                </w:p>
              </w:tc>
              <w:tc>
                <w:tcPr>
                  <w:tcW w:w="1079" w:type="dxa"/>
                  <w:vAlign w:val="center"/>
                </w:tcPr>
                <w:p>
                  <w:pPr>
                    <w:autoSpaceDE w:val="0"/>
                    <w:adjustRightInd w:val="0"/>
                    <w:snapToGrid w:val="0"/>
                    <w:ind w:left="-105" w:leftChars="-50" w:right="-105" w:rightChars="-50"/>
                    <w:jc w:val="center"/>
                    <w:rPr>
                      <w:sz w:val="24"/>
                      <w:u w:val="single"/>
                    </w:rPr>
                  </w:pPr>
                  <w:r>
                    <w:rPr>
                      <w:sz w:val="24"/>
                      <w:u w:val="single"/>
                    </w:rPr>
                    <w:t>0.</w:t>
                  </w:r>
                  <w:r>
                    <w:rPr>
                      <w:rFonts w:hint="eastAsia"/>
                      <w:sz w:val="24"/>
                      <w:u w:val="single"/>
                    </w:rPr>
                    <w:t>2</w:t>
                  </w:r>
                </w:p>
              </w:tc>
              <w:tc>
                <w:tcPr>
                  <w:tcW w:w="1012" w:type="dxa"/>
                  <w:vAlign w:val="center"/>
                </w:tcPr>
                <w:p>
                  <w:pPr>
                    <w:autoSpaceDE w:val="0"/>
                    <w:adjustRightInd w:val="0"/>
                    <w:snapToGrid w:val="0"/>
                    <w:ind w:left="-105" w:leftChars="-50" w:right="-105" w:rightChars="-50"/>
                    <w:jc w:val="center"/>
                    <w:rPr>
                      <w:sz w:val="24"/>
                      <w:u w:val="single"/>
                    </w:rPr>
                  </w:pPr>
                  <w:r>
                    <w:rPr>
                      <w:sz w:val="24"/>
                      <w:u w:val="single"/>
                    </w:rPr>
                    <w:t>常温</w:t>
                  </w:r>
                </w:p>
              </w:tc>
            </w:tr>
          </w:tbl>
          <w:p>
            <w:pPr>
              <w:spacing w:line="360" w:lineRule="auto"/>
              <w:ind w:firstLine="480" w:firstLineChars="200"/>
              <w:rPr>
                <w:sz w:val="24"/>
              </w:rPr>
            </w:pPr>
            <w:r>
              <w:rPr>
                <w:sz w:val="24"/>
              </w:rPr>
              <w:t>根据《排污许可证申请与核发技术规范 印刷工业》（HJ1066-2019），项目废气自行监测计划可参照下表执行：</w:t>
            </w:r>
          </w:p>
          <w:p>
            <w:pPr>
              <w:spacing w:line="360" w:lineRule="auto"/>
              <w:jc w:val="center"/>
              <w:rPr>
                <w:b/>
                <w:sz w:val="24"/>
              </w:rPr>
            </w:pPr>
            <w:r>
              <w:rPr>
                <w:b/>
                <w:sz w:val="24"/>
              </w:rPr>
              <w:t>表</w:t>
            </w:r>
            <w:r>
              <w:rPr>
                <w:rFonts w:hint="eastAsia"/>
                <w:b/>
                <w:sz w:val="24"/>
              </w:rPr>
              <w:t xml:space="preserve">4-5 </w:t>
            </w:r>
            <w:r>
              <w:rPr>
                <w:b/>
                <w:sz w:val="24"/>
              </w:rPr>
              <w:t>自行监测计划一览表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1757"/>
              <w:gridCol w:w="1577"/>
              <w:gridCol w:w="2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594" w:type="dxa"/>
                  <w:vAlign w:val="center"/>
                </w:tcPr>
                <w:p>
                  <w:pPr>
                    <w:adjustRightInd w:val="0"/>
                    <w:snapToGrid w:val="0"/>
                    <w:jc w:val="center"/>
                    <w:rPr>
                      <w:sz w:val="24"/>
                    </w:rPr>
                  </w:pPr>
                  <w:r>
                    <w:rPr>
                      <w:sz w:val="24"/>
                    </w:rPr>
                    <w:t>监测点位</w:t>
                  </w:r>
                </w:p>
              </w:tc>
              <w:tc>
                <w:tcPr>
                  <w:tcW w:w="1757" w:type="dxa"/>
                  <w:vAlign w:val="center"/>
                </w:tcPr>
                <w:p>
                  <w:pPr>
                    <w:adjustRightInd w:val="0"/>
                    <w:snapToGrid w:val="0"/>
                    <w:jc w:val="center"/>
                    <w:rPr>
                      <w:sz w:val="24"/>
                    </w:rPr>
                  </w:pPr>
                  <w:r>
                    <w:rPr>
                      <w:sz w:val="24"/>
                    </w:rPr>
                    <w:t>监测指标</w:t>
                  </w:r>
                </w:p>
              </w:tc>
              <w:tc>
                <w:tcPr>
                  <w:tcW w:w="1577" w:type="dxa"/>
                  <w:vAlign w:val="center"/>
                </w:tcPr>
                <w:p>
                  <w:pPr>
                    <w:adjustRightInd w:val="0"/>
                    <w:snapToGrid w:val="0"/>
                    <w:jc w:val="center"/>
                    <w:rPr>
                      <w:sz w:val="24"/>
                    </w:rPr>
                  </w:pPr>
                  <w:r>
                    <w:rPr>
                      <w:sz w:val="24"/>
                    </w:rPr>
                    <w:t>监测频率</w:t>
                  </w:r>
                </w:p>
              </w:tc>
              <w:tc>
                <w:tcPr>
                  <w:tcW w:w="2950" w:type="dxa"/>
                  <w:vAlign w:val="center"/>
                </w:tcPr>
                <w:p>
                  <w:pPr>
                    <w:adjustRightInd w:val="0"/>
                    <w:snapToGrid w:val="0"/>
                    <w:jc w:val="center"/>
                    <w:rPr>
                      <w:sz w:val="24"/>
                    </w:rPr>
                  </w:pPr>
                  <w:r>
                    <w:rPr>
                      <w:sz w:val="24"/>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594" w:type="dxa"/>
                  <w:vAlign w:val="center"/>
                </w:tcPr>
                <w:p>
                  <w:pPr>
                    <w:adjustRightInd w:val="0"/>
                    <w:snapToGrid w:val="0"/>
                    <w:jc w:val="center"/>
                    <w:rPr>
                      <w:sz w:val="24"/>
                    </w:rPr>
                  </w:pPr>
                  <w:r>
                    <w:rPr>
                      <w:sz w:val="24"/>
                    </w:rPr>
                    <w:t>DA001排气筒</w:t>
                  </w:r>
                </w:p>
              </w:tc>
              <w:tc>
                <w:tcPr>
                  <w:tcW w:w="1757" w:type="dxa"/>
                  <w:vAlign w:val="center"/>
                </w:tcPr>
                <w:p>
                  <w:pPr>
                    <w:adjustRightInd w:val="0"/>
                    <w:snapToGrid w:val="0"/>
                    <w:jc w:val="center"/>
                    <w:rPr>
                      <w:sz w:val="24"/>
                    </w:rPr>
                  </w:pPr>
                  <w:r>
                    <w:rPr>
                      <w:sz w:val="24"/>
                    </w:rPr>
                    <w:t>VOCs</w:t>
                  </w:r>
                </w:p>
              </w:tc>
              <w:tc>
                <w:tcPr>
                  <w:tcW w:w="1577" w:type="dxa"/>
                  <w:vAlign w:val="center"/>
                </w:tcPr>
                <w:p>
                  <w:pPr>
                    <w:adjustRightInd w:val="0"/>
                    <w:snapToGrid w:val="0"/>
                    <w:jc w:val="center"/>
                    <w:rPr>
                      <w:sz w:val="24"/>
                    </w:rPr>
                  </w:pPr>
                  <w:r>
                    <w:rPr>
                      <w:sz w:val="24"/>
                    </w:rPr>
                    <w:t>每年一次</w:t>
                  </w:r>
                </w:p>
              </w:tc>
              <w:tc>
                <w:tcPr>
                  <w:tcW w:w="2950" w:type="dxa"/>
                  <w:vAlign w:val="center"/>
                </w:tcPr>
                <w:p>
                  <w:pPr>
                    <w:adjustRightInd w:val="0"/>
                    <w:snapToGrid w:val="0"/>
                    <w:jc w:val="center"/>
                    <w:rPr>
                      <w:sz w:val="24"/>
                    </w:rPr>
                  </w:pPr>
                  <w:r>
                    <w:rPr>
                      <w:sz w:val="24"/>
                    </w:rPr>
                    <w:t>《印刷业挥发性有机物排放标准》（DB43/1357-2017）中表1相关标准值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594" w:type="dxa"/>
                  <w:vMerge w:val="restart"/>
                  <w:vAlign w:val="center"/>
                </w:tcPr>
                <w:p>
                  <w:pPr>
                    <w:adjustRightInd w:val="0"/>
                    <w:snapToGrid w:val="0"/>
                    <w:jc w:val="center"/>
                    <w:rPr>
                      <w:sz w:val="24"/>
                    </w:rPr>
                  </w:pPr>
                  <w:r>
                    <w:rPr>
                      <w:sz w:val="24"/>
                    </w:rPr>
                    <w:t>厂界外1m</w:t>
                  </w:r>
                </w:p>
              </w:tc>
              <w:tc>
                <w:tcPr>
                  <w:tcW w:w="1757" w:type="dxa"/>
                  <w:vAlign w:val="center"/>
                </w:tcPr>
                <w:p>
                  <w:pPr>
                    <w:adjustRightInd w:val="0"/>
                    <w:snapToGrid w:val="0"/>
                    <w:jc w:val="center"/>
                    <w:rPr>
                      <w:sz w:val="24"/>
                    </w:rPr>
                  </w:pPr>
                  <w:r>
                    <w:rPr>
                      <w:sz w:val="24"/>
                    </w:rPr>
                    <w:t>VOCs</w:t>
                  </w:r>
                </w:p>
              </w:tc>
              <w:tc>
                <w:tcPr>
                  <w:tcW w:w="1577" w:type="dxa"/>
                  <w:vAlign w:val="center"/>
                </w:tcPr>
                <w:p>
                  <w:pPr>
                    <w:adjustRightInd w:val="0"/>
                    <w:snapToGrid w:val="0"/>
                    <w:jc w:val="center"/>
                    <w:rPr>
                      <w:sz w:val="24"/>
                    </w:rPr>
                  </w:pPr>
                  <w:r>
                    <w:rPr>
                      <w:sz w:val="24"/>
                    </w:rPr>
                    <w:t>每年一次</w:t>
                  </w:r>
                </w:p>
              </w:tc>
              <w:tc>
                <w:tcPr>
                  <w:tcW w:w="2950" w:type="dxa"/>
                  <w:vAlign w:val="center"/>
                </w:tcPr>
                <w:p>
                  <w:pPr>
                    <w:adjustRightInd w:val="0"/>
                    <w:snapToGrid w:val="0"/>
                    <w:jc w:val="center"/>
                    <w:rPr>
                      <w:sz w:val="24"/>
                    </w:rPr>
                  </w:pPr>
                  <w:r>
                    <w:rPr>
                      <w:rFonts w:hint="eastAsia"/>
                      <w:kern w:val="0"/>
                      <w:sz w:val="24"/>
                    </w:rPr>
                    <w:t>GB16297-1996及</w:t>
                  </w:r>
                  <w:r>
                    <w:rPr>
                      <w:sz w:val="24"/>
                    </w:rPr>
                    <w:t>DB43/1357-2017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94" w:type="dxa"/>
                  <w:vMerge w:val="continue"/>
                  <w:vAlign w:val="center"/>
                </w:tcPr>
                <w:p>
                  <w:pPr>
                    <w:adjustRightInd w:val="0"/>
                    <w:snapToGrid w:val="0"/>
                    <w:jc w:val="center"/>
                    <w:rPr>
                      <w:sz w:val="24"/>
                    </w:rPr>
                  </w:pPr>
                </w:p>
              </w:tc>
              <w:tc>
                <w:tcPr>
                  <w:tcW w:w="1757" w:type="dxa"/>
                  <w:vAlign w:val="center"/>
                </w:tcPr>
                <w:p>
                  <w:pPr>
                    <w:adjustRightInd w:val="0"/>
                    <w:snapToGrid w:val="0"/>
                    <w:jc w:val="center"/>
                    <w:rPr>
                      <w:sz w:val="24"/>
                    </w:rPr>
                  </w:pPr>
                  <w:r>
                    <w:rPr>
                      <w:sz w:val="24"/>
                    </w:rPr>
                    <w:t>颗粒物</w:t>
                  </w:r>
                </w:p>
              </w:tc>
              <w:tc>
                <w:tcPr>
                  <w:tcW w:w="1577" w:type="dxa"/>
                  <w:vAlign w:val="center"/>
                </w:tcPr>
                <w:p>
                  <w:pPr>
                    <w:adjustRightInd w:val="0"/>
                    <w:snapToGrid w:val="0"/>
                    <w:jc w:val="center"/>
                    <w:rPr>
                      <w:sz w:val="24"/>
                    </w:rPr>
                  </w:pPr>
                  <w:r>
                    <w:rPr>
                      <w:sz w:val="24"/>
                    </w:rPr>
                    <w:t>每年一次</w:t>
                  </w:r>
                </w:p>
              </w:tc>
              <w:tc>
                <w:tcPr>
                  <w:tcW w:w="2950" w:type="dxa"/>
                  <w:vAlign w:val="center"/>
                </w:tcPr>
                <w:p>
                  <w:pPr>
                    <w:adjustRightInd w:val="0"/>
                    <w:snapToGrid w:val="0"/>
                    <w:jc w:val="center"/>
                    <w:rPr>
                      <w:sz w:val="24"/>
                    </w:rPr>
                  </w:pPr>
                  <w:r>
                    <w:rPr>
                      <w:sz w:val="24"/>
                    </w:rPr>
                    <w:t>《大气污染物综合排放标准》（GB16297-1997）表2中的无组织排放监控浓度限值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94" w:type="dxa"/>
                  <w:vAlign w:val="center"/>
                </w:tcPr>
                <w:p>
                  <w:pPr>
                    <w:adjustRightInd w:val="0"/>
                    <w:snapToGrid w:val="0"/>
                    <w:jc w:val="center"/>
                    <w:rPr>
                      <w:sz w:val="24"/>
                    </w:rPr>
                  </w:pPr>
                  <w:r>
                    <w:rPr>
                      <w:rFonts w:hint="eastAsia"/>
                      <w:sz w:val="24"/>
                    </w:rPr>
                    <w:t>厂房门窗或通风口、其他开口（孔）等排放口外1m</w:t>
                  </w:r>
                </w:p>
              </w:tc>
              <w:tc>
                <w:tcPr>
                  <w:tcW w:w="1757" w:type="dxa"/>
                  <w:vAlign w:val="center"/>
                </w:tcPr>
                <w:p>
                  <w:pPr>
                    <w:adjustRightInd w:val="0"/>
                    <w:snapToGrid w:val="0"/>
                    <w:jc w:val="center"/>
                    <w:rPr>
                      <w:sz w:val="24"/>
                    </w:rPr>
                  </w:pPr>
                  <w:r>
                    <w:rPr>
                      <w:sz w:val="24"/>
                    </w:rPr>
                    <w:t>VOCs</w:t>
                  </w:r>
                </w:p>
              </w:tc>
              <w:tc>
                <w:tcPr>
                  <w:tcW w:w="1577" w:type="dxa"/>
                  <w:vAlign w:val="center"/>
                </w:tcPr>
                <w:p>
                  <w:pPr>
                    <w:adjustRightInd w:val="0"/>
                    <w:snapToGrid w:val="0"/>
                    <w:jc w:val="center"/>
                    <w:rPr>
                      <w:sz w:val="24"/>
                    </w:rPr>
                  </w:pPr>
                  <w:r>
                    <w:rPr>
                      <w:sz w:val="24"/>
                    </w:rPr>
                    <w:t>每年一次</w:t>
                  </w:r>
                </w:p>
              </w:tc>
              <w:tc>
                <w:tcPr>
                  <w:tcW w:w="2950" w:type="dxa"/>
                  <w:vAlign w:val="center"/>
                </w:tcPr>
                <w:p>
                  <w:pPr>
                    <w:adjustRightInd w:val="0"/>
                    <w:snapToGrid w:val="0"/>
                    <w:jc w:val="center"/>
                    <w:rPr>
                      <w:sz w:val="24"/>
                    </w:rPr>
                  </w:pPr>
                  <w:r>
                    <w:rPr>
                      <w:sz w:val="24"/>
                    </w:rPr>
                    <w:t>《</w:t>
                  </w:r>
                  <w:r>
                    <w:rPr>
                      <w:rFonts w:hint="eastAsia"/>
                      <w:sz w:val="24"/>
                    </w:rPr>
                    <w:t>挥发性有机物无组织排放控制</w:t>
                  </w:r>
                  <w:r>
                    <w:rPr>
                      <w:sz w:val="24"/>
                    </w:rPr>
                    <w:t>标准》（GB</w:t>
                  </w:r>
                  <w:r>
                    <w:rPr>
                      <w:rFonts w:hint="eastAsia"/>
                      <w:sz w:val="24"/>
                    </w:rPr>
                    <w:t>37822</w:t>
                  </w:r>
                  <w:r>
                    <w:rPr>
                      <w:sz w:val="24"/>
                    </w:rPr>
                    <w:t>-</w:t>
                  </w:r>
                  <w:r>
                    <w:rPr>
                      <w:rFonts w:hint="eastAsia"/>
                      <w:sz w:val="24"/>
                    </w:rPr>
                    <w:t>2019</w:t>
                  </w:r>
                  <w:r>
                    <w:rPr>
                      <w:sz w:val="24"/>
                    </w:rPr>
                    <w:t>）表</w:t>
                  </w:r>
                  <w:r>
                    <w:rPr>
                      <w:rFonts w:hint="eastAsia"/>
                      <w:sz w:val="24"/>
                    </w:rPr>
                    <w:t>A.1</w:t>
                  </w:r>
                  <w:r>
                    <w:rPr>
                      <w:sz w:val="24"/>
                    </w:rPr>
                    <w:t>中的无组织排放限值</w:t>
                  </w:r>
                </w:p>
              </w:tc>
            </w:tr>
          </w:tbl>
          <w:p>
            <w:pPr>
              <w:spacing w:line="360" w:lineRule="auto"/>
              <w:ind w:firstLine="480" w:firstLineChars="200"/>
              <w:rPr>
                <w:sz w:val="24"/>
              </w:rPr>
            </w:pPr>
            <w:r>
              <w:rPr>
                <w:sz w:val="24"/>
              </w:rPr>
              <w:t>环境保护措施可行性论述</w:t>
            </w:r>
          </w:p>
          <w:p>
            <w:pPr>
              <w:spacing w:line="360" w:lineRule="auto"/>
              <w:ind w:firstLine="480" w:firstLineChars="200"/>
              <w:rPr>
                <w:sz w:val="24"/>
              </w:rPr>
            </w:pPr>
            <w:r>
              <w:rPr>
                <w:sz w:val="24"/>
              </w:rPr>
              <w:t>1.激光切割、蚀刻废气、UV打印废气</w:t>
            </w:r>
            <w:r>
              <w:rPr>
                <w:rFonts w:hint="eastAsia"/>
                <w:sz w:val="24"/>
              </w:rPr>
              <w:t>、</w:t>
            </w:r>
            <w:r>
              <w:rPr>
                <w:sz w:val="24"/>
              </w:rPr>
              <w:t>贴合废气</w:t>
            </w:r>
          </w:p>
          <w:p>
            <w:pPr>
              <w:spacing w:line="360" w:lineRule="auto"/>
              <w:ind w:firstLine="480" w:firstLineChars="200"/>
              <w:rPr>
                <w:sz w:val="24"/>
              </w:rPr>
            </w:pPr>
            <w:r>
              <w:rPr>
                <w:sz w:val="24"/>
              </w:rPr>
              <w:t>项目拟采用活性炭吸附装置处理项目在激光切割、蚀刻板材及UV打印过程产生有组织有机废气，收集后通过DA001排气筒排放。采取的治理措施为《排污许可证申请与核发技术规范 印刷工业》（HJ1066-2019）附录A规定的可行性技术，此过程产生的有机废气经活性炭吸附后，DA001排气筒有组织排放VOCs能满足《印刷业挥发性有机物排放标准》（DB43/1357-2017）</w:t>
            </w:r>
            <w:r>
              <w:rPr>
                <w:rFonts w:hint="eastAsia"/>
                <w:sz w:val="24"/>
              </w:rPr>
              <w:t>以及</w:t>
            </w:r>
            <w:r>
              <w:rPr>
                <w:sz w:val="24"/>
              </w:rPr>
              <w:t>《大气污染物综合排放标准》（GB16297-1997）中挥发性有机物最高允许排放浓度最高允许排放速率，可达标排放。</w:t>
            </w:r>
          </w:p>
          <w:p>
            <w:pPr>
              <w:spacing w:line="360" w:lineRule="auto"/>
              <w:ind w:firstLine="480" w:firstLineChars="200"/>
              <w:rPr>
                <w:sz w:val="24"/>
              </w:rPr>
            </w:pPr>
            <w:r>
              <w:rPr>
                <w:rFonts w:hint="eastAsia"/>
                <w:sz w:val="24"/>
              </w:rPr>
              <w:t>2</w:t>
            </w:r>
            <w:r>
              <w:rPr>
                <w:sz w:val="24"/>
              </w:rPr>
              <w:t>.无组织废气</w:t>
            </w:r>
          </w:p>
          <w:p>
            <w:pPr>
              <w:spacing w:line="360" w:lineRule="auto"/>
              <w:ind w:firstLine="480" w:firstLineChars="200"/>
              <w:rPr>
                <w:sz w:val="24"/>
              </w:rPr>
            </w:pPr>
            <w:r>
              <w:rPr>
                <w:rFonts w:hint="eastAsia"/>
                <w:sz w:val="24"/>
              </w:rPr>
              <w:t>项目在正常生产情况下，厂界周围环境主要受无组织废气排放影响，为控制无组织废气污染物的排放量，必须以清洁生产的指导思想，对物料的运输、贮存、切割、印刷、出料、产品的存贮及尾气吸收等全过程进行分析，调查废气无组织排放的各个环节，并针对各主要排放环节提出相应改进措施，以减少废气无组织排放量。</w:t>
            </w:r>
          </w:p>
          <w:p>
            <w:pPr>
              <w:spacing w:line="360" w:lineRule="auto"/>
              <w:ind w:firstLine="480" w:firstLineChars="200"/>
              <w:rPr>
                <w:sz w:val="24"/>
                <w:u w:val="single"/>
              </w:rPr>
            </w:pPr>
            <w:r>
              <w:rPr>
                <w:rFonts w:hint="eastAsia"/>
                <w:sz w:val="24"/>
              </w:rPr>
              <w:t>本项目无组织排放的废气主要是未被收集的有机废气和颗粒物逸散到大气中，其排放量与操作管理水平、设备状况等有很大关系。</w:t>
            </w:r>
            <w:r>
              <w:rPr>
                <w:rFonts w:hint="eastAsia"/>
                <w:sz w:val="24"/>
                <w:u w:val="single"/>
              </w:rPr>
              <w:t>通过加强管理，提高有机废气和颗粒物的收集效率来降低其排放量，VOCs 物料应储存于密闭的容器、包装袋、储罐、储库、料仓中。并且在车间设置抽排风设施，加强通风，以减少有机废气和颗粒物对人体和环境的影响。另根据《挥发性有机物无组织排放控制标准》(GB 37822-2019)中要求建设单位需采取以下措施减少无组织排放VOCs对周围大气环境的影响：</w:t>
            </w:r>
          </w:p>
          <w:p>
            <w:pPr>
              <w:spacing w:line="360" w:lineRule="auto"/>
              <w:ind w:firstLine="480" w:firstLineChars="200"/>
              <w:rPr>
                <w:sz w:val="24"/>
                <w:u w:val="single"/>
              </w:rPr>
            </w:pPr>
            <w:r>
              <w:rPr>
                <w:sz w:val="24"/>
                <w:u w:val="single"/>
              </w:rPr>
              <w:t>a、企业应建立台账，记录含VOCs原辅材料和含VOCs产品的名称、使用量、回收量、废弃量、去向以及VOCs含量等信息。台账保存期限不少于3年。</w:t>
            </w:r>
          </w:p>
          <w:p>
            <w:pPr>
              <w:spacing w:line="360" w:lineRule="auto"/>
              <w:ind w:firstLine="480" w:firstLineChars="200"/>
              <w:rPr>
                <w:sz w:val="24"/>
                <w:u w:val="single"/>
              </w:rPr>
            </w:pPr>
            <w:r>
              <w:rPr>
                <w:sz w:val="24"/>
                <w:u w:val="single"/>
              </w:rPr>
              <w:t>b、通风生产设备、操作工位、车间厂房等应在符合安全生产、职业卫生相关规定的前提下，根据 行业作业规程与标准、工业建筑及洁净厂房通风设计规范等的要求，采用合理的通风量。</w:t>
            </w:r>
          </w:p>
          <w:p>
            <w:pPr>
              <w:spacing w:line="360" w:lineRule="auto"/>
              <w:ind w:firstLine="480" w:firstLineChars="200"/>
              <w:rPr>
                <w:sz w:val="24"/>
                <w:u w:val="single"/>
              </w:rPr>
            </w:pPr>
            <w:r>
              <w:rPr>
                <w:sz w:val="24"/>
                <w:u w:val="single"/>
              </w:rPr>
              <w:t>c、载有VOCs物料的设备及其管道在开停工(车)、检维修和清洗时，应在退料阶段将残存物料退净，并用密闭容器盛装，退料过程废气应排至VOCs废气收集处理系统；清洗及吹扫过程排气应排至 VOCs废气收集处理系统。</w:t>
            </w:r>
          </w:p>
          <w:p>
            <w:pPr>
              <w:spacing w:line="360" w:lineRule="auto"/>
              <w:ind w:firstLine="480" w:firstLineChars="200"/>
              <w:rPr>
                <w:color w:val="000000" w:themeColor="text1"/>
                <w:sz w:val="24"/>
                <w:u w:val="single"/>
                <w14:textFill>
                  <w14:solidFill>
                    <w14:schemeClr w14:val="tx1"/>
                  </w14:solidFill>
                </w14:textFill>
              </w:rPr>
            </w:pPr>
            <w:r>
              <w:rPr>
                <w:rFonts w:hint="eastAsia"/>
                <w:sz w:val="24"/>
                <w:u w:val="single"/>
              </w:rPr>
              <w:t>d、工艺过程产生的含VOCs废料(渣、液)应按照挥发性有机物无组织排放控制标准(GB 37822—2019)第5章、第6章的要求进行储存、转移和输送。盛装过VOCs物料的废包装容器应加盖密闭。</w:t>
            </w:r>
          </w:p>
          <w:p>
            <w:pPr>
              <w:spacing w:line="360" w:lineRule="auto"/>
              <w:ind w:firstLine="480" w:firstLineChars="200"/>
              <w:rPr>
                <w:sz w:val="24"/>
                <w:u w:val="single"/>
              </w:rPr>
            </w:pPr>
            <w:r>
              <w:rPr>
                <w:color w:val="000000" w:themeColor="text1"/>
                <w:sz w:val="24"/>
                <w:u w:val="single"/>
                <w14:textFill>
                  <w14:solidFill>
                    <w14:schemeClr w14:val="tx1"/>
                  </w14:solidFill>
                </w14:textFill>
              </w:rPr>
              <w:t>4.</w:t>
            </w:r>
            <w:r>
              <w:rPr>
                <w:color w:val="000000"/>
                <w:sz w:val="24"/>
                <w:u w:val="single"/>
              </w:rPr>
              <w:t>有机废气收集系统设置的合理性分析</w:t>
            </w:r>
          </w:p>
          <w:p>
            <w:pPr>
              <w:adjustRightInd w:val="0"/>
              <w:snapToGrid w:val="0"/>
              <w:spacing w:line="360" w:lineRule="auto"/>
              <w:ind w:firstLine="480" w:firstLineChars="200"/>
              <w:rPr>
                <w:sz w:val="24"/>
                <w:u w:val="single"/>
              </w:rPr>
            </w:pPr>
            <w:r>
              <w:rPr>
                <w:sz w:val="24"/>
                <w:u w:val="single"/>
              </w:rPr>
              <w:t>本项目拟在</w:t>
            </w:r>
            <w:r>
              <w:rPr>
                <w:rFonts w:hint="eastAsia"/>
                <w:sz w:val="24"/>
                <w:u w:val="single"/>
              </w:rPr>
              <w:t>切割机出口上方、打印机出口上方、打标机出口上方以及点胶机出口上方</w:t>
            </w:r>
            <w:r>
              <w:rPr>
                <w:sz w:val="24"/>
                <w:u w:val="single"/>
              </w:rPr>
              <w:t>设置伞形罩（上吸罩）对有机废气进行收集。</w:t>
            </w:r>
            <w:bookmarkStart w:id="4" w:name="_Hlk46303838"/>
            <w:r>
              <w:rPr>
                <w:sz w:val="24"/>
                <w:u w:val="single"/>
              </w:rPr>
              <w:t>《挥发性有机物无组织排放控制标准》（GB 37822—2019）</w:t>
            </w:r>
            <w:bookmarkEnd w:id="4"/>
            <w:r>
              <w:rPr>
                <w:sz w:val="24"/>
                <w:u w:val="single"/>
              </w:rPr>
              <w:t>要求“采用外部排风罩的，控制风速不应低于0.3 m/s”，根据《局部排风设施控制风速检测与评估技术规范》（AQ/T 4274—2016 ），本项目排风罩的控制点为下图黑点所在位置。</w:t>
            </w:r>
          </w:p>
          <w:p>
            <w:pPr>
              <w:adjustRightInd w:val="0"/>
              <w:snapToGrid w:val="0"/>
              <w:spacing w:line="360" w:lineRule="auto"/>
              <w:jc w:val="center"/>
              <w:rPr>
                <w:color w:val="000000"/>
                <w:kern w:val="0"/>
                <w:sz w:val="24"/>
                <w:u w:val="single"/>
              </w:rPr>
            </w:pPr>
            <w:r>
              <w:rPr>
                <w:color w:val="000000"/>
                <w:kern w:val="0"/>
                <w:sz w:val="24"/>
                <w:u w:val="single"/>
              </w:rPr>
              <w:drawing>
                <wp:inline distT="0" distB="0" distL="0" distR="0">
                  <wp:extent cx="2247265" cy="173355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rcRect b="13607"/>
                          <a:stretch>
                            <a:fillRect/>
                          </a:stretch>
                        </pic:blipFill>
                        <pic:spPr>
                          <a:xfrm>
                            <a:off x="0" y="0"/>
                            <a:ext cx="2298532" cy="1772710"/>
                          </a:xfrm>
                          <a:prstGeom prst="rect">
                            <a:avLst/>
                          </a:prstGeom>
                          <a:ln>
                            <a:noFill/>
                          </a:ln>
                        </pic:spPr>
                      </pic:pic>
                    </a:graphicData>
                  </a:graphic>
                </wp:inline>
              </w:drawing>
            </w:r>
          </w:p>
          <w:p>
            <w:pPr>
              <w:numPr>
                <w:ilvl w:val="-1"/>
                <w:numId w:val="0"/>
              </w:numPr>
              <w:spacing w:line="360" w:lineRule="auto"/>
              <w:ind w:left="422" w:firstLine="0"/>
              <w:jc w:val="center"/>
              <w:rPr>
                <w:rFonts w:eastAsia="宋体"/>
                <w:b/>
                <w:color w:val="auto"/>
                <w:sz w:val="24"/>
                <w:u w:val="single"/>
              </w:rPr>
            </w:pPr>
            <w:r>
              <w:rPr>
                <w:rFonts w:hint="eastAsia"/>
                <w:b/>
                <w:sz w:val="24"/>
                <w:u w:val="single"/>
                <w:lang w:eastAsia="zh-CN"/>
              </w:rPr>
              <w:t>图三</w:t>
            </w:r>
            <w:r>
              <w:rPr>
                <w:rFonts w:hint="eastAsia"/>
                <w:b/>
                <w:sz w:val="24"/>
                <w:u w:val="single"/>
                <w:lang w:val="en-US" w:eastAsia="zh-CN"/>
              </w:rPr>
              <w:t xml:space="preserve"> </w:t>
            </w:r>
            <w:r>
              <w:rPr>
                <w:rFonts w:hint="default" w:eastAsia="宋体"/>
                <w:b/>
                <w:color w:val="auto"/>
                <w:sz w:val="24"/>
                <w:u w:val="single"/>
              </w:rPr>
              <w:t xml:space="preserve"> 项目排风罩控制点位置示意图</w:t>
            </w:r>
          </w:p>
          <w:p>
            <w:pPr>
              <w:spacing w:line="360" w:lineRule="auto"/>
              <w:ind w:firstLine="480" w:firstLineChars="200"/>
              <w:rPr>
                <w:sz w:val="24"/>
                <w:u w:val="single"/>
              </w:rPr>
            </w:pPr>
            <w:r>
              <w:rPr>
                <w:sz w:val="24"/>
                <w:u w:val="single"/>
              </w:rPr>
              <w:t>本项目排风罩均采用上部伞形集气罩，且两侧设有围挡，根据《废气处理工程技术手册》（化学工业出版社），两侧设有围挡时集气罩的排气量计算如下：</w:t>
            </w:r>
          </w:p>
          <w:p>
            <w:pPr>
              <w:adjustRightInd w:val="0"/>
              <w:snapToGrid w:val="0"/>
              <w:spacing w:line="360" w:lineRule="auto"/>
              <w:ind w:firstLine="480" w:firstLineChars="200"/>
              <w:jc w:val="center"/>
              <w:rPr>
                <w:sz w:val="24"/>
                <w:u w:val="single"/>
              </w:rPr>
            </w:pPr>
            <w:r>
              <w:rPr>
                <w:sz w:val="24"/>
                <w:u w:val="single"/>
              </w:rPr>
              <w:t>Q =（W+B）HVx</w:t>
            </w:r>
          </w:p>
          <w:p>
            <w:pPr>
              <w:spacing w:line="360" w:lineRule="auto"/>
              <w:ind w:firstLine="480" w:firstLineChars="200"/>
              <w:rPr>
                <w:sz w:val="24"/>
                <w:u w:val="single"/>
              </w:rPr>
            </w:pPr>
            <w:r>
              <w:rPr>
                <w:sz w:val="24"/>
                <w:u w:val="single"/>
              </w:rPr>
              <w:t>式中Q为排气量，m</w:t>
            </w:r>
            <w:r>
              <w:rPr>
                <w:sz w:val="24"/>
                <w:u w:val="single"/>
                <w:vertAlign w:val="superscript"/>
              </w:rPr>
              <w:t>3</w:t>
            </w:r>
            <w:r>
              <w:rPr>
                <w:sz w:val="24"/>
                <w:u w:val="single"/>
              </w:rPr>
              <w:t>/s；W为罩口长度，m；B为罩口宽度，m；H为罩口距污染源的距离，m；Vx为吸入速度，m/s。</w:t>
            </w:r>
          </w:p>
          <w:p>
            <w:pPr>
              <w:spacing w:line="360" w:lineRule="auto"/>
              <w:ind w:firstLine="480" w:firstLineChars="200"/>
              <w:rPr>
                <w:sz w:val="24"/>
                <w:u w:val="single"/>
              </w:rPr>
            </w:pPr>
            <w:r>
              <w:rPr>
                <w:sz w:val="24"/>
                <w:u w:val="single"/>
              </w:rPr>
              <w:t>本项目设计的吸入速度为0.</w:t>
            </w:r>
            <w:r>
              <w:rPr>
                <w:rFonts w:hint="eastAsia"/>
                <w:sz w:val="24"/>
                <w:u w:val="single"/>
                <w:lang w:val="en-US" w:eastAsia="zh-CN"/>
              </w:rPr>
              <w:t>3</w:t>
            </w:r>
            <w:r>
              <w:rPr>
                <w:sz w:val="24"/>
                <w:u w:val="single"/>
              </w:rPr>
              <w:t>m/s，根据</w:t>
            </w:r>
            <w:r>
              <w:rPr>
                <w:rFonts w:hint="eastAsia"/>
                <w:sz w:val="24"/>
                <w:u w:val="single"/>
              </w:rPr>
              <w:t>各设备</w:t>
            </w:r>
            <w:r>
              <w:rPr>
                <w:sz w:val="24"/>
                <w:u w:val="single"/>
              </w:rPr>
              <w:t>上方集气罩尺寸，计算得到的风量见下表：</w:t>
            </w:r>
          </w:p>
          <w:p>
            <w:pPr>
              <w:spacing w:line="360" w:lineRule="auto"/>
              <w:ind w:left="422"/>
              <w:jc w:val="center"/>
              <w:rPr>
                <w:rFonts w:eastAsia="黑体"/>
                <w:color w:val="000000"/>
                <w:sz w:val="24"/>
              </w:rPr>
            </w:pPr>
            <w:r>
              <w:rPr>
                <w:rFonts w:hint="default" w:eastAsia="宋体"/>
                <w:b/>
                <w:color w:val="auto"/>
                <w:sz w:val="24"/>
                <w:highlight w:val="none"/>
              </w:rPr>
              <w:t>表</w:t>
            </w:r>
            <w:r>
              <w:rPr>
                <w:rFonts w:hint="eastAsia"/>
                <w:b/>
                <w:sz w:val="24"/>
                <w:lang w:eastAsia="zh-CN"/>
              </w:rPr>
              <w:t>4</w:t>
            </w:r>
            <w:r>
              <w:rPr>
                <w:rFonts w:hint="eastAsia"/>
                <w:b/>
                <w:sz w:val="24"/>
                <w:lang w:val="en-US" w:eastAsia="zh-CN"/>
              </w:rPr>
              <w:t>-6</w:t>
            </w:r>
            <w:r>
              <w:rPr>
                <w:rFonts w:eastAsia="宋体"/>
                <w:b/>
                <w:color w:val="auto"/>
                <w:sz w:val="24"/>
              </w:rPr>
              <w:t xml:space="preserve"> 项目集气罩</w:t>
            </w:r>
            <w:r>
              <w:rPr>
                <w:rFonts w:hint="default" w:eastAsia="宋体"/>
                <w:b/>
                <w:color w:val="auto"/>
                <w:sz w:val="24"/>
              </w:rPr>
              <w:t>及计算风量</w:t>
            </w:r>
            <w:r>
              <w:rPr>
                <w:rFonts w:eastAsia="宋体"/>
                <w:b/>
                <w:color w:val="auto"/>
                <w:sz w:val="24"/>
              </w:rPr>
              <w:t>一览表</w:t>
            </w:r>
          </w:p>
          <w:tbl>
            <w:tblPr>
              <w:tblStyle w:val="18"/>
              <w:tblW w:w="7823"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072"/>
              <w:gridCol w:w="1072"/>
              <w:gridCol w:w="1354"/>
              <w:gridCol w:w="1405"/>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5"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设备名称</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长度(m)</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宽度(m)</w:t>
                  </w:r>
                </w:p>
              </w:tc>
              <w:tc>
                <w:tcPr>
                  <w:tcW w:w="1354" w:type="dxa"/>
                  <w:shd w:val="clear" w:color="auto" w:fill="auto"/>
                  <w:noWrap/>
                  <w:vAlign w:val="center"/>
                </w:tcPr>
                <w:p>
                  <w:pPr>
                    <w:widowControl/>
                    <w:adjustRightInd w:val="0"/>
                    <w:snapToGrid w:val="0"/>
                    <w:spacing w:line="240" w:lineRule="auto"/>
                    <w:ind w:left="0" w:leftChars="0" w:right="0" w:rightChars="0"/>
                    <w:jc w:val="center"/>
                    <w:rPr>
                      <w:kern w:val="2"/>
                      <w:sz w:val="24"/>
                      <w:szCs w:val="24"/>
                    </w:rPr>
                  </w:pPr>
                  <w:r>
                    <w:rPr>
                      <w:kern w:val="2"/>
                      <w:sz w:val="24"/>
                      <w:szCs w:val="24"/>
                    </w:rPr>
                    <w:t>与污染源距离(m)</w:t>
                  </w:r>
                </w:p>
              </w:tc>
              <w:tc>
                <w:tcPr>
                  <w:tcW w:w="1405"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吸入速度(m/s)</w:t>
                  </w:r>
                </w:p>
              </w:tc>
              <w:tc>
                <w:tcPr>
                  <w:tcW w:w="1405"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计算风量(m</w:t>
                  </w:r>
                  <w:r>
                    <w:rPr>
                      <w:kern w:val="2"/>
                      <w:sz w:val="24"/>
                      <w:szCs w:val="24"/>
                      <w:vertAlign w:val="superscript"/>
                    </w:rPr>
                    <w:t>3</w:t>
                  </w:r>
                  <w:r>
                    <w:rPr>
                      <w:kern w:val="2"/>
                      <w:sz w:val="24"/>
                      <w:szCs w:val="24"/>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5"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切割机</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0.</w:t>
                  </w:r>
                  <w:r>
                    <w:rPr>
                      <w:rFonts w:hint="default"/>
                      <w:kern w:val="2"/>
                      <w:sz w:val="24"/>
                      <w:szCs w:val="24"/>
                      <w:lang w:val="en-US" w:eastAsia="zh-CN"/>
                    </w:rPr>
                    <w:t>5</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0.</w:t>
                  </w:r>
                  <w:r>
                    <w:rPr>
                      <w:rFonts w:hint="default"/>
                      <w:kern w:val="2"/>
                      <w:sz w:val="24"/>
                      <w:szCs w:val="24"/>
                      <w:lang w:val="en-US" w:eastAsia="zh-CN"/>
                    </w:rPr>
                    <w:t>5</w:t>
                  </w:r>
                </w:p>
              </w:tc>
              <w:tc>
                <w:tcPr>
                  <w:tcW w:w="1354"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0.5</w:t>
                  </w:r>
                </w:p>
              </w:tc>
              <w:tc>
                <w:tcPr>
                  <w:tcW w:w="1405" w:type="dxa"/>
                  <w:shd w:val="clear" w:color="auto" w:fill="auto"/>
                  <w:noWrap/>
                  <w:vAlign w:val="center"/>
                </w:tcPr>
                <w:p>
                  <w:pPr>
                    <w:widowControl/>
                    <w:adjustRightInd w:val="0"/>
                    <w:snapToGrid w:val="0"/>
                    <w:spacing w:line="240" w:lineRule="auto"/>
                    <w:jc w:val="center"/>
                    <w:rPr>
                      <w:rFonts w:hint="default" w:eastAsia="宋体"/>
                      <w:kern w:val="2"/>
                      <w:sz w:val="24"/>
                      <w:szCs w:val="24"/>
                      <w:lang w:eastAsia="zh-CN"/>
                    </w:rPr>
                  </w:pPr>
                  <w:r>
                    <w:rPr>
                      <w:rFonts w:hint="default"/>
                      <w:kern w:val="2"/>
                      <w:sz w:val="24"/>
                      <w:szCs w:val="24"/>
                    </w:rPr>
                    <w:t>0.</w:t>
                  </w:r>
                  <w:r>
                    <w:rPr>
                      <w:rFonts w:hint="default"/>
                      <w:kern w:val="2"/>
                      <w:sz w:val="24"/>
                      <w:szCs w:val="24"/>
                      <w:lang w:val="en-US" w:eastAsia="zh-CN"/>
                    </w:rPr>
                    <w:t>3</w:t>
                  </w:r>
                </w:p>
              </w:tc>
              <w:tc>
                <w:tcPr>
                  <w:tcW w:w="1405" w:type="dxa"/>
                  <w:shd w:val="clear" w:color="auto" w:fill="auto"/>
                  <w:noWrap/>
                  <w:vAlign w:val="center"/>
                </w:tcPr>
                <w:p>
                  <w:pPr>
                    <w:widowControl/>
                    <w:adjustRightInd w:val="0"/>
                    <w:snapToGrid w:val="0"/>
                    <w:spacing w:line="240" w:lineRule="auto"/>
                    <w:jc w:val="center"/>
                    <w:rPr>
                      <w:rFonts w:hint="default" w:eastAsia="宋体"/>
                      <w:kern w:val="2"/>
                      <w:sz w:val="24"/>
                      <w:szCs w:val="24"/>
                      <w:lang w:val="en-US" w:eastAsia="zh-CN"/>
                    </w:rPr>
                  </w:pPr>
                  <w:r>
                    <w:rPr>
                      <w:rFonts w:hint="default"/>
                      <w:kern w:val="2"/>
                      <w:sz w:val="24"/>
                      <w:szCs w:val="24"/>
                      <w:lang w:val="en-US" w:eastAsia="zh-CN"/>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5"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打标机1</w:t>
                  </w:r>
                </w:p>
              </w:tc>
              <w:tc>
                <w:tcPr>
                  <w:tcW w:w="1072" w:type="dxa"/>
                  <w:shd w:val="clear" w:color="auto" w:fill="auto"/>
                  <w:noWrap/>
                  <w:vAlign w:val="center"/>
                </w:tcPr>
                <w:p>
                  <w:pPr>
                    <w:widowControl/>
                    <w:adjustRightInd w:val="0"/>
                    <w:snapToGrid w:val="0"/>
                    <w:spacing w:line="240" w:lineRule="auto"/>
                    <w:jc w:val="center"/>
                    <w:rPr>
                      <w:rFonts w:hint="default" w:eastAsia="宋体"/>
                      <w:kern w:val="2"/>
                      <w:sz w:val="24"/>
                      <w:szCs w:val="24"/>
                      <w:lang w:eastAsia="zh-CN"/>
                    </w:rPr>
                  </w:pPr>
                  <w:r>
                    <w:rPr>
                      <w:rFonts w:hint="default"/>
                      <w:kern w:val="2"/>
                      <w:sz w:val="24"/>
                      <w:szCs w:val="24"/>
                    </w:rPr>
                    <w:t>0.</w:t>
                  </w:r>
                  <w:r>
                    <w:rPr>
                      <w:rFonts w:hint="default"/>
                      <w:kern w:val="2"/>
                      <w:sz w:val="24"/>
                      <w:szCs w:val="24"/>
                      <w:lang w:val="en-US" w:eastAsia="zh-CN"/>
                    </w:rPr>
                    <w:t>5</w:t>
                  </w:r>
                </w:p>
              </w:tc>
              <w:tc>
                <w:tcPr>
                  <w:tcW w:w="1072" w:type="dxa"/>
                  <w:shd w:val="clear" w:color="auto" w:fill="auto"/>
                  <w:noWrap/>
                  <w:vAlign w:val="center"/>
                </w:tcPr>
                <w:p>
                  <w:pPr>
                    <w:widowControl/>
                    <w:adjustRightInd w:val="0"/>
                    <w:snapToGrid w:val="0"/>
                    <w:spacing w:line="240" w:lineRule="auto"/>
                    <w:jc w:val="center"/>
                    <w:rPr>
                      <w:rFonts w:hint="default" w:eastAsia="宋体"/>
                      <w:kern w:val="2"/>
                      <w:sz w:val="24"/>
                      <w:szCs w:val="24"/>
                      <w:lang w:eastAsia="zh-CN"/>
                    </w:rPr>
                  </w:pPr>
                  <w:r>
                    <w:rPr>
                      <w:kern w:val="2"/>
                      <w:sz w:val="24"/>
                      <w:szCs w:val="24"/>
                    </w:rPr>
                    <w:t>0.</w:t>
                  </w:r>
                  <w:r>
                    <w:rPr>
                      <w:rFonts w:hint="default"/>
                      <w:kern w:val="2"/>
                      <w:sz w:val="24"/>
                      <w:szCs w:val="24"/>
                      <w:lang w:val="en-US" w:eastAsia="zh-CN"/>
                    </w:rPr>
                    <w:t>5</w:t>
                  </w:r>
                </w:p>
              </w:tc>
              <w:tc>
                <w:tcPr>
                  <w:tcW w:w="1354"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0.5</w:t>
                  </w:r>
                </w:p>
              </w:tc>
              <w:tc>
                <w:tcPr>
                  <w:tcW w:w="1405" w:type="dxa"/>
                  <w:shd w:val="clear" w:color="auto" w:fill="auto"/>
                  <w:noWrap/>
                  <w:vAlign w:val="center"/>
                </w:tcPr>
                <w:p>
                  <w:pPr>
                    <w:widowControl/>
                    <w:adjustRightInd w:val="0"/>
                    <w:snapToGrid w:val="0"/>
                    <w:spacing w:line="240" w:lineRule="auto"/>
                    <w:jc w:val="center"/>
                    <w:rPr>
                      <w:rFonts w:hint="default" w:eastAsia="宋体"/>
                      <w:kern w:val="2"/>
                      <w:sz w:val="24"/>
                      <w:szCs w:val="24"/>
                      <w:lang w:eastAsia="zh-CN"/>
                    </w:rPr>
                  </w:pPr>
                  <w:r>
                    <w:rPr>
                      <w:kern w:val="2"/>
                      <w:sz w:val="24"/>
                      <w:szCs w:val="24"/>
                    </w:rPr>
                    <w:t>0.</w:t>
                  </w:r>
                  <w:r>
                    <w:rPr>
                      <w:rFonts w:hint="default"/>
                      <w:kern w:val="2"/>
                      <w:sz w:val="24"/>
                      <w:szCs w:val="24"/>
                      <w:lang w:val="en-US" w:eastAsia="zh-CN"/>
                    </w:rPr>
                    <w:t>3</w:t>
                  </w:r>
                </w:p>
              </w:tc>
              <w:tc>
                <w:tcPr>
                  <w:tcW w:w="1405" w:type="dxa"/>
                  <w:shd w:val="clear" w:color="auto" w:fill="auto"/>
                  <w:noWrap/>
                  <w:vAlign w:val="center"/>
                </w:tcPr>
                <w:p>
                  <w:pPr>
                    <w:widowControl/>
                    <w:adjustRightInd w:val="0"/>
                    <w:snapToGrid w:val="0"/>
                    <w:spacing w:line="240" w:lineRule="auto"/>
                    <w:jc w:val="center"/>
                    <w:rPr>
                      <w:rFonts w:hint="default" w:eastAsia="宋体"/>
                      <w:kern w:val="2"/>
                      <w:sz w:val="24"/>
                      <w:szCs w:val="24"/>
                      <w:lang w:val="en-US" w:eastAsia="zh-CN"/>
                    </w:rPr>
                  </w:pPr>
                  <w:r>
                    <w:rPr>
                      <w:rFonts w:hint="default"/>
                      <w:kern w:val="2"/>
                      <w:sz w:val="24"/>
                      <w:szCs w:val="24"/>
                      <w:lang w:val="en-US" w:eastAsia="zh-CN"/>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5"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打标机2</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0.</w:t>
                  </w:r>
                  <w:r>
                    <w:rPr>
                      <w:rFonts w:hint="default"/>
                      <w:kern w:val="2"/>
                      <w:sz w:val="24"/>
                      <w:szCs w:val="24"/>
                      <w:lang w:val="en-US" w:eastAsia="zh-CN"/>
                    </w:rPr>
                    <w:t>5</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w:t>
                  </w:r>
                  <w:r>
                    <w:rPr>
                      <w:rFonts w:hint="default"/>
                      <w:kern w:val="2"/>
                      <w:sz w:val="24"/>
                      <w:szCs w:val="24"/>
                      <w:lang w:val="en-US" w:eastAsia="zh-CN"/>
                    </w:rPr>
                    <w:t>5</w:t>
                  </w:r>
                </w:p>
              </w:tc>
              <w:tc>
                <w:tcPr>
                  <w:tcW w:w="1354"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0.5</w:t>
                  </w:r>
                </w:p>
              </w:tc>
              <w:tc>
                <w:tcPr>
                  <w:tcW w:w="1405"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w:t>
                  </w:r>
                  <w:r>
                    <w:rPr>
                      <w:rFonts w:hint="default"/>
                      <w:kern w:val="2"/>
                      <w:sz w:val="24"/>
                      <w:szCs w:val="24"/>
                      <w:lang w:val="en-US" w:eastAsia="zh-CN"/>
                    </w:rPr>
                    <w:t>3</w:t>
                  </w:r>
                </w:p>
              </w:tc>
              <w:tc>
                <w:tcPr>
                  <w:tcW w:w="1405"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lang w:val="en-US" w:eastAsia="zh-CN"/>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5"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打印机</w:t>
                  </w:r>
                  <w:r>
                    <w:rPr>
                      <w:rFonts w:hint="default"/>
                      <w:kern w:val="2"/>
                      <w:sz w:val="24"/>
                      <w:szCs w:val="24"/>
                    </w:rPr>
                    <w:t>1</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0.</w:t>
                  </w:r>
                  <w:r>
                    <w:rPr>
                      <w:rFonts w:hint="default"/>
                      <w:kern w:val="2"/>
                      <w:sz w:val="24"/>
                      <w:szCs w:val="24"/>
                      <w:lang w:val="en-US" w:eastAsia="zh-CN"/>
                    </w:rPr>
                    <w:t>5</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w:t>
                  </w:r>
                  <w:r>
                    <w:rPr>
                      <w:rFonts w:hint="default"/>
                      <w:kern w:val="2"/>
                      <w:sz w:val="24"/>
                      <w:szCs w:val="24"/>
                      <w:lang w:val="en-US" w:eastAsia="zh-CN"/>
                    </w:rPr>
                    <w:t>5</w:t>
                  </w:r>
                </w:p>
              </w:tc>
              <w:tc>
                <w:tcPr>
                  <w:tcW w:w="1354"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0.5</w:t>
                  </w:r>
                </w:p>
              </w:tc>
              <w:tc>
                <w:tcPr>
                  <w:tcW w:w="1405"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w:t>
                  </w:r>
                  <w:r>
                    <w:rPr>
                      <w:rFonts w:hint="default"/>
                      <w:kern w:val="2"/>
                      <w:sz w:val="24"/>
                      <w:szCs w:val="24"/>
                      <w:lang w:val="en-US" w:eastAsia="zh-CN"/>
                    </w:rPr>
                    <w:t>3</w:t>
                  </w:r>
                </w:p>
              </w:tc>
              <w:tc>
                <w:tcPr>
                  <w:tcW w:w="1405"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lang w:val="en-US" w:eastAsia="zh-CN"/>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5"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打印机</w:t>
                  </w:r>
                  <w:r>
                    <w:rPr>
                      <w:rFonts w:hint="default"/>
                      <w:kern w:val="2"/>
                      <w:sz w:val="24"/>
                      <w:szCs w:val="24"/>
                    </w:rPr>
                    <w:t>2</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0.</w:t>
                  </w:r>
                  <w:r>
                    <w:rPr>
                      <w:rFonts w:hint="default"/>
                      <w:kern w:val="2"/>
                      <w:sz w:val="24"/>
                      <w:szCs w:val="24"/>
                      <w:lang w:val="en-US" w:eastAsia="zh-CN"/>
                    </w:rPr>
                    <w:t>5</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w:t>
                  </w:r>
                  <w:r>
                    <w:rPr>
                      <w:rFonts w:hint="default"/>
                      <w:kern w:val="2"/>
                      <w:sz w:val="24"/>
                      <w:szCs w:val="24"/>
                      <w:lang w:val="en-US" w:eastAsia="zh-CN"/>
                    </w:rPr>
                    <w:t>5</w:t>
                  </w:r>
                </w:p>
              </w:tc>
              <w:tc>
                <w:tcPr>
                  <w:tcW w:w="1354"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0.5</w:t>
                  </w:r>
                </w:p>
              </w:tc>
              <w:tc>
                <w:tcPr>
                  <w:tcW w:w="1405" w:type="dxa"/>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0.</w:t>
                  </w:r>
                  <w:r>
                    <w:rPr>
                      <w:rFonts w:hint="default"/>
                      <w:kern w:val="2"/>
                      <w:sz w:val="24"/>
                      <w:szCs w:val="24"/>
                      <w:lang w:val="en-US" w:eastAsia="zh-CN"/>
                    </w:rPr>
                    <w:t>3</w:t>
                  </w:r>
                </w:p>
              </w:tc>
              <w:tc>
                <w:tcPr>
                  <w:tcW w:w="1405"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lang w:val="en-US" w:eastAsia="zh-CN"/>
                    </w:rPr>
                    <w:t>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5"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点胶机</w:t>
                  </w:r>
                </w:p>
              </w:tc>
              <w:tc>
                <w:tcPr>
                  <w:tcW w:w="1072" w:type="dxa"/>
                  <w:shd w:val="clear" w:color="auto" w:fill="auto"/>
                  <w:noWrap/>
                  <w:vAlign w:val="center"/>
                </w:tcPr>
                <w:p>
                  <w:pPr>
                    <w:widowControl/>
                    <w:adjustRightInd w:val="0"/>
                    <w:snapToGrid w:val="0"/>
                    <w:spacing w:line="240" w:lineRule="auto"/>
                    <w:jc w:val="center"/>
                    <w:rPr>
                      <w:rFonts w:hint="default" w:eastAsia="宋体"/>
                      <w:kern w:val="2"/>
                      <w:sz w:val="24"/>
                      <w:szCs w:val="24"/>
                      <w:lang w:val="en-US" w:eastAsia="zh-CN"/>
                    </w:rPr>
                  </w:pPr>
                  <w:r>
                    <w:rPr>
                      <w:rFonts w:hint="default"/>
                      <w:kern w:val="2"/>
                      <w:sz w:val="24"/>
                      <w:szCs w:val="24"/>
                      <w:lang w:val="en-US" w:eastAsia="zh-CN"/>
                    </w:rPr>
                    <w:t>1.0</w:t>
                  </w:r>
                </w:p>
              </w:tc>
              <w:tc>
                <w:tcPr>
                  <w:tcW w:w="1072"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0.</w:t>
                  </w:r>
                  <w:r>
                    <w:rPr>
                      <w:rFonts w:hint="default"/>
                      <w:kern w:val="2"/>
                      <w:sz w:val="24"/>
                      <w:szCs w:val="24"/>
                      <w:lang w:val="en-US" w:eastAsia="zh-CN"/>
                    </w:rPr>
                    <w:t>5</w:t>
                  </w:r>
                </w:p>
              </w:tc>
              <w:tc>
                <w:tcPr>
                  <w:tcW w:w="1354" w:type="dxa"/>
                  <w:shd w:val="clear" w:color="auto" w:fill="auto"/>
                  <w:noWrap/>
                  <w:vAlign w:val="center"/>
                </w:tcPr>
                <w:p>
                  <w:pPr>
                    <w:widowControl/>
                    <w:adjustRightInd w:val="0"/>
                    <w:snapToGrid w:val="0"/>
                    <w:spacing w:line="240" w:lineRule="auto"/>
                    <w:jc w:val="center"/>
                    <w:rPr>
                      <w:kern w:val="2"/>
                      <w:sz w:val="24"/>
                      <w:szCs w:val="24"/>
                    </w:rPr>
                  </w:pPr>
                  <w:r>
                    <w:rPr>
                      <w:rFonts w:hint="default"/>
                      <w:kern w:val="2"/>
                      <w:sz w:val="24"/>
                      <w:szCs w:val="24"/>
                    </w:rPr>
                    <w:t>0.5</w:t>
                  </w:r>
                </w:p>
              </w:tc>
              <w:tc>
                <w:tcPr>
                  <w:tcW w:w="1405" w:type="dxa"/>
                  <w:shd w:val="clear" w:color="auto" w:fill="auto"/>
                  <w:noWrap/>
                  <w:vAlign w:val="center"/>
                </w:tcPr>
                <w:p>
                  <w:pPr>
                    <w:widowControl/>
                    <w:adjustRightInd w:val="0"/>
                    <w:snapToGrid w:val="0"/>
                    <w:spacing w:line="240" w:lineRule="auto"/>
                    <w:jc w:val="center"/>
                    <w:rPr>
                      <w:rFonts w:hint="default" w:eastAsia="宋体"/>
                      <w:kern w:val="2"/>
                      <w:sz w:val="24"/>
                      <w:szCs w:val="24"/>
                      <w:lang w:eastAsia="zh-CN"/>
                    </w:rPr>
                  </w:pPr>
                  <w:r>
                    <w:rPr>
                      <w:rFonts w:hint="default"/>
                      <w:kern w:val="2"/>
                      <w:sz w:val="24"/>
                      <w:szCs w:val="24"/>
                    </w:rPr>
                    <w:t>0.</w:t>
                  </w:r>
                  <w:r>
                    <w:rPr>
                      <w:rFonts w:hint="default"/>
                      <w:kern w:val="2"/>
                      <w:sz w:val="24"/>
                      <w:szCs w:val="24"/>
                      <w:lang w:val="en-US" w:eastAsia="zh-CN"/>
                    </w:rPr>
                    <w:t>3</w:t>
                  </w:r>
                </w:p>
              </w:tc>
              <w:tc>
                <w:tcPr>
                  <w:tcW w:w="1405" w:type="dxa"/>
                  <w:shd w:val="clear" w:color="auto" w:fill="auto"/>
                  <w:noWrap/>
                  <w:vAlign w:val="center"/>
                </w:tcPr>
                <w:p>
                  <w:pPr>
                    <w:widowControl/>
                    <w:adjustRightInd w:val="0"/>
                    <w:snapToGrid w:val="0"/>
                    <w:spacing w:line="240" w:lineRule="auto"/>
                    <w:jc w:val="center"/>
                    <w:rPr>
                      <w:rFonts w:hint="default" w:eastAsia="宋体"/>
                      <w:kern w:val="2"/>
                      <w:sz w:val="24"/>
                      <w:szCs w:val="24"/>
                      <w:lang w:val="en-US" w:eastAsia="zh-CN"/>
                    </w:rPr>
                  </w:pPr>
                  <w:r>
                    <w:rPr>
                      <w:rFonts w:hint="default"/>
                      <w:kern w:val="2"/>
                      <w:sz w:val="24"/>
                      <w:szCs w:val="24"/>
                      <w:lang w:val="en-US" w:eastAsia="zh-CN"/>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18" w:type="dxa"/>
                  <w:gridSpan w:val="5"/>
                  <w:shd w:val="clear" w:color="auto" w:fill="auto"/>
                  <w:noWrap/>
                  <w:vAlign w:val="center"/>
                </w:tcPr>
                <w:p>
                  <w:pPr>
                    <w:widowControl/>
                    <w:adjustRightInd w:val="0"/>
                    <w:snapToGrid w:val="0"/>
                    <w:spacing w:line="240" w:lineRule="auto"/>
                    <w:jc w:val="center"/>
                    <w:rPr>
                      <w:kern w:val="2"/>
                      <w:sz w:val="24"/>
                      <w:szCs w:val="24"/>
                    </w:rPr>
                  </w:pPr>
                  <w:r>
                    <w:rPr>
                      <w:kern w:val="2"/>
                      <w:sz w:val="24"/>
                      <w:szCs w:val="24"/>
                    </w:rPr>
                    <w:t>合计风量</w:t>
                  </w:r>
                </w:p>
              </w:tc>
              <w:tc>
                <w:tcPr>
                  <w:tcW w:w="1405" w:type="dxa"/>
                  <w:shd w:val="clear" w:color="auto" w:fill="auto"/>
                  <w:noWrap/>
                  <w:vAlign w:val="center"/>
                </w:tcPr>
                <w:p>
                  <w:pPr>
                    <w:widowControl/>
                    <w:adjustRightInd w:val="0"/>
                    <w:snapToGrid w:val="0"/>
                    <w:spacing w:line="240" w:lineRule="auto"/>
                    <w:jc w:val="center"/>
                    <w:rPr>
                      <w:rFonts w:hint="default" w:eastAsia="宋体"/>
                      <w:kern w:val="2"/>
                      <w:sz w:val="24"/>
                      <w:szCs w:val="24"/>
                      <w:lang w:val="en-US" w:eastAsia="zh-CN"/>
                    </w:rPr>
                  </w:pPr>
                  <w:r>
                    <w:rPr>
                      <w:rFonts w:hint="eastAsia"/>
                      <w:kern w:val="2"/>
                      <w:sz w:val="24"/>
                      <w:szCs w:val="24"/>
                      <w:lang w:val="en-US" w:eastAsia="zh-CN"/>
                    </w:rPr>
                    <w:t>3700</w:t>
                  </w:r>
                </w:p>
              </w:tc>
            </w:tr>
          </w:tbl>
          <w:p>
            <w:pPr>
              <w:spacing w:line="360" w:lineRule="auto"/>
              <w:ind w:firstLine="480" w:firstLineChars="200"/>
              <w:rPr>
                <w:sz w:val="24"/>
                <w:u w:val="single"/>
              </w:rPr>
            </w:pPr>
            <w:r>
              <w:rPr>
                <w:color w:val="000000"/>
                <w:kern w:val="0"/>
                <w:sz w:val="24"/>
              </w:rPr>
              <w:t>本项目</w:t>
            </w:r>
            <w:r>
              <w:rPr>
                <w:rFonts w:hint="eastAsia"/>
                <w:color w:val="000000"/>
                <w:kern w:val="0"/>
                <w:sz w:val="24"/>
              </w:rPr>
              <w:t>设有</w:t>
            </w:r>
            <w:r>
              <w:rPr>
                <w:rFonts w:hint="eastAsia"/>
                <w:color w:val="000000"/>
                <w:kern w:val="0"/>
                <w:sz w:val="24"/>
                <w:lang w:val="en-US" w:eastAsia="zh-CN"/>
              </w:rPr>
              <w:t>6</w:t>
            </w:r>
            <w:r>
              <w:rPr>
                <w:rFonts w:hint="eastAsia"/>
                <w:color w:val="000000"/>
                <w:kern w:val="0"/>
                <w:sz w:val="24"/>
              </w:rPr>
              <w:t>台集气罩，根据设计控制风速0</w:t>
            </w:r>
            <w:r>
              <w:rPr>
                <w:color w:val="000000"/>
                <w:kern w:val="0"/>
                <w:sz w:val="24"/>
              </w:rPr>
              <w:t>.</w:t>
            </w:r>
            <w:r>
              <w:rPr>
                <w:rFonts w:hint="eastAsia"/>
                <w:color w:val="000000"/>
                <w:kern w:val="0"/>
                <w:sz w:val="24"/>
                <w:lang w:val="en-US" w:eastAsia="zh-CN"/>
              </w:rPr>
              <w:t>3</w:t>
            </w:r>
            <w:r>
              <w:rPr>
                <w:rFonts w:hint="eastAsia"/>
                <w:color w:val="000000"/>
                <w:kern w:val="0"/>
                <w:sz w:val="24"/>
              </w:rPr>
              <w:t>m/s计算得到最小风量为</w:t>
            </w:r>
            <w:r>
              <w:rPr>
                <w:rFonts w:hint="eastAsia"/>
                <w:color w:val="000000"/>
                <w:kern w:val="0"/>
                <w:sz w:val="24"/>
                <w:lang w:val="en-US" w:eastAsia="zh-CN"/>
              </w:rPr>
              <w:t>3700</w:t>
            </w:r>
            <w:r>
              <w:rPr>
                <w:rFonts w:hint="eastAsia"/>
                <w:color w:val="000000"/>
                <w:kern w:val="0"/>
                <w:sz w:val="24"/>
              </w:rPr>
              <w:t>m</w:t>
            </w:r>
            <w:r>
              <w:rPr>
                <w:color w:val="000000"/>
                <w:kern w:val="0"/>
                <w:sz w:val="24"/>
                <w:vertAlign w:val="superscript"/>
              </w:rPr>
              <w:t>3</w:t>
            </w:r>
            <w:r>
              <w:rPr>
                <w:color w:val="000000"/>
                <w:kern w:val="0"/>
                <w:sz w:val="24"/>
              </w:rPr>
              <w:t>/</w:t>
            </w:r>
            <w:r>
              <w:rPr>
                <w:rFonts w:hint="eastAsia"/>
                <w:color w:val="000000"/>
                <w:kern w:val="0"/>
                <w:sz w:val="24"/>
              </w:rPr>
              <w:t>h，本项目最终确定的设计风量为</w:t>
            </w:r>
            <w:r>
              <w:rPr>
                <w:rFonts w:hint="eastAsia"/>
                <w:color w:val="000000"/>
                <w:kern w:val="0"/>
                <w:sz w:val="24"/>
                <w:lang w:val="en-US" w:eastAsia="zh-CN"/>
              </w:rPr>
              <w:t>4</w:t>
            </w:r>
            <w:r>
              <w:rPr>
                <w:rFonts w:hint="eastAsia"/>
                <w:color w:val="000000"/>
                <w:kern w:val="0"/>
                <w:sz w:val="24"/>
              </w:rPr>
              <w:t>000m</w:t>
            </w:r>
            <w:r>
              <w:rPr>
                <w:color w:val="000000"/>
                <w:kern w:val="0"/>
                <w:sz w:val="24"/>
                <w:vertAlign w:val="superscript"/>
              </w:rPr>
              <w:t>3</w:t>
            </w:r>
            <w:r>
              <w:rPr>
                <w:color w:val="000000"/>
                <w:kern w:val="0"/>
                <w:sz w:val="24"/>
              </w:rPr>
              <w:t>/</w:t>
            </w:r>
            <w:r>
              <w:rPr>
                <w:rFonts w:hint="eastAsia"/>
                <w:color w:val="000000"/>
                <w:kern w:val="0"/>
                <w:sz w:val="24"/>
              </w:rPr>
              <w:t>h。因此本项目有机废气的收集系统满足《挥发性有机物无组织排放控制标准》（GB 37822—2019）要求。</w:t>
            </w:r>
          </w:p>
          <w:p>
            <w:pPr>
              <w:spacing w:line="360" w:lineRule="auto"/>
              <w:ind w:firstLine="480" w:firstLineChars="200"/>
              <w:rPr>
                <w:sz w:val="24"/>
                <w:u w:val="single"/>
              </w:rPr>
            </w:pPr>
            <w:r>
              <w:rPr>
                <w:sz w:val="24"/>
                <w:u w:val="single"/>
              </w:rPr>
              <w:t>5.排气筒排放高度合理性分析</w:t>
            </w:r>
          </w:p>
          <w:p>
            <w:pPr>
              <w:spacing w:line="360" w:lineRule="auto"/>
              <w:ind w:firstLine="480" w:firstLineChars="200"/>
              <w:rPr>
                <w:sz w:val="24"/>
                <w:u w:val="single"/>
              </w:rPr>
            </w:pPr>
            <w:r>
              <w:rPr>
                <w:sz w:val="24"/>
                <w:u w:val="single"/>
              </w:rPr>
              <w:t>根据《印刷业挥发性有机物排放标准》（DB43/1357-2017）要求：排气筒高度应不低于15m。</w:t>
            </w:r>
          </w:p>
          <w:p>
            <w:pPr>
              <w:spacing w:line="360" w:lineRule="auto"/>
              <w:ind w:firstLine="480" w:firstLineChars="200"/>
              <w:rPr>
                <w:sz w:val="24"/>
                <w:u w:val="single"/>
              </w:rPr>
            </w:pPr>
            <w:r>
              <w:rPr>
                <w:sz w:val="24"/>
                <w:u w:val="single"/>
              </w:rPr>
              <w:t>根据</w:t>
            </w:r>
            <w:r>
              <w:rPr>
                <w:rFonts w:hint="eastAsia"/>
                <w:sz w:val="24"/>
                <w:u w:val="single"/>
              </w:rPr>
              <w:t>设计资料</w:t>
            </w:r>
            <w:r>
              <w:rPr>
                <w:sz w:val="24"/>
                <w:u w:val="single"/>
              </w:rPr>
              <w:t>可知，本项目</w:t>
            </w:r>
            <w:r>
              <w:rPr>
                <w:rFonts w:hint="eastAsia"/>
                <w:sz w:val="24"/>
                <w:u w:val="single"/>
              </w:rPr>
              <w:t>标准化厂房</w:t>
            </w:r>
            <w:r>
              <w:rPr>
                <w:sz w:val="24"/>
                <w:u w:val="single"/>
              </w:rPr>
              <w:t>高度约为1</w:t>
            </w:r>
            <w:r>
              <w:rPr>
                <w:rFonts w:hint="eastAsia"/>
                <w:sz w:val="24"/>
                <w:u w:val="single"/>
              </w:rPr>
              <w:t>6</w:t>
            </w:r>
            <w:r>
              <w:rPr>
                <w:sz w:val="24"/>
                <w:u w:val="single"/>
              </w:rPr>
              <w:t>m。本项目生产</w:t>
            </w:r>
            <w:r>
              <w:rPr>
                <w:rFonts w:hint="eastAsia"/>
                <w:sz w:val="24"/>
                <w:u w:val="single"/>
              </w:rPr>
              <w:t>有机废气</w:t>
            </w:r>
            <w:r>
              <w:rPr>
                <w:sz w:val="24"/>
                <w:u w:val="single"/>
              </w:rPr>
              <w:t>通过</w:t>
            </w:r>
            <w:r>
              <w:rPr>
                <w:rFonts w:hint="eastAsia"/>
                <w:sz w:val="24"/>
                <w:u w:val="single"/>
              </w:rPr>
              <w:t>18</w:t>
            </w:r>
            <w:r>
              <w:rPr>
                <w:sz w:val="24"/>
                <w:u w:val="single"/>
              </w:rPr>
              <w:t>m高排气筒排放。</w:t>
            </w:r>
          </w:p>
          <w:p>
            <w:pPr>
              <w:spacing w:line="360" w:lineRule="auto"/>
              <w:ind w:firstLine="480" w:firstLineChars="200"/>
              <w:rPr>
                <w:sz w:val="24"/>
                <w:u w:val="single"/>
              </w:rPr>
            </w:pPr>
            <w:r>
              <w:rPr>
                <w:sz w:val="24"/>
                <w:u w:val="single"/>
              </w:rPr>
              <w:t>本项目建设</w:t>
            </w:r>
            <w:r>
              <w:rPr>
                <w:rFonts w:hint="eastAsia"/>
                <w:sz w:val="24"/>
                <w:u w:val="single"/>
              </w:rPr>
              <w:t>1个标准化厂房</w:t>
            </w:r>
            <w:r>
              <w:rPr>
                <w:sz w:val="24"/>
                <w:u w:val="single"/>
              </w:rPr>
              <w:t>，</w:t>
            </w:r>
            <w:r>
              <w:rPr>
                <w:rFonts w:hint="eastAsia"/>
                <w:sz w:val="24"/>
                <w:u w:val="single"/>
              </w:rPr>
              <w:t>激光切割、UV打印、贴合</w:t>
            </w:r>
            <w:r>
              <w:rPr>
                <w:sz w:val="24"/>
                <w:u w:val="single"/>
              </w:rPr>
              <w:t>布置在</w:t>
            </w:r>
            <w:r>
              <w:rPr>
                <w:rFonts w:hint="eastAsia"/>
                <w:sz w:val="24"/>
                <w:u w:val="single"/>
              </w:rPr>
              <w:t>3#标准化厂房北部厂房</w:t>
            </w:r>
            <w:r>
              <w:rPr>
                <w:sz w:val="24"/>
                <w:u w:val="single"/>
              </w:rPr>
              <w:t>内，</w:t>
            </w:r>
            <w:r>
              <w:rPr>
                <w:rFonts w:hint="eastAsia"/>
                <w:sz w:val="24"/>
                <w:u w:val="single"/>
              </w:rPr>
              <w:t>在北侧厂房内</w:t>
            </w:r>
            <w:r>
              <w:rPr>
                <w:sz w:val="24"/>
                <w:u w:val="single"/>
              </w:rPr>
              <w:t>设置一根</w:t>
            </w:r>
            <w:r>
              <w:rPr>
                <w:rFonts w:hint="eastAsia"/>
                <w:sz w:val="24"/>
                <w:u w:val="single"/>
              </w:rPr>
              <w:t>18</w:t>
            </w:r>
            <w:r>
              <w:rPr>
                <w:sz w:val="24"/>
                <w:u w:val="single"/>
              </w:rPr>
              <w:t>m高的排气筒，</w:t>
            </w:r>
            <w:r>
              <w:rPr>
                <w:rFonts w:hint="eastAsia"/>
                <w:sz w:val="24"/>
                <w:u w:val="single"/>
              </w:rPr>
              <w:t>废气经收集后</w:t>
            </w:r>
            <w:r>
              <w:rPr>
                <w:sz w:val="24"/>
                <w:u w:val="single"/>
              </w:rPr>
              <w:t>采用活性炭处理后排气筒排放，避免操作失误造成其他废气污染车间空气。</w:t>
            </w:r>
          </w:p>
          <w:p>
            <w:pPr>
              <w:spacing w:line="360" w:lineRule="auto"/>
              <w:ind w:firstLine="480" w:firstLineChars="200"/>
              <w:rPr>
                <w:sz w:val="24"/>
                <w:u w:val="single"/>
              </w:rPr>
            </w:pPr>
            <w:r>
              <w:rPr>
                <w:sz w:val="24"/>
                <w:u w:val="single"/>
              </w:rPr>
              <w:t>因此，本项目需设置</w:t>
            </w:r>
            <w:r>
              <w:rPr>
                <w:rFonts w:hint="eastAsia"/>
                <w:sz w:val="24"/>
                <w:u w:val="single"/>
              </w:rPr>
              <w:t>1</w:t>
            </w:r>
            <w:r>
              <w:rPr>
                <w:sz w:val="24"/>
                <w:u w:val="single"/>
              </w:rPr>
              <w:t>根</w:t>
            </w:r>
            <w:r>
              <w:rPr>
                <w:rFonts w:hint="eastAsia"/>
                <w:sz w:val="24"/>
                <w:u w:val="single"/>
              </w:rPr>
              <w:t>18</w:t>
            </w:r>
            <w:r>
              <w:rPr>
                <w:sz w:val="24"/>
                <w:u w:val="single"/>
              </w:rPr>
              <w:t>m高的排气筒对各类污染对进行高空达标排放，排气筒的设置的数量和高度合理可行。</w:t>
            </w:r>
          </w:p>
          <w:p>
            <w:pPr>
              <w:spacing w:line="360" w:lineRule="auto"/>
              <w:ind w:firstLine="480" w:firstLineChars="200"/>
              <w:rPr>
                <w:sz w:val="24"/>
                <w:u w:val="single"/>
              </w:rPr>
            </w:pPr>
            <w:r>
              <w:rPr>
                <w:sz w:val="24"/>
                <w:u w:val="single"/>
              </w:rPr>
              <w:t>综上所述，本项目产生的废气经过相应的措施处理后能够达到相应的排放标准达标排放，对周围大气环境影响较小。</w:t>
            </w:r>
          </w:p>
          <w:p>
            <w:pPr>
              <w:pStyle w:val="6"/>
              <w:numPr>
                <w:ilvl w:val="0"/>
                <w:numId w:val="4"/>
              </w:numPr>
              <w:rPr>
                <w:b/>
                <w:bCs/>
                <w:sz w:val="24"/>
                <w:szCs w:val="24"/>
              </w:rPr>
            </w:pPr>
            <w:r>
              <w:rPr>
                <w:b/>
                <w:bCs/>
                <w:sz w:val="24"/>
                <w:szCs w:val="24"/>
              </w:rPr>
              <w:t>废水</w:t>
            </w:r>
          </w:p>
          <w:p>
            <w:pPr>
              <w:spacing w:line="360" w:lineRule="auto"/>
              <w:ind w:firstLine="480" w:firstLineChars="200"/>
              <w:jc w:val="left"/>
              <w:rPr>
                <w:sz w:val="24"/>
              </w:rPr>
            </w:pPr>
            <w:r>
              <w:rPr>
                <w:sz w:val="24"/>
              </w:rPr>
              <w:t>本项目产生的主要废水为生活污水。项目废水产排污节点、污染物及污染治理设施信息详见下表：</w:t>
            </w:r>
          </w:p>
          <w:p>
            <w:pPr>
              <w:spacing w:line="360" w:lineRule="auto"/>
              <w:jc w:val="center"/>
              <w:rPr>
                <w:b/>
                <w:sz w:val="24"/>
              </w:rPr>
            </w:pPr>
            <w:r>
              <w:rPr>
                <w:b/>
                <w:sz w:val="24"/>
              </w:rPr>
              <w:t>表</w:t>
            </w:r>
            <w:r>
              <w:rPr>
                <w:rFonts w:hint="eastAsia"/>
                <w:b/>
                <w:sz w:val="24"/>
              </w:rPr>
              <w:t>4-</w:t>
            </w:r>
            <w:r>
              <w:rPr>
                <w:rFonts w:hint="eastAsia"/>
                <w:b/>
                <w:sz w:val="24"/>
                <w:lang w:val="en-US" w:eastAsia="zh-CN"/>
              </w:rPr>
              <w:t>7</w:t>
            </w:r>
            <w:r>
              <w:rPr>
                <w:rFonts w:hint="eastAsia"/>
                <w:b/>
                <w:sz w:val="24"/>
              </w:rPr>
              <w:t xml:space="preserve"> </w:t>
            </w:r>
            <w:r>
              <w:rPr>
                <w:b/>
                <w:sz w:val="24"/>
              </w:rPr>
              <w:t>废水产排污节点、污染物及污染治理设施信息表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
              <w:gridCol w:w="794"/>
              <w:gridCol w:w="1471"/>
              <w:gridCol w:w="1211"/>
              <w:gridCol w:w="941"/>
              <w:gridCol w:w="940"/>
              <w:gridCol w:w="936"/>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424" w:type="dxa"/>
                  <w:vMerge w:val="restart"/>
                  <w:vAlign w:val="center"/>
                </w:tcPr>
                <w:p>
                  <w:pPr>
                    <w:autoSpaceDE w:val="0"/>
                    <w:adjustRightInd w:val="0"/>
                    <w:spacing w:before="48" w:beforeLines="20" w:after="48" w:afterLines="20"/>
                    <w:ind w:left="-105" w:leftChars="-50" w:right="-105" w:rightChars="-50"/>
                    <w:contextualSpacing/>
                    <w:jc w:val="center"/>
                    <w:rPr>
                      <w:sz w:val="24"/>
                    </w:rPr>
                  </w:pPr>
                  <w:r>
                    <w:rPr>
                      <w:sz w:val="24"/>
                    </w:rPr>
                    <w:t>序号</w:t>
                  </w:r>
                </w:p>
              </w:tc>
              <w:tc>
                <w:tcPr>
                  <w:tcW w:w="794" w:type="dxa"/>
                  <w:vMerge w:val="restart"/>
                  <w:vAlign w:val="center"/>
                </w:tcPr>
                <w:p>
                  <w:pPr>
                    <w:autoSpaceDE w:val="0"/>
                    <w:adjustRightInd w:val="0"/>
                    <w:spacing w:before="48" w:beforeLines="20" w:after="48" w:afterLines="20"/>
                    <w:ind w:left="-105" w:leftChars="-50" w:right="-105" w:rightChars="-50"/>
                    <w:contextualSpacing/>
                    <w:jc w:val="center"/>
                    <w:rPr>
                      <w:sz w:val="24"/>
                    </w:rPr>
                  </w:pPr>
                  <w:r>
                    <w:rPr>
                      <w:sz w:val="24"/>
                    </w:rPr>
                    <w:t>对应产污环节名称</w:t>
                  </w:r>
                </w:p>
              </w:tc>
              <w:tc>
                <w:tcPr>
                  <w:tcW w:w="1471" w:type="dxa"/>
                  <w:vMerge w:val="restart"/>
                  <w:vAlign w:val="center"/>
                </w:tcPr>
                <w:p>
                  <w:pPr>
                    <w:autoSpaceDE w:val="0"/>
                    <w:adjustRightInd w:val="0"/>
                    <w:spacing w:before="48" w:beforeLines="20" w:after="48" w:afterLines="20"/>
                    <w:ind w:left="-105" w:leftChars="-50" w:right="-105" w:rightChars="-50"/>
                    <w:contextualSpacing/>
                    <w:jc w:val="center"/>
                    <w:rPr>
                      <w:sz w:val="24"/>
                    </w:rPr>
                  </w:pPr>
                  <w:r>
                    <w:rPr>
                      <w:sz w:val="24"/>
                    </w:rPr>
                    <w:t>污染物种类</w:t>
                  </w:r>
                </w:p>
              </w:tc>
              <w:tc>
                <w:tcPr>
                  <w:tcW w:w="2152" w:type="dxa"/>
                  <w:gridSpan w:val="2"/>
                  <w:vAlign w:val="center"/>
                </w:tcPr>
                <w:p>
                  <w:pPr>
                    <w:autoSpaceDE w:val="0"/>
                    <w:adjustRightInd w:val="0"/>
                    <w:spacing w:before="48" w:beforeLines="20" w:after="48" w:afterLines="20"/>
                    <w:ind w:left="-105" w:leftChars="-50" w:right="-105" w:rightChars="-50"/>
                    <w:contextualSpacing/>
                    <w:jc w:val="center"/>
                    <w:rPr>
                      <w:sz w:val="24"/>
                    </w:rPr>
                  </w:pPr>
                  <w:r>
                    <w:rPr>
                      <w:sz w:val="24"/>
                    </w:rPr>
                    <w:t>污染防治设施及工艺</w:t>
                  </w:r>
                </w:p>
              </w:tc>
              <w:tc>
                <w:tcPr>
                  <w:tcW w:w="940" w:type="dxa"/>
                  <w:vMerge w:val="restart"/>
                  <w:vAlign w:val="center"/>
                </w:tcPr>
                <w:p>
                  <w:pPr>
                    <w:autoSpaceDE w:val="0"/>
                    <w:adjustRightInd w:val="0"/>
                    <w:spacing w:before="48" w:beforeLines="20" w:after="48" w:afterLines="20"/>
                    <w:ind w:left="-105" w:leftChars="-50" w:right="-105" w:rightChars="-50"/>
                    <w:contextualSpacing/>
                    <w:jc w:val="center"/>
                    <w:rPr>
                      <w:sz w:val="24"/>
                    </w:rPr>
                  </w:pPr>
                  <w:r>
                    <w:rPr>
                      <w:sz w:val="24"/>
                    </w:rPr>
                    <w:t>排放去向</w:t>
                  </w:r>
                </w:p>
              </w:tc>
              <w:tc>
                <w:tcPr>
                  <w:tcW w:w="936" w:type="dxa"/>
                  <w:vMerge w:val="restart"/>
                  <w:vAlign w:val="center"/>
                </w:tcPr>
                <w:p>
                  <w:pPr>
                    <w:autoSpaceDE w:val="0"/>
                    <w:adjustRightInd w:val="0"/>
                    <w:spacing w:before="48" w:beforeLines="20" w:after="48" w:afterLines="20"/>
                    <w:ind w:left="-105" w:leftChars="-50" w:right="-105" w:rightChars="-50"/>
                    <w:contextualSpacing/>
                    <w:jc w:val="center"/>
                    <w:rPr>
                      <w:sz w:val="24"/>
                    </w:rPr>
                  </w:pPr>
                  <w:r>
                    <w:rPr>
                      <w:sz w:val="24"/>
                    </w:rPr>
                    <w:t>排放口类型</w:t>
                  </w:r>
                </w:p>
              </w:tc>
              <w:tc>
                <w:tcPr>
                  <w:tcW w:w="1219" w:type="dxa"/>
                  <w:vMerge w:val="restart"/>
                  <w:vAlign w:val="center"/>
                </w:tcPr>
                <w:p>
                  <w:pPr>
                    <w:autoSpaceDE w:val="0"/>
                    <w:adjustRightInd w:val="0"/>
                    <w:spacing w:before="48" w:beforeLines="20" w:after="48" w:afterLines="20"/>
                    <w:ind w:left="-105" w:leftChars="-50" w:right="-105" w:rightChars="-50"/>
                    <w:contextualSpacing/>
                    <w:jc w:val="center"/>
                    <w:rPr>
                      <w:sz w:val="24"/>
                    </w:rPr>
                  </w:pPr>
                  <w:r>
                    <w:rPr>
                      <w:sz w:val="24"/>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dxa"/>
                  <w:vMerge w:val="continue"/>
                  <w:vAlign w:val="center"/>
                </w:tcPr>
                <w:p>
                  <w:pPr>
                    <w:autoSpaceDE w:val="0"/>
                    <w:adjustRightInd w:val="0"/>
                    <w:spacing w:before="48" w:beforeLines="20" w:after="48" w:afterLines="20"/>
                    <w:ind w:left="-105" w:leftChars="-50" w:right="-105" w:rightChars="-50"/>
                    <w:contextualSpacing/>
                    <w:jc w:val="center"/>
                    <w:rPr>
                      <w:sz w:val="24"/>
                    </w:rPr>
                  </w:pPr>
                </w:p>
              </w:tc>
              <w:tc>
                <w:tcPr>
                  <w:tcW w:w="794" w:type="dxa"/>
                  <w:vMerge w:val="continue"/>
                  <w:vAlign w:val="center"/>
                </w:tcPr>
                <w:p>
                  <w:pPr>
                    <w:autoSpaceDE w:val="0"/>
                    <w:adjustRightInd w:val="0"/>
                    <w:spacing w:before="48" w:beforeLines="20" w:after="48" w:afterLines="20"/>
                    <w:ind w:left="-105" w:leftChars="-50" w:right="-105" w:rightChars="-50"/>
                    <w:contextualSpacing/>
                    <w:jc w:val="center"/>
                    <w:rPr>
                      <w:sz w:val="24"/>
                    </w:rPr>
                  </w:pPr>
                </w:p>
              </w:tc>
              <w:tc>
                <w:tcPr>
                  <w:tcW w:w="1471" w:type="dxa"/>
                  <w:vMerge w:val="continue"/>
                  <w:vAlign w:val="center"/>
                </w:tcPr>
                <w:p>
                  <w:pPr>
                    <w:autoSpaceDE w:val="0"/>
                    <w:adjustRightInd w:val="0"/>
                    <w:spacing w:before="48" w:beforeLines="20" w:after="48" w:afterLines="20"/>
                    <w:ind w:left="-105" w:leftChars="-50" w:right="-105" w:rightChars="-50"/>
                    <w:contextualSpacing/>
                    <w:jc w:val="center"/>
                    <w:rPr>
                      <w:sz w:val="24"/>
                    </w:rPr>
                  </w:pPr>
                </w:p>
              </w:tc>
              <w:tc>
                <w:tcPr>
                  <w:tcW w:w="1211" w:type="dxa"/>
                  <w:vAlign w:val="center"/>
                </w:tcPr>
                <w:p>
                  <w:pPr>
                    <w:autoSpaceDE w:val="0"/>
                    <w:adjustRightInd w:val="0"/>
                    <w:spacing w:before="48" w:beforeLines="20" w:after="48" w:afterLines="20"/>
                    <w:ind w:left="-105" w:leftChars="-50" w:right="-105" w:rightChars="-50"/>
                    <w:contextualSpacing/>
                    <w:jc w:val="center"/>
                    <w:rPr>
                      <w:sz w:val="24"/>
                    </w:rPr>
                  </w:pPr>
                  <w:r>
                    <w:rPr>
                      <w:sz w:val="24"/>
                    </w:rPr>
                    <w:t>污染防治设施名称及工艺</w:t>
                  </w:r>
                </w:p>
              </w:tc>
              <w:tc>
                <w:tcPr>
                  <w:tcW w:w="941" w:type="dxa"/>
                  <w:vAlign w:val="center"/>
                </w:tcPr>
                <w:p>
                  <w:pPr>
                    <w:autoSpaceDE w:val="0"/>
                    <w:adjustRightInd w:val="0"/>
                    <w:spacing w:before="48" w:beforeLines="20" w:after="48" w:afterLines="20"/>
                    <w:ind w:left="-105" w:leftChars="-50" w:right="-105" w:rightChars="-50"/>
                    <w:contextualSpacing/>
                    <w:jc w:val="center"/>
                    <w:rPr>
                      <w:sz w:val="24"/>
                    </w:rPr>
                  </w:pPr>
                  <w:r>
                    <w:rPr>
                      <w:sz w:val="24"/>
                    </w:rPr>
                    <w:t>是否为可行技术</w:t>
                  </w:r>
                </w:p>
              </w:tc>
              <w:tc>
                <w:tcPr>
                  <w:tcW w:w="940" w:type="dxa"/>
                  <w:vMerge w:val="continue"/>
                  <w:vAlign w:val="center"/>
                </w:tcPr>
                <w:p>
                  <w:pPr>
                    <w:autoSpaceDE w:val="0"/>
                    <w:adjustRightInd w:val="0"/>
                    <w:spacing w:before="48" w:beforeLines="20" w:after="48" w:afterLines="20"/>
                    <w:ind w:left="-105" w:leftChars="-50" w:right="-105" w:rightChars="-50"/>
                    <w:contextualSpacing/>
                    <w:jc w:val="center"/>
                    <w:rPr>
                      <w:sz w:val="24"/>
                    </w:rPr>
                  </w:pPr>
                </w:p>
              </w:tc>
              <w:tc>
                <w:tcPr>
                  <w:tcW w:w="936" w:type="dxa"/>
                  <w:vMerge w:val="continue"/>
                  <w:vAlign w:val="center"/>
                </w:tcPr>
                <w:p>
                  <w:pPr>
                    <w:autoSpaceDE w:val="0"/>
                    <w:adjustRightInd w:val="0"/>
                    <w:spacing w:before="48" w:beforeLines="20" w:after="48" w:afterLines="20"/>
                    <w:ind w:left="-105" w:leftChars="-50" w:right="-105" w:rightChars="-50"/>
                    <w:contextualSpacing/>
                    <w:jc w:val="center"/>
                    <w:rPr>
                      <w:sz w:val="24"/>
                    </w:rPr>
                  </w:pPr>
                </w:p>
              </w:tc>
              <w:tc>
                <w:tcPr>
                  <w:tcW w:w="1219" w:type="dxa"/>
                  <w:vMerge w:val="continue"/>
                  <w:vAlign w:val="center"/>
                </w:tcPr>
                <w:p>
                  <w:pPr>
                    <w:autoSpaceDE w:val="0"/>
                    <w:adjustRightInd w:val="0"/>
                    <w:spacing w:before="48" w:beforeLines="20" w:after="48" w:afterLines="20"/>
                    <w:ind w:left="-105" w:leftChars="-50" w:right="-105" w:rightChars="-50"/>
                    <w:contextualSpacing/>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dxa"/>
                  <w:vAlign w:val="center"/>
                </w:tcPr>
                <w:p>
                  <w:pPr>
                    <w:autoSpaceDE w:val="0"/>
                    <w:adjustRightInd w:val="0"/>
                    <w:spacing w:before="48" w:beforeLines="20" w:after="48" w:afterLines="20"/>
                    <w:ind w:left="-105" w:leftChars="-50" w:right="-105" w:rightChars="-50"/>
                    <w:contextualSpacing/>
                    <w:jc w:val="center"/>
                    <w:rPr>
                      <w:sz w:val="24"/>
                    </w:rPr>
                  </w:pPr>
                  <w:r>
                    <w:rPr>
                      <w:sz w:val="24"/>
                    </w:rPr>
                    <w:t>1</w:t>
                  </w:r>
                </w:p>
              </w:tc>
              <w:tc>
                <w:tcPr>
                  <w:tcW w:w="794" w:type="dxa"/>
                  <w:vAlign w:val="center"/>
                </w:tcPr>
                <w:p>
                  <w:pPr>
                    <w:autoSpaceDE w:val="0"/>
                    <w:adjustRightInd w:val="0"/>
                    <w:spacing w:before="48" w:beforeLines="20" w:after="48" w:afterLines="20"/>
                    <w:ind w:left="-105" w:leftChars="-50" w:right="-105" w:rightChars="-50"/>
                    <w:contextualSpacing/>
                    <w:jc w:val="center"/>
                    <w:rPr>
                      <w:sz w:val="24"/>
                    </w:rPr>
                  </w:pPr>
                  <w:r>
                    <w:rPr>
                      <w:sz w:val="24"/>
                    </w:rPr>
                    <w:t>生活污水</w:t>
                  </w:r>
                </w:p>
              </w:tc>
              <w:tc>
                <w:tcPr>
                  <w:tcW w:w="1471" w:type="dxa"/>
                  <w:vAlign w:val="center"/>
                </w:tcPr>
                <w:p>
                  <w:pPr>
                    <w:autoSpaceDE w:val="0"/>
                    <w:adjustRightInd w:val="0"/>
                    <w:spacing w:before="48" w:beforeLines="20" w:after="48" w:afterLines="20"/>
                    <w:ind w:left="-105" w:leftChars="-50" w:right="-105" w:rightChars="-50"/>
                    <w:contextualSpacing/>
                    <w:jc w:val="center"/>
                    <w:rPr>
                      <w:sz w:val="24"/>
                    </w:rPr>
                  </w:pPr>
                  <w:r>
                    <w:rPr>
                      <w:sz w:val="24"/>
                    </w:rPr>
                    <w:t>pH、COD、氨氮、BOD</w:t>
                  </w:r>
                  <w:r>
                    <w:rPr>
                      <w:sz w:val="24"/>
                      <w:vertAlign w:val="subscript"/>
                    </w:rPr>
                    <w:t>5</w:t>
                  </w:r>
                  <w:r>
                    <w:rPr>
                      <w:sz w:val="24"/>
                    </w:rPr>
                    <w:t>、SS、总磷、动植物油类</w:t>
                  </w:r>
                </w:p>
              </w:tc>
              <w:tc>
                <w:tcPr>
                  <w:tcW w:w="1211" w:type="dxa"/>
                  <w:vAlign w:val="center"/>
                </w:tcPr>
                <w:p>
                  <w:pPr>
                    <w:pStyle w:val="2"/>
                    <w:numPr>
                      <w:ilvl w:val="0"/>
                      <w:numId w:val="0"/>
                    </w:numPr>
                    <w:adjustRightInd w:val="0"/>
                    <w:spacing w:line="240" w:lineRule="auto"/>
                    <w:ind w:left="-50" w:right="-50"/>
                    <w:jc w:val="center"/>
                    <w:rPr>
                      <w:rFonts w:ascii="Times New Roman" w:hAnsi="Times New Roman"/>
                      <w:b w:val="0"/>
                      <w:bCs w:val="0"/>
                      <w:sz w:val="24"/>
                      <w:szCs w:val="24"/>
                    </w:rPr>
                  </w:pPr>
                  <w:r>
                    <w:rPr>
                      <w:rFonts w:ascii="Times New Roman" w:hAnsi="Times New Roman"/>
                      <w:b w:val="0"/>
                      <w:bCs w:val="0"/>
                      <w:sz w:val="24"/>
                      <w:szCs w:val="24"/>
                    </w:rPr>
                    <w:t>隔油池+化粪池</w:t>
                  </w:r>
                </w:p>
              </w:tc>
              <w:tc>
                <w:tcPr>
                  <w:tcW w:w="941" w:type="dxa"/>
                  <w:vAlign w:val="center"/>
                </w:tcPr>
                <w:p>
                  <w:pPr>
                    <w:autoSpaceDE w:val="0"/>
                    <w:adjustRightInd w:val="0"/>
                    <w:spacing w:before="48" w:beforeLines="20" w:after="48" w:afterLines="20"/>
                    <w:ind w:left="-105" w:leftChars="-50" w:right="-105" w:rightChars="-50"/>
                    <w:contextualSpacing/>
                    <w:jc w:val="center"/>
                    <w:rPr>
                      <w:sz w:val="24"/>
                    </w:rPr>
                  </w:pPr>
                  <w:r>
                    <w:rPr>
                      <w:sz w:val="24"/>
                    </w:rPr>
                    <w:t>是</w:t>
                  </w:r>
                </w:p>
              </w:tc>
              <w:tc>
                <w:tcPr>
                  <w:tcW w:w="940" w:type="dxa"/>
                  <w:vAlign w:val="center"/>
                </w:tcPr>
                <w:p>
                  <w:pPr>
                    <w:autoSpaceDE w:val="0"/>
                    <w:adjustRightInd w:val="0"/>
                    <w:spacing w:before="48" w:beforeLines="20" w:after="48" w:afterLines="20"/>
                    <w:ind w:left="-105" w:leftChars="-50" w:right="-105" w:rightChars="-50"/>
                    <w:contextualSpacing/>
                    <w:jc w:val="center"/>
                    <w:rPr>
                      <w:sz w:val="24"/>
                    </w:rPr>
                  </w:pPr>
                  <w:r>
                    <w:rPr>
                      <w:sz w:val="24"/>
                    </w:rPr>
                    <w:t>罗家坡污水处理厂</w:t>
                  </w:r>
                </w:p>
              </w:tc>
              <w:tc>
                <w:tcPr>
                  <w:tcW w:w="936" w:type="dxa"/>
                  <w:vAlign w:val="center"/>
                </w:tcPr>
                <w:p>
                  <w:pPr>
                    <w:autoSpaceDE w:val="0"/>
                    <w:adjustRightInd w:val="0"/>
                    <w:spacing w:before="48" w:beforeLines="20" w:after="48" w:afterLines="20"/>
                    <w:ind w:left="-105" w:leftChars="-50" w:right="-105" w:rightChars="-50"/>
                    <w:contextualSpacing/>
                    <w:jc w:val="center"/>
                    <w:rPr>
                      <w:sz w:val="24"/>
                    </w:rPr>
                  </w:pPr>
                  <w:r>
                    <w:rPr>
                      <w:sz w:val="24"/>
                    </w:rPr>
                    <w:t>一般排放口</w:t>
                  </w:r>
                </w:p>
              </w:tc>
              <w:tc>
                <w:tcPr>
                  <w:tcW w:w="1219" w:type="dxa"/>
                  <w:vAlign w:val="center"/>
                </w:tcPr>
                <w:p>
                  <w:pPr>
                    <w:autoSpaceDE w:val="0"/>
                    <w:adjustRightInd w:val="0"/>
                    <w:spacing w:before="48" w:beforeLines="20" w:after="48" w:afterLines="20"/>
                    <w:ind w:left="-105" w:leftChars="-50" w:right="-105" w:rightChars="-50"/>
                    <w:contextualSpacing/>
                    <w:jc w:val="center"/>
                    <w:rPr>
                      <w:sz w:val="24"/>
                    </w:rPr>
                  </w:pPr>
                  <w:r>
                    <w:rPr>
                      <w:sz w:val="24"/>
                    </w:rPr>
                    <w:t>GB8978与污水处理厂接纳标准中较严值</w:t>
                  </w:r>
                </w:p>
              </w:tc>
            </w:tr>
          </w:tbl>
          <w:p>
            <w:pPr>
              <w:spacing w:line="360" w:lineRule="auto"/>
              <w:ind w:firstLine="480" w:firstLineChars="200"/>
              <w:rPr>
                <w:sz w:val="24"/>
                <w:u w:val="single"/>
              </w:rPr>
            </w:pPr>
            <w:r>
              <w:rPr>
                <w:sz w:val="24"/>
                <w:u w:val="single"/>
              </w:rPr>
              <w:t>生活污水</w:t>
            </w:r>
          </w:p>
          <w:p>
            <w:pPr>
              <w:spacing w:line="360" w:lineRule="auto"/>
              <w:ind w:firstLine="480" w:firstLineChars="200"/>
              <w:rPr>
                <w:sz w:val="24"/>
                <w:u w:val="single"/>
              </w:rPr>
            </w:pPr>
            <w:r>
              <w:rPr>
                <w:sz w:val="24"/>
                <w:u w:val="single"/>
              </w:rPr>
              <w:t>项目生产无需用水，无生产废水产生；其产生废水为职工生活废水。项目排水实现采用雨污分流，雨水经收集后排入雨水收集管网。项目内生活废水主要为职工生活用水，项目职工</w:t>
            </w:r>
            <w:r>
              <w:rPr>
                <w:rFonts w:hint="eastAsia"/>
                <w:sz w:val="24"/>
                <w:u w:val="single"/>
              </w:rPr>
              <w:t>500</w:t>
            </w:r>
            <w:r>
              <w:rPr>
                <w:sz w:val="24"/>
                <w:u w:val="single"/>
              </w:rPr>
              <w:t>人均在厂区食宿，根据《湖南省用水定额》（DB43/T-2014）中相关标准，不在厂住宿人员生活用水按150L/人·天计，则本项目现有生活用水量为</w:t>
            </w:r>
            <w:r>
              <w:rPr>
                <w:rFonts w:hint="eastAsia"/>
                <w:sz w:val="24"/>
                <w:u w:val="single"/>
              </w:rPr>
              <w:t>19875</w:t>
            </w:r>
            <w:r>
              <w:rPr>
                <w:sz w:val="24"/>
                <w:u w:val="single"/>
              </w:rPr>
              <w:t>m</w:t>
            </w:r>
            <w:r>
              <w:rPr>
                <w:sz w:val="24"/>
                <w:u w:val="single"/>
                <w:vertAlign w:val="superscript"/>
              </w:rPr>
              <w:t>3</w:t>
            </w:r>
            <w:r>
              <w:rPr>
                <w:sz w:val="24"/>
                <w:u w:val="single"/>
              </w:rPr>
              <w:t>/a（150m</w:t>
            </w:r>
            <w:r>
              <w:rPr>
                <w:sz w:val="24"/>
                <w:u w:val="single"/>
                <w:vertAlign w:val="superscript"/>
              </w:rPr>
              <w:t>3</w:t>
            </w:r>
            <w:r>
              <w:rPr>
                <w:sz w:val="24"/>
                <w:u w:val="single"/>
              </w:rPr>
              <w:t>/d）。</w:t>
            </w:r>
            <w:r>
              <w:rPr>
                <w:rFonts w:hint="eastAsia"/>
                <w:sz w:val="24"/>
                <w:u w:val="single"/>
              </w:rPr>
              <w:t>项目拟设一个化粪池，一个隔油池，</w:t>
            </w:r>
            <w:r>
              <w:rPr>
                <w:sz w:val="24"/>
                <w:u w:val="single"/>
              </w:rPr>
              <w:t>项目生活污水产生量约为</w:t>
            </w:r>
            <w:r>
              <w:rPr>
                <w:rFonts w:hint="eastAsia"/>
                <w:sz w:val="24"/>
                <w:u w:val="single"/>
              </w:rPr>
              <w:t>19875</w:t>
            </w:r>
            <w:r>
              <w:rPr>
                <w:sz w:val="24"/>
                <w:u w:val="single"/>
              </w:rPr>
              <w:t>t/a，生活废水排放系数按0.85计，</w:t>
            </w:r>
            <w:r>
              <w:rPr>
                <w:rFonts w:hint="eastAsia"/>
                <w:sz w:val="24"/>
                <w:u w:val="single"/>
              </w:rPr>
              <w:t>项目生活用水经化粪池处理后，</w:t>
            </w:r>
            <w:r>
              <w:rPr>
                <w:sz w:val="24"/>
                <w:u w:val="single"/>
              </w:rPr>
              <w:t>则生活污水外排量为</w:t>
            </w:r>
            <w:r>
              <w:rPr>
                <w:rFonts w:hint="eastAsia"/>
                <w:sz w:val="24"/>
                <w:u w:val="single"/>
              </w:rPr>
              <w:t>16893.75</w:t>
            </w:r>
            <w:r>
              <w:rPr>
                <w:sz w:val="24"/>
                <w:u w:val="single"/>
              </w:rPr>
              <w:t>t/a（</w:t>
            </w:r>
            <w:r>
              <w:rPr>
                <w:rFonts w:hint="eastAsia"/>
                <w:sz w:val="24"/>
                <w:u w:val="single"/>
              </w:rPr>
              <w:t>63.75</w:t>
            </w:r>
            <w:r>
              <w:rPr>
                <w:sz w:val="24"/>
                <w:u w:val="single"/>
              </w:rPr>
              <w:t>m</w:t>
            </w:r>
            <w:r>
              <w:rPr>
                <w:sz w:val="24"/>
                <w:u w:val="single"/>
                <w:vertAlign w:val="superscript"/>
              </w:rPr>
              <w:t>3</w:t>
            </w:r>
            <w:r>
              <w:rPr>
                <w:sz w:val="24"/>
                <w:u w:val="single"/>
              </w:rPr>
              <w:t>/d），根据类比，生活污水中COD、BOD</w:t>
            </w:r>
            <w:r>
              <w:rPr>
                <w:sz w:val="24"/>
                <w:u w:val="single"/>
                <w:vertAlign w:val="subscript"/>
              </w:rPr>
              <w:t>5</w:t>
            </w:r>
            <w:r>
              <w:rPr>
                <w:sz w:val="24"/>
                <w:u w:val="single"/>
              </w:rPr>
              <w:t>、NH</w:t>
            </w:r>
            <w:r>
              <w:rPr>
                <w:sz w:val="24"/>
                <w:u w:val="single"/>
                <w:vertAlign w:val="subscript"/>
              </w:rPr>
              <w:t>3</w:t>
            </w:r>
            <w:r>
              <w:rPr>
                <w:sz w:val="24"/>
                <w:u w:val="single"/>
              </w:rPr>
              <w:t>-N和SS浓度分别约为300mg/L、160 mg/L、30mg/L和150mg/L。则其产生量分别为</w:t>
            </w:r>
            <w:r>
              <w:rPr>
                <w:rFonts w:hint="eastAsia"/>
                <w:sz w:val="24"/>
                <w:u w:val="single"/>
              </w:rPr>
              <w:t>5.07</w:t>
            </w:r>
            <w:r>
              <w:rPr>
                <w:sz w:val="24"/>
                <w:u w:val="single"/>
              </w:rPr>
              <w:t>t/a、</w:t>
            </w:r>
            <w:r>
              <w:rPr>
                <w:rFonts w:hint="eastAsia"/>
                <w:sz w:val="24"/>
                <w:u w:val="single"/>
              </w:rPr>
              <w:t>2.70</w:t>
            </w:r>
            <w:r>
              <w:rPr>
                <w:sz w:val="24"/>
                <w:u w:val="single"/>
              </w:rPr>
              <w:t>t/a、</w:t>
            </w:r>
            <w:r>
              <w:rPr>
                <w:rFonts w:hint="eastAsia"/>
                <w:sz w:val="24"/>
                <w:u w:val="single"/>
              </w:rPr>
              <w:t>0.55</w:t>
            </w:r>
            <w:r>
              <w:rPr>
                <w:sz w:val="24"/>
                <w:u w:val="single"/>
              </w:rPr>
              <w:t>t/a、</w:t>
            </w:r>
            <w:r>
              <w:rPr>
                <w:rFonts w:hint="eastAsia"/>
                <w:sz w:val="24"/>
                <w:u w:val="single"/>
              </w:rPr>
              <w:t>2.53</w:t>
            </w:r>
            <w:r>
              <w:rPr>
                <w:sz w:val="24"/>
                <w:u w:val="single"/>
              </w:rPr>
              <w:t>t/a.</w:t>
            </w:r>
          </w:p>
          <w:p>
            <w:pPr>
              <w:spacing w:line="360" w:lineRule="auto"/>
              <w:jc w:val="center"/>
              <w:rPr>
                <w:b/>
                <w:sz w:val="24"/>
                <w:u w:val="single"/>
              </w:rPr>
            </w:pPr>
            <w:r>
              <w:rPr>
                <w:b/>
                <w:sz w:val="24"/>
                <w:u w:val="single"/>
              </w:rPr>
              <w:t>表</w:t>
            </w:r>
            <w:r>
              <w:rPr>
                <w:rFonts w:hint="eastAsia"/>
                <w:b/>
                <w:sz w:val="24"/>
                <w:u w:val="single"/>
              </w:rPr>
              <w:t>4-</w:t>
            </w:r>
            <w:r>
              <w:rPr>
                <w:rFonts w:hint="eastAsia"/>
                <w:b/>
                <w:sz w:val="24"/>
                <w:u w:val="single"/>
                <w:lang w:val="en-US" w:eastAsia="zh-CN"/>
              </w:rPr>
              <w:t>8</w:t>
            </w:r>
            <w:r>
              <w:rPr>
                <w:b/>
                <w:sz w:val="24"/>
                <w:u w:val="single"/>
              </w:rPr>
              <w:t xml:space="preserve"> 生活污水污染物产排情况表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1179"/>
              <w:gridCol w:w="916"/>
              <w:gridCol w:w="916"/>
              <w:gridCol w:w="916"/>
              <w:gridCol w:w="786"/>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64" w:type="dxa"/>
                  <w:vMerge w:val="restart"/>
                  <w:vAlign w:val="center"/>
                </w:tcPr>
                <w:p>
                  <w:pPr>
                    <w:ind w:left="-105" w:leftChars="-50" w:right="-105" w:rightChars="-50"/>
                    <w:jc w:val="center"/>
                    <w:rPr>
                      <w:sz w:val="24"/>
                      <w:u w:val="single"/>
                    </w:rPr>
                  </w:pPr>
                  <w:r>
                    <w:rPr>
                      <w:sz w:val="24"/>
                      <w:u w:val="single"/>
                    </w:rPr>
                    <w:t>项目</w:t>
                  </w:r>
                </w:p>
              </w:tc>
              <w:tc>
                <w:tcPr>
                  <w:tcW w:w="1179" w:type="dxa"/>
                  <w:vMerge w:val="restart"/>
                  <w:vAlign w:val="center"/>
                </w:tcPr>
                <w:p>
                  <w:pPr>
                    <w:ind w:left="-105" w:leftChars="-50" w:right="-105" w:rightChars="-50"/>
                    <w:jc w:val="center"/>
                    <w:rPr>
                      <w:sz w:val="24"/>
                      <w:u w:val="single"/>
                    </w:rPr>
                  </w:pPr>
                  <w:r>
                    <w:rPr>
                      <w:sz w:val="24"/>
                      <w:u w:val="single"/>
                    </w:rPr>
                    <w:t>污染因子</w:t>
                  </w:r>
                </w:p>
              </w:tc>
              <w:tc>
                <w:tcPr>
                  <w:tcW w:w="916" w:type="dxa"/>
                  <w:vMerge w:val="restart"/>
                  <w:vAlign w:val="center"/>
                </w:tcPr>
                <w:p>
                  <w:pPr>
                    <w:ind w:left="-105" w:leftChars="-50" w:right="-105" w:rightChars="-50"/>
                    <w:jc w:val="center"/>
                    <w:rPr>
                      <w:sz w:val="24"/>
                      <w:u w:val="single"/>
                    </w:rPr>
                  </w:pPr>
                  <w:r>
                    <w:rPr>
                      <w:sz w:val="24"/>
                      <w:u w:val="single"/>
                    </w:rPr>
                    <w:t>产生浓度（mg/L）</w:t>
                  </w:r>
                </w:p>
              </w:tc>
              <w:tc>
                <w:tcPr>
                  <w:tcW w:w="916" w:type="dxa"/>
                  <w:vMerge w:val="restart"/>
                  <w:vAlign w:val="center"/>
                </w:tcPr>
                <w:p>
                  <w:pPr>
                    <w:ind w:left="-105" w:leftChars="-50" w:right="-105" w:rightChars="-50"/>
                    <w:jc w:val="center"/>
                    <w:rPr>
                      <w:sz w:val="24"/>
                      <w:u w:val="single"/>
                    </w:rPr>
                  </w:pPr>
                  <w:r>
                    <w:rPr>
                      <w:sz w:val="24"/>
                      <w:u w:val="single"/>
                    </w:rPr>
                    <w:t>产生量（t/a）</w:t>
                  </w:r>
                </w:p>
              </w:tc>
              <w:tc>
                <w:tcPr>
                  <w:tcW w:w="916" w:type="dxa"/>
                  <w:vMerge w:val="restart"/>
                  <w:vAlign w:val="center"/>
                </w:tcPr>
                <w:p>
                  <w:pPr>
                    <w:ind w:left="-105" w:leftChars="-50" w:right="-105" w:rightChars="-50"/>
                    <w:jc w:val="center"/>
                    <w:rPr>
                      <w:sz w:val="24"/>
                      <w:u w:val="single"/>
                    </w:rPr>
                  </w:pPr>
                  <w:r>
                    <w:rPr>
                      <w:sz w:val="24"/>
                      <w:u w:val="single"/>
                    </w:rPr>
                    <w:t>排放浓度（mg/L）</w:t>
                  </w:r>
                </w:p>
              </w:tc>
              <w:tc>
                <w:tcPr>
                  <w:tcW w:w="786" w:type="dxa"/>
                  <w:vMerge w:val="restart"/>
                  <w:vAlign w:val="center"/>
                </w:tcPr>
                <w:p>
                  <w:pPr>
                    <w:ind w:left="-105" w:leftChars="-50" w:right="-105" w:rightChars="-50"/>
                    <w:jc w:val="center"/>
                    <w:rPr>
                      <w:sz w:val="24"/>
                      <w:u w:val="single"/>
                    </w:rPr>
                  </w:pPr>
                  <w:r>
                    <w:rPr>
                      <w:sz w:val="24"/>
                      <w:u w:val="single"/>
                    </w:rPr>
                    <w:t>排放量（t/a）</w:t>
                  </w:r>
                </w:p>
              </w:tc>
              <w:tc>
                <w:tcPr>
                  <w:tcW w:w="1959" w:type="dxa"/>
                  <w:vMerge w:val="restart"/>
                  <w:vAlign w:val="center"/>
                </w:tcPr>
                <w:p>
                  <w:pPr>
                    <w:ind w:left="-105" w:leftChars="-50" w:right="-105" w:rightChars="-50"/>
                    <w:jc w:val="center"/>
                    <w:rPr>
                      <w:sz w:val="24"/>
                      <w:u w:val="single"/>
                    </w:rPr>
                  </w:pPr>
                  <w:r>
                    <w:rPr>
                      <w:sz w:val="24"/>
                      <w:u w:val="single"/>
                    </w:rPr>
                    <w:t>处理措施及去向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64" w:type="dxa"/>
                  <w:vMerge w:val="continue"/>
                  <w:vAlign w:val="center"/>
                </w:tcPr>
                <w:p>
                  <w:pPr>
                    <w:ind w:left="-105" w:leftChars="-50" w:right="-105" w:rightChars="-50"/>
                    <w:rPr>
                      <w:sz w:val="24"/>
                      <w:u w:val="single"/>
                    </w:rPr>
                  </w:pPr>
                </w:p>
              </w:tc>
              <w:tc>
                <w:tcPr>
                  <w:tcW w:w="1179" w:type="dxa"/>
                  <w:vMerge w:val="continue"/>
                  <w:vAlign w:val="center"/>
                </w:tcPr>
                <w:p>
                  <w:pPr>
                    <w:ind w:left="-105" w:leftChars="-50" w:right="-105" w:rightChars="-50"/>
                    <w:rPr>
                      <w:sz w:val="24"/>
                      <w:u w:val="single"/>
                    </w:rPr>
                  </w:pPr>
                </w:p>
              </w:tc>
              <w:tc>
                <w:tcPr>
                  <w:tcW w:w="916" w:type="dxa"/>
                  <w:vMerge w:val="continue"/>
                  <w:vAlign w:val="center"/>
                </w:tcPr>
                <w:p>
                  <w:pPr>
                    <w:ind w:left="-105" w:leftChars="-50" w:right="-105" w:rightChars="-50"/>
                    <w:rPr>
                      <w:sz w:val="24"/>
                      <w:u w:val="single"/>
                    </w:rPr>
                  </w:pPr>
                </w:p>
              </w:tc>
              <w:tc>
                <w:tcPr>
                  <w:tcW w:w="916" w:type="dxa"/>
                  <w:vMerge w:val="continue"/>
                  <w:vAlign w:val="center"/>
                </w:tcPr>
                <w:p>
                  <w:pPr>
                    <w:ind w:left="-105" w:leftChars="-50" w:right="-105" w:rightChars="-50"/>
                    <w:rPr>
                      <w:sz w:val="24"/>
                      <w:u w:val="single"/>
                    </w:rPr>
                  </w:pPr>
                </w:p>
              </w:tc>
              <w:tc>
                <w:tcPr>
                  <w:tcW w:w="916" w:type="dxa"/>
                  <w:vMerge w:val="continue"/>
                  <w:vAlign w:val="center"/>
                </w:tcPr>
                <w:p>
                  <w:pPr>
                    <w:ind w:left="-105" w:leftChars="-50" w:right="-105" w:rightChars="-50"/>
                    <w:rPr>
                      <w:sz w:val="24"/>
                      <w:u w:val="single"/>
                    </w:rPr>
                  </w:pPr>
                </w:p>
              </w:tc>
              <w:tc>
                <w:tcPr>
                  <w:tcW w:w="786" w:type="dxa"/>
                  <w:vMerge w:val="continue"/>
                  <w:vAlign w:val="center"/>
                </w:tcPr>
                <w:p>
                  <w:pPr>
                    <w:ind w:left="-105" w:leftChars="-50" w:right="-105" w:rightChars="-50"/>
                    <w:rPr>
                      <w:sz w:val="24"/>
                      <w:u w:val="single"/>
                    </w:rPr>
                  </w:pPr>
                </w:p>
              </w:tc>
              <w:tc>
                <w:tcPr>
                  <w:tcW w:w="1959" w:type="dxa"/>
                  <w:vMerge w:val="continue"/>
                  <w:vAlign w:val="center"/>
                </w:tcPr>
                <w:p>
                  <w:pPr>
                    <w:ind w:left="-105" w:leftChars="-50" w:right="-105" w:rightChars="-50"/>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64" w:type="dxa"/>
                  <w:vMerge w:val="restart"/>
                  <w:vAlign w:val="center"/>
                </w:tcPr>
                <w:p>
                  <w:pPr>
                    <w:ind w:left="-105" w:leftChars="-50" w:right="-105" w:rightChars="-50"/>
                    <w:jc w:val="center"/>
                    <w:rPr>
                      <w:sz w:val="24"/>
                      <w:u w:val="single"/>
                    </w:rPr>
                  </w:pPr>
                  <w:r>
                    <w:rPr>
                      <w:sz w:val="24"/>
                      <w:u w:val="single"/>
                    </w:rPr>
                    <w:t>生活污水（</w:t>
                  </w:r>
                  <w:r>
                    <w:rPr>
                      <w:rFonts w:hint="eastAsia"/>
                      <w:sz w:val="24"/>
                      <w:u w:val="single"/>
                    </w:rPr>
                    <w:t>16893.75</w:t>
                  </w:r>
                  <w:r>
                    <w:rPr>
                      <w:sz w:val="24"/>
                      <w:u w:val="single"/>
                    </w:rPr>
                    <w:t>t/a）</w:t>
                  </w:r>
                </w:p>
              </w:tc>
              <w:tc>
                <w:tcPr>
                  <w:tcW w:w="1179" w:type="dxa"/>
                  <w:vAlign w:val="center"/>
                </w:tcPr>
                <w:p>
                  <w:pPr>
                    <w:ind w:left="-105" w:leftChars="-50" w:right="-105" w:rightChars="-50"/>
                    <w:jc w:val="center"/>
                    <w:rPr>
                      <w:sz w:val="24"/>
                      <w:u w:val="single"/>
                    </w:rPr>
                  </w:pPr>
                  <w:r>
                    <w:rPr>
                      <w:sz w:val="24"/>
                      <w:u w:val="single"/>
                    </w:rPr>
                    <w:t>COD</w:t>
                  </w:r>
                </w:p>
              </w:tc>
              <w:tc>
                <w:tcPr>
                  <w:tcW w:w="916" w:type="dxa"/>
                  <w:vAlign w:val="center"/>
                </w:tcPr>
                <w:p>
                  <w:pPr>
                    <w:ind w:left="-105" w:leftChars="-50" w:right="-105" w:rightChars="-50"/>
                    <w:jc w:val="center"/>
                    <w:rPr>
                      <w:sz w:val="24"/>
                      <w:u w:val="single"/>
                    </w:rPr>
                  </w:pPr>
                  <w:r>
                    <w:rPr>
                      <w:sz w:val="24"/>
                      <w:u w:val="single"/>
                    </w:rPr>
                    <w:t>300</w:t>
                  </w:r>
                </w:p>
              </w:tc>
              <w:tc>
                <w:tcPr>
                  <w:tcW w:w="916" w:type="dxa"/>
                  <w:vAlign w:val="center"/>
                </w:tcPr>
                <w:p>
                  <w:pPr>
                    <w:ind w:left="-105" w:leftChars="-50" w:right="-105" w:rightChars="-50"/>
                    <w:jc w:val="center"/>
                    <w:rPr>
                      <w:sz w:val="24"/>
                      <w:u w:val="single"/>
                    </w:rPr>
                  </w:pPr>
                  <w:r>
                    <w:rPr>
                      <w:rFonts w:hint="eastAsia"/>
                      <w:sz w:val="24"/>
                      <w:u w:val="single"/>
                    </w:rPr>
                    <w:t>5.07</w:t>
                  </w:r>
                </w:p>
              </w:tc>
              <w:tc>
                <w:tcPr>
                  <w:tcW w:w="916" w:type="dxa"/>
                  <w:vAlign w:val="center"/>
                </w:tcPr>
                <w:p>
                  <w:pPr>
                    <w:ind w:left="-105" w:leftChars="-50" w:right="-105" w:rightChars="-50"/>
                    <w:jc w:val="center"/>
                    <w:rPr>
                      <w:sz w:val="24"/>
                      <w:u w:val="single"/>
                    </w:rPr>
                  </w:pPr>
                  <w:r>
                    <w:rPr>
                      <w:sz w:val="24"/>
                      <w:u w:val="single"/>
                    </w:rPr>
                    <w:t>50</w:t>
                  </w:r>
                </w:p>
              </w:tc>
              <w:tc>
                <w:tcPr>
                  <w:tcW w:w="786" w:type="dxa"/>
                  <w:vAlign w:val="center"/>
                </w:tcPr>
                <w:p>
                  <w:pPr>
                    <w:ind w:left="-105" w:leftChars="-50" w:right="-105" w:rightChars="-50"/>
                    <w:jc w:val="center"/>
                    <w:rPr>
                      <w:sz w:val="24"/>
                      <w:u w:val="single"/>
                    </w:rPr>
                  </w:pPr>
                  <w:r>
                    <w:rPr>
                      <w:rFonts w:hint="eastAsia"/>
                      <w:sz w:val="24"/>
                      <w:u w:val="single"/>
                    </w:rPr>
                    <w:t>0.85</w:t>
                  </w:r>
                </w:p>
              </w:tc>
              <w:tc>
                <w:tcPr>
                  <w:tcW w:w="1959" w:type="dxa"/>
                  <w:vMerge w:val="restart"/>
                  <w:vAlign w:val="center"/>
                </w:tcPr>
                <w:p>
                  <w:pPr>
                    <w:ind w:left="-105" w:leftChars="-50" w:right="-105" w:rightChars="-50"/>
                    <w:jc w:val="center"/>
                    <w:rPr>
                      <w:sz w:val="24"/>
                      <w:u w:val="single"/>
                    </w:rPr>
                  </w:pPr>
                  <w:r>
                    <w:rPr>
                      <w:sz w:val="24"/>
                      <w:u w:val="single"/>
                    </w:rPr>
                    <w:t>化粪池处理后排入罗家坡污水处理厂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64" w:type="dxa"/>
                  <w:vMerge w:val="continue"/>
                  <w:vAlign w:val="center"/>
                </w:tcPr>
                <w:p>
                  <w:pPr>
                    <w:ind w:left="-105" w:leftChars="-50" w:right="-105" w:rightChars="-50"/>
                    <w:rPr>
                      <w:sz w:val="24"/>
                      <w:u w:val="single"/>
                    </w:rPr>
                  </w:pPr>
                </w:p>
              </w:tc>
              <w:tc>
                <w:tcPr>
                  <w:tcW w:w="1179" w:type="dxa"/>
                  <w:vAlign w:val="center"/>
                </w:tcPr>
                <w:p>
                  <w:pPr>
                    <w:ind w:left="-105" w:leftChars="-50" w:right="-105" w:rightChars="-50"/>
                    <w:jc w:val="center"/>
                    <w:rPr>
                      <w:sz w:val="24"/>
                      <w:u w:val="single"/>
                    </w:rPr>
                  </w:pPr>
                  <w:r>
                    <w:rPr>
                      <w:sz w:val="24"/>
                      <w:u w:val="single"/>
                    </w:rPr>
                    <w:t>BOD</w:t>
                  </w:r>
                  <w:r>
                    <w:rPr>
                      <w:sz w:val="24"/>
                      <w:u w:val="single"/>
                      <w:vertAlign w:val="subscript"/>
                    </w:rPr>
                    <w:t>5</w:t>
                  </w:r>
                </w:p>
              </w:tc>
              <w:tc>
                <w:tcPr>
                  <w:tcW w:w="916" w:type="dxa"/>
                  <w:vAlign w:val="center"/>
                </w:tcPr>
                <w:p>
                  <w:pPr>
                    <w:ind w:left="-105" w:leftChars="-50" w:right="-105" w:rightChars="-50"/>
                    <w:jc w:val="center"/>
                    <w:rPr>
                      <w:sz w:val="24"/>
                      <w:u w:val="single"/>
                    </w:rPr>
                  </w:pPr>
                  <w:r>
                    <w:rPr>
                      <w:sz w:val="24"/>
                      <w:u w:val="single"/>
                    </w:rPr>
                    <w:t>160</w:t>
                  </w:r>
                </w:p>
              </w:tc>
              <w:tc>
                <w:tcPr>
                  <w:tcW w:w="916" w:type="dxa"/>
                  <w:vAlign w:val="center"/>
                </w:tcPr>
                <w:p>
                  <w:pPr>
                    <w:ind w:left="-105" w:leftChars="-50" w:right="-105" w:rightChars="-50"/>
                    <w:jc w:val="center"/>
                    <w:rPr>
                      <w:sz w:val="24"/>
                      <w:u w:val="single"/>
                    </w:rPr>
                  </w:pPr>
                  <w:r>
                    <w:rPr>
                      <w:rFonts w:hint="eastAsia"/>
                      <w:sz w:val="24"/>
                      <w:u w:val="single"/>
                    </w:rPr>
                    <w:t>2.70</w:t>
                  </w:r>
                </w:p>
              </w:tc>
              <w:tc>
                <w:tcPr>
                  <w:tcW w:w="916" w:type="dxa"/>
                  <w:vAlign w:val="center"/>
                </w:tcPr>
                <w:p>
                  <w:pPr>
                    <w:ind w:left="-105" w:leftChars="-50" w:right="-105" w:rightChars="-50"/>
                    <w:jc w:val="center"/>
                    <w:rPr>
                      <w:sz w:val="24"/>
                      <w:u w:val="single"/>
                    </w:rPr>
                  </w:pPr>
                  <w:r>
                    <w:rPr>
                      <w:sz w:val="24"/>
                      <w:u w:val="single"/>
                    </w:rPr>
                    <w:t>10</w:t>
                  </w:r>
                </w:p>
              </w:tc>
              <w:tc>
                <w:tcPr>
                  <w:tcW w:w="786" w:type="dxa"/>
                  <w:vAlign w:val="center"/>
                </w:tcPr>
                <w:p>
                  <w:pPr>
                    <w:ind w:left="-105" w:leftChars="-50" w:right="-105" w:rightChars="-50"/>
                    <w:jc w:val="center"/>
                    <w:rPr>
                      <w:sz w:val="24"/>
                      <w:u w:val="single"/>
                    </w:rPr>
                  </w:pPr>
                  <w:r>
                    <w:rPr>
                      <w:rFonts w:hint="eastAsia"/>
                      <w:sz w:val="24"/>
                      <w:u w:val="single"/>
                    </w:rPr>
                    <w:t>0.17</w:t>
                  </w:r>
                </w:p>
              </w:tc>
              <w:tc>
                <w:tcPr>
                  <w:tcW w:w="1959" w:type="dxa"/>
                  <w:vMerge w:val="continue"/>
                  <w:vAlign w:val="center"/>
                </w:tcPr>
                <w:p>
                  <w:pPr>
                    <w:ind w:left="-105" w:leftChars="-50" w:right="-105" w:rightChars="-50"/>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64" w:type="dxa"/>
                  <w:vMerge w:val="continue"/>
                  <w:vAlign w:val="center"/>
                </w:tcPr>
                <w:p>
                  <w:pPr>
                    <w:ind w:left="-105" w:leftChars="-50" w:right="-105" w:rightChars="-50"/>
                    <w:rPr>
                      <w:sz w:val="24"/>
                      <w:u w:val="single"/>
                    </w:rPr>
                  </w:pPr>
                </w:p>
              </w:tc>
              <w:tc>
                <w:tcPr>
                  <w:tcW w:w="1179" w:type="dxa"/>
                  <w:vAlign w:val="center"/>
                </w:tcPr>
                <w:p>
                  <w:pPr>
                    <w:ind w:left="-105" w:leftChars="-50" w:right="-105" w:rightChars="-50"/>
                    <w:jc w:val="center"/>
                    <w:rPr>
                      <w:sz w:val="24"/>
                      <w:u w:val="single"/>
                    </w:rPr>
                  </w:pPr>
                  <w:r>
                    <w:rPr>
                      <w:sz w:val="24"/>
                      <w:u w:val="single"/>
                    </w:rPr>
                    <w:t>氨氮</w:t>
                  </w:r>
                </w:p>
              </w:tc>
              <w:tc>
                <w:tcPr>
                  <w:tcW w:w="916" w:type="dxa"/>
                  <w:vAlign w:val="center"/>
                </w:tcPr>
                <w:p>
                  <w:pPr>
                    <w:ind w:left="-105" w:leftChars="-50" w:right="-105" w:rightChars="-50"/>
                    <w:jc w:val="center"/>
                    <w:rPr>
                      <w:sz w:val="24"/>
                      <w:u w:val="single"/>
                    </w:rPr>
                  </w:pPr>
                  <w:r>
                    <w:rPr>
                      <w:sz w:val="24"/>
                      <w:u w:val="single"/>
                    </w:rPr>
                    <w:t>30</w:t>
                  </w:r>
                </w:p>
              </w:tc>
              <w:tc>
                <w:tcPr>
                  <w:tcW w:w="916" w:type="dxa"/>
                  <w:vAlign w:val="center"/>
                </w:tcPr>
                <w:p>
                  <w:pPr>
                    <w:ind w:left="-105" w:leftChars="-50" w:right="-105" w:rightChars="-50"/>
                    <w:jc w:val="center"/>
                    <w:rPr>
                      <w:sz w:val="24"/>
                      <w:u w:val="single"/>
                    </w:rPr>
                  </w:pPr>
                  <w:r>
                    <w:rPr>
                      <w:rFonts w:hint="eastAsia"/>
                      <w:sz w:val="24"/>
                      <w:u w:val="single"/>
                    </w:rPr>
                    <w:t>0.55</w:t>
                  </w:r>
                </w:p>
              </w:tc>
              <w:tc>
                <w:tcPr>
                  <w:tcW w:w="916" w:type="dxa"/>
                  <w:vAlign w:val="center"/>
                </w:tcPr>
                <w:p>
                  <w:pPr>
                    <w:ind w:left="-105" w:leftChars="-50" w:right="-105" w:rightChars="-50"/>
                    <w:jc w:val="center"/>
                    <w:rPr>
                      <w:sz w:val="24"/>
                      <w:u w:val="single"/>
                    </w:rPr>
                  </w:pPr>
                  <w:r>
                    <w:rPr>
                      <w:sz w:val="24"/>
                      <w:u w:val="single"/>
                    </w:rPr>
                    <w:t>5</w:t>
                  </w:r>
                </w:p>
              </w:tc>
              <w:tc>
                <w:tcPr>
                  <w:tcW w:w="786" w:type="dxa"/>
                  <w:vAlign w:val="center"/>
                </w:tcPr>
                <w:p>
                  <w:pPr>
                    <w:ind w:left="-105" w:leftChars="-50" w:right="-105" w:rightChars="-50"/>
                    <w:jc w:val="center"/>
                    <w:rPr>
                      <w:sz w:val="24"/>
                      <w:u w:val="single"/>
                    </w:rPr>
                  </w:pPr>
                  <w:r>
                    <w:rPr>
                      <w:rFonts w:hint="eastAsia"/>
                      <w:sz w:val="24"/>
                      <w:u w:val="single"/>
                    </w:rPr>
                    <w:t>0.09</w:t>
                  </w:r>
                </w:p>
              </w:tc>
              <w:tc>
                <w:tcPr>
                  <w:tcW w:w="1959" w:type="dxa"/>
                  <w:vMerge w:val="continue"/>
                  <w:vAlign w:val="center"/>
                </w:tcPr>
                <w:p>
                  <w:pPr>
                    <w:ind w:left="-105" w:leftChars="-50" w:right="-105" w:rightChars="-50"/>
                    <w:jc w:val="cente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64" w:type="dxa"/>
                  <w:vMerge w:val="continue"/>
                  <w:vAlign w:val="center"/>
                </w:tcPr>
                <w:p>
                  <w:pPr>
                    <w:ind w:left="-105" w:leftChars="-50" w:right="-105" w:rightChars="-50"/>
                    <w:rPr>
                      <w:sz w:val="24"/>
                      <w:u w:val="single"/>
                    </w:rPr>
                  </w:pPr>
                </w:p>
              </w:tc>
              <w:tc>
                <w:tcPr>
                  <w:tcW w:w="1179" w:type="dxa"/>
                  <w:vAlign w:val="center"/>
                </w:tcPr>
                <w:p>
                  <w:pPr>
                    <w:ind w:left="-105" w:leftChars="-50" w:right="-105" w:rightChars="-50"/>
                    <w:jc w:val="center"/>
                    <w:rPr>
                      <w:sz w:val="24"/>
                      <w:u w:val="single"/>
                    </w:rPr>
                  </w:pPr>
                  <w:r>
                    <w:rPr>
                      <w:sz w:val="24"/>
                      <w:u w:val="single"/>
                    </w:rPr>
                    <w:t>SS</w:t>
                  </w:r>
                </w:p>
              </w:tc>
              <w:tc>
                <w:tcPr>
                  <w:tcW w:w="916" w:type="dxa"/>
                  <w:vAlign w:val="center"/>
                </w:tcPr>
                <w:p>
                  <w:pPr>
                    <w:ind w:left="-105" w:leftChars="-50" w:right="-105" w:rightChars="-50"/>
                    <w:jc w:val="center"/>
                    <w:rPr>
                      <w:sz w:val="24"/>
                      <w:u w:val="single"/>
                    </w:rPr>
                  </w:pPr>
                  <w:r>
                    <w:rPr>
                      <w:sz w:val="24"/>
                      <w:u w:val="single"/>
                    </w:rPr>
                    <w:t>150</w:t>
                  </w:r>
                </w:p>
              </w:tc>
              <w:tc>
                <w:tcPr>
                  <w:tcW w:w="916" w:type="dxa"/>
                  <w:vAlign w:val="center"/>
                </w:tcPr>
                <w:p>
                  <w:pPr>
                    <w:ind w:left="-105" w:leftChars="-50" w:right="-105" w:rightChars="-50"/>
                    <w:jc w:val="center"/>
                    <w:rPr>
                      <w:sz w:val="24"/>
                      <w:u w:val="single"/>
                    </w:rPr>
                  </w:pPr>
                  <w:r>
                    <w:rPr>
                      <w:rFonts w:hint="eastAsia"/>
                      <w:sz w:val="24"/>
                      <w:u w:val="single"/>
                    </w:rPr>
                    <w:t>2.53</w:t>
                  </w:r>
                </w:p>
              </w:tc>
              <w:tc>
                <w:tcPr>
                  <w:tcW w:w="916" w:type="dxa"/>
                  <w:vAlign w:val="center"/>
                </w:tcPr>
                <w:p>
                  <w:pPr>
                    <w:ind w:left="-105" w:leftChars="-50" w:right="-105" w:rightChars="-50"/>
                    <w:jc w:val="center"/>
                    <w:rPr>
                      <w:sz w:val="24"/>
                      <w:u w:val="single"/>
                    </w:rPr>
                  </w:pPr>
                  <w:r>
                    <w:rPr>
                      <w:sz w:val="24"/>
                      <w:u w:val="single"/>
                    </w:rPr>
                    <w:t>10</w:t>
                  </w:r>
                </w:p>
              </w:tc>
              <w:tc>
                <w:tcPr>
                  <w:tcW w:w="786" w:type="dxa"/>
                  <w:vAlign w:val="center"/>
                </w:tcPr>
                <w:p>
                  <w:pPr>
                    <w:ind w:left="-105" w:leftChars="-50" w:right="-105" w:rightChars="-50"/>
                    <w:jc w:val="center"/>
                    <w:rPr>
                      <w:sz w:val="24"/>
                      <w:u w:val="single"/>
                    </w:rPr>
                  </w:pPr>
                  <w:r>
                    <w:rPr>
                      <w:rFonts w:hint="eastAsia"/>
                      <w:sz w:val="24"/>
                      <w:u w:val="single"/>
                    </w:rPr>
                    <w:t>0.17</w:t>
                  </w:r>
                </w:p>
              </w:tc>
              <w:tc>
                <w:tcPr>
                  <w:tcW w:w="1959" w:type="dxa"/>
                  <w:vMerge w:val="continue"/>
                  <w:vAlign w:val="center"/>
                </w:tcPr>
                <w:p>
                  <w:pPr>
                    <w:ind w:left="-105" w:leftChars="-50" w:right="-105" w:rightChars="-50"/>
                    <w:jc w:val="center"/>
                    <w:rPr>
                      <w:sz w:val="24"/>
                      <w:u w:val="single"/>
                    </w:rPr>
                  </w:pPr>
                </w:p>
              </w:tc>
            </w:tr>
          </w:tbl>
          <w:p>
            <w:pPr>
              <w:spacing w:line="360" w:lineRule="auto"/>
              <w:ind w:firstLine="482" w:firstLineChars="200"/>
              <w:rPr>
                <w:b/>
                <w:bCs/>
                <w:sz w:val="24"/>
              </w:rPr>
            </w:pPr>
            <w:r>
              <w:rPr>
                <w:b/>
                <w:bCs/>
                <w:sz w:val="24"/>
              </w:rPr>
              <w:t>水污染物排放情况</w:t>
            </w:r>
          </w:p>
          <w:p>
            <w:pPr>
              <w:spacing w:line="360" w:lineRule="auto"/>
              <w:ind w:firstLine="480" w:firstLineChars="200"/>
              <w:rPr>
                <w:sz w:val="24"/>
              </w:rPr>
            </w:pPr>
            <w:r>
              <w:rPr>
                <w:sz w:val="24"/>
              </w:rPr>
              <w:t>1、废水类别、污染物及污染治理设施信息表</w:t>
            </w:r>
          </w:p>
          <w:p>
            <w:pPr>
              <w:spacing w:line="360" w:lineRule="auto"/>
              <w:ind w:firstLine="480" w:firstLineChars="200"/>
              <w:rPr>
                <w:sz w:val="24"/>
              </w:rPr>
            </w:pPr>
            <w:r>
              <w:rPr>
                <w:sz w:val="24"/>
              </w:rPr>
              <w:t>本项目废水类别、污染物及污染治理设施信息表如下：</w:t>
            </w:r>
          </w:p>
          <w:p>
            <w:pPr>
              <w:spacing w:line="360" w:lineRule="auto"/>
              <w:jc w:val="center"/>
              <w:rPr>
                <w:b/>
                <w:sz w:val="24"/>
              </w:rPr>
            </w:pPr>
            <w:r>
              <w:rPr>
                <w:b/>
                <w:sz w:val="24"/>
              </w:rPr>
              <w:t>表</w:t>
            </w:r>
            <w:r>
              <w:rPr>
                <w:rFonts w:hint="eastAsia"/>
                <w:b/>
                <w:sz w:val="24"/>
              </w:rPr>
              <w:t>4-</w:t>
            </w:r>
            <w:r>
              <w:rPr>
                <w:rFonts w:hint="eastAsia"/>
                <w:b/>
                <w:sz w:val="24"/>
                <w:lang w:val="en-US" w:eastAsia="zh-CN"/>
              </w:rPr>
              <w:t>9</w:t>
            </w:r>
            <w:r>
              <w:rPr>
                <w:rFonts w:hint="eastAsia"/>
                <w:b/>
                <w:sz w:val="24"/>
              </w:rPr>
              <w:t xml:space="preserve"> </w:t>
            </w:r>
            <w:r>
              <w:rPr>
                <w:b/>
                <w:sz w:val="24"/>
              </w:rPr>
              <w:t>废水类别、污染物及污染治理设施信息表</w:t>
            </w:r>
          </w:p>
          <w:tbl>
            <w:tblPr>
              <w:tblStyle w:val="18"/>
              <w:tblW w:w="7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739"/>
              <w:gridCol w:w="873"/>
              <w:gridCol w:w="804"/>
              <w:gridCol w:w="929"/>
              <w:gridCol w:w="675"/>
              <w:gridCol w:w="718"/>
              <w:gridCol w:w="594"/>
              <w:gridCol w:w="674"/>
              <w:gridCol w:w="1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470" w:type="dxa"/>
                  <w:vMerge w:val="restart"/>
                  <w:shd w:val="clear" w:color="auto" w:fill="FFFFFF"/>
                  <w:vAlign w:val="center"/>
                </w:tcPr>
                <w:p>
                  <w:pPr>
                    <w:ind w:left="-105" w:leftChars="-50" w:right="-105" w:rightChars="-50"/>
                    <w:jc w:val="center"/>
                    <w:rPr>
                      <w:bCs/>
                      <w:sz w:val="24"/>
                    </w:rPr>
                  </w:pPr>
                  <w:r>
                    <w:rPr>
                      <w:bCs/>
                      <w:sz w:val="24"/>
                    </w:rPr>
                    <w:t>序号</w:t>
                  </w:r>
                </w:p>
              </w:tc>
              <w:tc>
                <w:tcPr>
                  <w:tcW w:w="739" w:type="dxa"/>
                  <w:vMerge w:val="restart"/>
                  <w:shd w:val="clear" w:color="auto" w:fill="FFFFFF"/>
                  <w:vAlign w:val="center"/>
                </w:tcPr>
                <w:p>
                  <w:pPr>
                    <w:ind w:left="-105" w:leftChars="-50" w:right="-105" w:rightChars="-50"/>
                    <w:jc w:val="center"/>
                    <w:rPr>
                      <w:bCs/>
                      <w:sz w:val="24"/>
                    </w:rPr>
                  </w:pPr>
                  <w:r>
                    <w:rPr>
                      <w:bCs/>
                      <w:sz w:val="24"/>
                    </w:rPr>
                    <w:t>废水类别</w:t>
                  </w:r>
                </w:p>
              </w:tc>
              <w:tc>
                <w:tcPr>
                  <w:tcW w:w="873" w:type="dxa"/>
                  <w:vMerge w:val="restart"/>
                  <w:shd w:val="clear" w:color="auto" w:fill="FFFFFF"/>
                  <w:vAlign w:val="center"/>
                </w:tcPr>
                <w:p>
                  <w:pPr>
                    <w:ind w:left="-105" w:leftChars="-50" w:right="-105" w:rightChars="-50"/>
                    <w:jc w:val="center"/>
                    <w:rPr>
                      <w:bCs/>
                      <w:sz w:val="24"/>
                    </w:rPr>
                  </w:pPr>
                  <w:r>
                    <w:rPr>
                      <w:bCs/>
                      <w:sz w:val="24"/>
                    </w:rPr>
                    <w:t>污染物种类</w:t>
                  </w:r>
                </w:p>
              </w:tc>
              <w:tc>
                <w:tcPr>
                  <w:tcW w:w="804" w:type="dxa"/>
                  <w:vMerge w:val="restart"/>
                  <w:shd w:val="clear" w:color="auto" w:fill="FFFFFF"/>
                  <w:vAlign w:val="center"/>
                </w:tcPr>
                <w:p>
                  <w:pPr>
                    <w:ind w:left="-105" w:leftChars="-50" w:right="-105" w:rightChars="-50"/>
                    <w:jc w:val="center"/>
                    <w:rPr>
                      <w:bCs/>
                      <w:sz w:val="24"/>
                    </w:rPr>
                  </w:pPr>
                  <w:r>
                    <w:rPr>
                      <w:bCs/>
                      <w:sz w:val="24"/>
                    </w:rPr>
                    <w:t>排放去向</w:t>
                  </w:r>
                </w:p>
              </w:tc>
              <w:tc>
                <w:tcPr>
                  <w:tcW w:w="929" w:type="dxa"/>
                  <w:vMerge w:val="restart"/>
                  <w:shd w:val="clear" w:color="auto" w:fill="FFFFFF"/>
                  <w:vAlign w:val="center"/>
                </w:tcPr>
                <w:p>
                  <w:pPr>
                    <w:ind w:left="-105" w:leftChars="-50" w:right="-105" w:rightChars="-50"/>
                    <w:jc w:val="center"/>
                    <w:rPr>
                      <w:bCs/>
                      <w:sz w:val="24"/>
                    </w:rPr>
                  </w:pPr>
                  <w:r>
                    <w:rPr>
                      <w:bCs/>
                      <w:sz w:val="24"/>
                    </w:rPr>
                    <w:t>排放规律</w:t>
                  </w:r>
                </w:p>
              </w:tc>
              <w:tc>
                <w:tcPr>
                  <w:tcW w:w="1393" w:type="dxa"/>
                  <w:gridSpan w:val="2"/>
                  <w:shd w:val="clear" w:color="auto" w:fill="FFFFFF"/>
                  <w:vAlign w:val="center"/>
                </w:tcPr>
                <w:p>
                  <w:pPr>
                    <w:ind w:left="-105" w:leftChars="-50" w:right="-105" w:rightChars="-50"/>
                    <w:jc w:val="center"/>
                    <w:rPr>
                      <w:bCs/>
                      <w:sz w:val="24"/>
                    </w:rPr>
                  </w:pPr>
                  <w:r>
                    <w:rPr>
                      <w:bCs/>
                      <w:sz w:val="24"/>
                    </w:rPr>
                    <w:t>污染治理设施</w:t>
                  </w:r>
                </w:p>
              </w:tc>
              <w:tc>
                <w:tcPr>
                  <w:tcW w:w="594" w:type="dxa"/>
                  <w:vMerge w:val="restart"/>
                  <w:shd w:val="clear" w:color="auto" w:fill="FFFFFF"/>
                  <w:vAlign w:val="center"/>
                </w:tcPr>
                <w:p>
                  <w:pPr>
                    <w:ind w:left="-105" w:leftChars="-50" w:right="-105" w:rightChars="-50"/>
                    <w:jc w:val="center"/>
                    <w:rPr>
                      <w:b/>
                      <w:sz w:val="24"/>
                    </w:rPr>
                  </w:pPr>
                  <w:r>
                    <w:rPr>
                      <w:bCs/>
                      <w:sz w:val="24"/>
                    </w:rPr>
                    <w:t>排放口编号</w:t>
                  </w:r>
                </w:p>
              </w:tc>
              <w:tc>
                <w:tcPr>
                  <w:tcW w:w="674" w:type="dxa"/>
                  <w:vMerge w:val="restart"/>
                  <w:shd w:val="clear" w:color="auto" w:fill="FFFFFF"/>
                  <w:vAlign w:val="center"/>
                </w:tcPr>
                <w:p>
                  <w:pPr>
                    <w:ind w:left="-105" w:leftChars="-50" w:right="-105" w:rightChars="-50"/>
                    <w:jc w:val="center"/>
                    <w:rPr>
                      <w:b/>
                      <w:sz w:val="24"/>
                    </w:rPr>
                  </w:pPr>
                  <w:r>
                    <w:rPr>
                      <w:bCs/>
                      <w:sz w:val="24"/>
                    </w:rPr>
                    <w:t>排放口设置是否符合要求</w:t>
                  </w:r>
                </w:p>
              </w:tc>
              <w:tc>
                <w:tcPr>
                  <w:tcW w:w="1499" w:type="dxa"/>
                  <w:vMerge w:val="restart"/>
                  <w:shd w:val="clear" w:color="auto" w:fill="FFFFFF"/>
                  <w:vAlign w:val="center"/>
                </w:tcPr>
                <w:p>
                  <w:pPr>
                    <w:ind w:left="-105" w:leftChars="-50" w:right="-105" w:rightChars="-50"/>
                    <w:jc w:val="center"/>
                    <w:rPr>
                      <w:b/>
                      <w:sz w:val="24"/>
                    </w:rPr>
                  </w:pPr>
                  <w:r>
                    <w:rPr>
                      <w:bCs/>
                      <w:sz w:val="24"/>
                    </w:rPr>
                    <w:t>排放口类型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470" w:type="dxa"/>
                  <w:vMerge w:val="continue"/>
                  <w:shd w:val="clear" w:color="auto" w:fill="auto"/>
                  <w:vAlign w:val="center"/>
                </w:tcPr>
                <w:p>
                  <w:pPr>
                    <w:rPr>
                      <w:bCs/>
                      <w:sz w:val="24"/>
                    </w:rPr>
                  </w:pPr>
                </w:p>
              </w:tc>
              <w:tc>
                <w:tcPr>
                  <w:tcW w:w="739" w:type="dxa"/>
                  <w:vMerge w:val="continue"/>
                  <w:shd w:val="clear" w:color="auto" w:fill="auto"/>
                  <w:vAlign w:val="center"/>
                </w:tcPr>
                <w:p>
                  <w:pPr>
                    <w:rPr>
                      <w:bCs/>
                      <w:sz w:val="24"/>
                    </w:rPr>
                  </w:pPr>
                </w:p>
              </w:tc>
              <w:tc>
                <w:tcPr>
                  <w:tcW w:w="873" w:type="dxa"/>
                  <w:vMerge w:val="continue"/>
                  <w:shd w:val="clear" w:color="auto" w:fill="auto"/>
                  <w:vAlign w:val="center"/>
                </w:tcPr>
                <w:p>
                  <w:pPr>
                    <w:rPr>
                      <w:bCs/>
                      <w:sz w:val="24"/>
                    </w:rPr>
                  </w:pPr>
                </w:p>
              </w:tc>
              <w:tc>
                <w:tcPr>
                  <w:tcW w:w="804" w:type="dxa"/>
                  <w:vMerge w:val="continue"/>
                  <w:shd w:val="clear" w:color="auto" w:fill="auto"/>
                  <w:vAlign w:val="center"/>
                </w:tcPr>
                <w:p>
                  <w:pPr>
                    <w:rPr>
                      <w:bCs/>
                      <w:sz w:val="24"/>
                    </w:rPr>
                  </w:pPr>
                </w:p>
              </w:tc>
              <w:tc>
                <w:tcPr>
                  <w:tcW w:w="929" w:type="dxa"/>
                  <w:vMerge w:val="continue"/>
                  <w:shd w:val="clear" w:color="auto" w:fill="auto"/>
                  <w:vAlign w:val="center"/>
                </w:tcPr>
                <w:p>
                  <w:pPr>
                    <w:rPr>
                      <w:bCs/>
                      <w:sz w:val="24"/>
                    </w:rPr>
                  </w:pPr>
                </w:p>
              </w:tc>
              <w:tc>
                <w:tcPr>
                  <w:tcW w:w="675" w:type="dxa"/>
                  <w:shd w:val="clear" w:color="auto" w:fill="FFFFFF"/>
                  <w:vAlign w:val="center"/>
                </w:tcPr>
                <w:p>
                  <w:pPr>
                    <w:ind w:left="-105" w:leftChars="-50" w:right="-105" w:rightChars="-50"/>
                    <w:jc w:val="center"/>
                    <w:rPr>
                      <w:bCs/>
                      <w:sz w:val="24"/>
                    </w:rPr>
                  </w:pPr>
                  <w:r>
                    <w:rPr>
                      <w:bCs/>
                      <w:sz w:val="24"/>
                    </w:rPr>
                    <w:t>污染治理设施编号</w:t>
                  </w:r>
                </w:p>
              </w:tc>
              <w:tc>
                <w:tcPr>
                  <w:tcW w:w="718" w:type="dxa"/>
                  <w:shd w:val="clear" w:color="auto" w:fill="FFFFFF"/>
                  <w:vAlign w:val="center"/>
                </w:tcPr>
                <w:p>
                  <w:pPr>
                    <w:ind w:left="-105" w:leftChars="-50" w:right="-105" w:rightChars="-50"/>
                    <w:jc w:val="center"/>
                    <w:rPr>
                      <w:bCs/>
                      <w:sz w:val="24"/>
                    </w:rPr>
                  </w:pPr>
                  <w:r>
                    <w:rPr>
                      <w:bCs/>
                      <w:sz w:val="24"/>
                    </w:rPr>
                    <w:t>污染治理设名称</w:t>
                  </w:r>
                </w:p>
              </w:tc>
              <w:tc>
                <w:tcPr>
                  <w:tcW w:w="594" w:type="dxa"/>
                  <w:vMerge w:val="continue"/>
                  <w:vAlign w:val="center"/>
                </w:tcPr>
                <w:p>
                  <w:pPr>
                    <w:rPr>
                      <w:b/>
                      <w:sz w:val="24"/>
                    </w:rPr>
                  </w:pPr>
                </w:p>
              </w:tc>
              <w:tc>
                <w:tcPr>
                  <w:tcW w:w="674" w:type="dxa"/>
                  <w:vMerge w:val="continue"/>
                  <w:vAlign w:val="center"/>
                </w:tcPr>
                <w:p>
                  <w:pPr>
                    <w:rPr>
                      <w:b/>
                      <w:sz w:val="24"/>
                    </w:rPr>
                  </w:pPr>
                </w:p>
              </w:tc>
              <w:tc>
                <w:tcPr>
                  <w:tcW w:w="1499" w:type="dxa"/>
                  <w:vMerge w:val="continue"/>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9" w:hRule="atLeast"/>
              </w:trPr>
              <w:tc>
                <w:tcPr>
                  <w:tcW w:w="470" w:type="dxa"/>
                  <w:shd w:val="clear" w:color="auto" w:fill="FFFFFF"/>
                  <w:vAlign w:val="center"/>
                </w:tcPr>
                <w:p>
                  <w:pPr>
                    <w:jc w:val="center"/>
                    <w:rPr>
                      <w:sz w:val="24"/>
                    </w:rPr>
                  </w:pPr>
                  <w:r>
                    <w:rPr>
                      <w:sz w:val="24"/>
                    </w:rPr>
                    <w:t>2</w:t>
                  </w:r>
                </w:p>
              </w:tc>
              <w:tc>
                <w:tcPr>
                  <w:tcW w:w="739" w:type="dxa"/>
                  <w:shd w:val="clear" w:color="auto" w:fill="auto"/>
                  <w:vAlign w:val="center"/>
                </w:tcPr>
                <w:p>
                  <w:pPr>
                    <w:jc w:val="center"/>
                    <w:rPr>
                      <w:sz w:val="24"/>
                    </w:rPr>
                  </w:pPr>
                  <w:r>
                    <w:rPr>
                      <w:sz w:val="24"/>
                    </w:rPr>
                    <w:t>生活污水</w:t>
                  </w:r>
                </w:p>
              </w:tc>
              <w:tc>
                <w:tcPr>
                  <w:tcW w:w="873" w:type="dxa"/>
                  <w:shd w:val="clear" w:color="auto" w:fill="FFFFFF"/>
                  <w:vAlign w:val="center"/>
                </w:tcPr>
                <w:p>
                  <w:pPr>
                    <w:jc w:val="center"/>
                    <w:rPr>
                      <w:sz w:val="24"/>
                    </w:rPr>
                  </w:pPr>
                  <w:r>
                    <w:rPr>
                      <w:sz w:val="24"/>
                    </w:rPr>
                    <w:t>COD、BOD、氨氮、SS</w:t>
                  </w:r>
                </w:p>
              </w:tc>
              <w:tc>
                <w:tcPr>
                  <w:tcW w:w="804" w:type="dxa"/>
                  <w:shd w:val="clear" w:color="auto" w:fill="auto"/>
                  <w:vAlign w:val="center"/>
                </w:tcPr>
                <w:p>
                  <w:pPr>
                    <w:jc w:val="center"/>
                    <w:rPr>
                      <w:b/>
                      <w:sz w:val="24"/>
                    </w:rPr>
                  </w:pPr>
                  <w:r>
                    <w:rPr>
                      <w:sz w:val="24"/>
                    </w:rPr>
                    <w:t>工业废水集中处理厂</w:t>
                  </w:r>
                </w:p>
              </w:tc>
              <w:tc>
                <w:tcPr>
                  <w:tcW w:w="929" w:type="dxa"/>
                  <w:shd w:val="clear" w:color="auto" w:fill="FFFFFF"/>
                  <w:vAlign w:val="center"/>
                </w:tcPr>
                <w:p>
                  <w:pPr>
                    <w:ind w:left="-105" w:leftChars="-50" w:right="-105" w:rightChars="-50"/>
                    <w:jc w:val="center"/>
                    <w:rPr>
                      <w:sz w:val="24"/>
                    </w:rPr>
                  </w:pPr>
                  <w:r>
                    <w:rPr>
                      <w:sz w:val="24"/>
                    </w:rPr>
                    <w:t>间断排放，排放期间流量不稳定，但有周期性规律</w:t>
                  </w:r>
                </w:p>
              </w:tc>
              <w:tc>
                <w:tcPr>
                  <w:tcW w:w="675" w:type="dxa"/>
                  <w:shd w:val="clear" w:color="auto" w:fill="FFFFFF"/>
                  <w:vAlign w:val="center"/>
                </w:tcPr>
                <w:p>
                  <w:pPr>
                    <w:jc w:val="center"/>
                    <w:rPr>
                      <w:sz w:val="24"/>
                    </w:rPr>
                  </w:pPr>
                  <w:r>
                    <w:rPr>
                      <w:sz w:val="24"/>
                    </w:rPr>
                    <w:t>水</w:t>
                  </w:r>
                  <w:r>
                    <w:rPr>
                      <w:rFonts w:hint="eastAsia"/>
                      <w:sz w:val="24"/>
                    </w:rPr>
                    <w:t>1</w:t>
                  </w:r>
                </w:p>
              </w:tc>
              <w:tc>
                <w:tcPr>
                  <w:tcW w:w="718" w:type="dxa"/>
                  <w:shd w:val="clear" w:color="auto" w:fill="FFFFFF"/>
                  <w:vAlign w:val="center"/>
                </w:tcPr>
                <w:p>
                  <w:pPr>
                    <w:ind w:left="-105" w:leftChars="-50" w:right="-105" w:rightChars="-50"/>
                    <w:jc w:val="center"/>
                    <w:rPr>
                      <w:sz w:val="24"/>
                    </w:rPr>
                  </w:pPr>
                  <w:r>
                    <w:rPr>
                      <w:sz w:val="24"/>
                    </w:rPr>
                    <w:t>化粪池、隔油池</w:t>
                  </w:r>
                </w:p>
              </w:tc>
              <w:tc>
                <w:tcPr>
                  <w:tcW w:w="594" w:type="dxa"/>
                  <w:vAlign w:val="center"/>
                </w:tcPr>
                <w:p>
                  <w:pPr>
                    <w:jc w:val="center"/>
                    <w:rPr>
                      <w:b/>
                      <w:sz w:val="24"/>
                    </w:rPr>
                  </w:pPr>
                  <w:r>
                    <w:rPr>
                      <w:sz w:val="24"/>
                    </w:rPr>
                    <w:t>W1</w:t>
                  </w:r>
                </w:p>
              </w:tc>
              <w:tc>
                <w:tcPr>
                  <w:tcW w:w="674" w:type="dxa"/>
                  <w:vAlign w:val="center"/>
                </w:tcPr>
                <w:p>
                  <w:pPr>
                    <w:jc w:val="center"/>
                    <w:rPr>
                      <w:sz w:val="24"/>
                    </w:rPr>
                  </w:pPr>
                  <w:r>
                    <w:rPr>
                      <w:sz w:val="24"/>
                    </w:rPr>
                    <w:t>☑是</w:t>
                  </w:r>
                </w:p>
                <w:p>
                  <w:pPr>
                    <w:jc w:val="center"/>
                    <w:rPr>
                      <w:sz w:val="24"/>
                    </w:rPr>
                  </w:pPr>
                </w:p>
                <w:p>
                  <w:pPr>
                    <w:jc w:val="center"/>
                    <w:rPr>
                      <w:b/>
                      <w:sz w:val="24"/>
                    </w:rPr>
                  </w:pPr>
                  <w:r>
                    <w:rPr>
                      <w:sz w:val="24"/>
                    </w:rPr>
                    <w:t>□否</w:t>
                  </w:r>
                </w:p>
              </w:tc>
              <w:tc>
                <w:tcPr>
                  <w:tcW w:w="1499" w:type="dxa"/>
                  <w:vAlign w:val="center"/>
                </w:tcPr>
                <w:p>
                  <w:pPr>
                    <w:ind w:left="-105" w:leftChars="-50" w:right="-210" w:rightChars="-100"/>
                    <w:rPr>
                      <w:sz w:val="24"/>
                    </w:rPr>
                  </w:pPr>
                  <w:r>
                    <w:rPr>
                      <w:sz w:val="24"/>
                    </w:rPr>
                    <w:t>☑企业总排口 </w:t>
                  </w:r>
                </w:p>
                <w:p>
                  <w:pPr>
                    <w:ind w:left="-105" w:leftChars="-50" w:right="-210" w:rightChars="-100"/>
                    <w:rPr>
                      <w:sz w:val="24"/>
                    </w:rPr>
                  </w:pPr>
                  <w:r>
                    <w:rPr>
                      <w:sz w:val="24"/>
                    </w:rPr>
                    <w:t>□雨水排放口 </w:t>
                  </w:r>
                </w:p>
                <w:p>
                  <w:pPr>
                    <w:ind w:left="-105" w:leftChars="-50" w:right="-210" w:rightChars="-100"/>
                    <w:rPr>
                      <w:sz w:val="24"/>
                    </w:rPr>
                  </w:pPr>
                  <w:r>
                    <w:rPr>
                      <w:sz w:val="24"/>
                    </w:rPr>
                    <w:t>□清净下水排故口 </w:t>
                  </w:r>
                </w:p>
                <w:p>
                  <w:pPr>
                    <w:ind w:left="-105" w:leftChars="-50" w:right="-210" w:rightChars="-100"/>
                    <w:rPr>
                      <w:sz w:val="24"/>
                    </w:rPr>
                  </w:pPr>
                  <w:r>
                    <w:rPr>
                      <w:sz w:val="24"/>
                    </w:rPr>
                    <w:t>□温排水排放口 </w:t>
                  </w:r>
                </w:p>
                <w:p>
                  <w:pPr>
                    <w:ind w:left="-105" w:leftChars="-50" w:right="-210" w:rightChars="-100"/>
                    <w:rPr>
                      <w:b/>
                      <w:sz w:val="24"/>
                    </w:rPr>
                  </w:pPr>
                  <w:r>
                    <w:rPr>
                      <w:sz w:val="24"/>
                    </w:rPr>
                    <w:t>□车间或车间处理设施排放口 </w:t>
                  </w:r>
                </w:p>
              </w:tc>
            </w:tr>
          </w:tbl>
          <w:p>
            <w:pPr>
              <w:spacing w:line="360" w:lineRule="auto"/>
              <w:ind w:right="-59" w:rightChars="-28" w:firstLine="480" w:firstLineChars="200"/>
              <w:rPr>
                <w:kern w:val="24"/>
                <w:sz w:val="24"/>
              </w:rPr>
            </w:pPr>
            <w:r>
              <w:rPr>
                <w:kern w:val="24"/>
                <w:sz w:val="24"/>
              </w:rPr>
              <w:t xml:space="preserve"> </w:t>
            </w:r>
          </w:p>
          <w:p>
            <w:pPr>
              <w:pStyle w:val="2"/>
              <w:numPr>
                <w:ilvl w:val="-1"/>
                <w:numId w:val="0"/>
              </w:numPr>
            </w:pPr>
          </w:p>
          <w:p>
            <w:pPr>
              <w:spacing w:line="360" w:lineRule="auto"/>
              <w:ind w:firstLine="480" w:firstLineChars="200"/>
              <w:rPr>
                <w:sz w:val="24"/>
              </w:rPr>
            </w:pPr>
            <w:r>
              <w:rPr>
                <w:sz w:val="24"/>
              </w:rPr>
              <w:t>2、废水排放口基本情况</w:t>
            </w:r>
          </w:p>
          <w:p>
            <w:pPr>
              <w:spacing w:line="360" w:lineRule="auto"/>
              <w:ind w:firstLine="480" w:firstLineChars="200"/>
              <w:rPr>
                <w:sz w:val="24"/>
              </w:rPr>
            </w:pPr>
            <w:r>
              <w:rPr>
                <w:sz w:val="24"/>
              </w:rPr>
              <w:t>本项目废水排放口属于间接排放口，其基本情况如下：</w:t>
            </w:r>
          </w:p>
          <w:p>
            <w:pPr>
              <w:spacing w:line="360" w:lineRule="auto"/>
              <w:jc w:val="center"/>
              <w:rPr>
                <w:b/>
                <w:sz w:val="24"/>
              </w:rPr>
            </w:pPr>
            <w:r>
              <w:rPr>
                <w:b/>
                <w:sz w:val="24"/>
              </w:rPr>
              <w:t>表</w:t>
            </w:r>
            <w:r>
              <w:rPr>
                <w:rFonts w:hint="eastAsia"/>
                <w:b/>
                <w:sz w:val="24"/>
              </w:rPr>
              <w:t>4-</w:t>
            </w:r>
            <w:r>
              <w:rPr>
                <w:rFonts w:hint="eastAsia"/>
                <w:b/>
                <w:sz w:val="24"/>
                <w:lang w:val="en-US" w:eastAsia="zh-CN"/>
              </w:rPr>
              <w:t>10</w:t>
            </w:r>
            <w:r>
              <w:rPr>
                <w:b/>
                <w:sz w:val="24"/>
              </w:rPr>
              <w:t xml:space="preserve"> 废水间接排放口基本情况表</w:t>
            </w:r>
          </w:p>
          <w:tbl>
            <w:tblPr>
              <w:tblStyle w:val="18"/>
              <w:tblW w:w="8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6"/>
              <w:gridCol w:w="533"/>
              <w:gridCol w:w="1352"/>
              <w:gridCol w:w="1253"/>
              <w:gridCol w:w="690"/>
              <w:gridCol w:w="585"/>
              <w:gridCol w:w="633"/>
              <w:gridCol w:w="726"/>
              <w:gridCol w:w="780"/>
              <w:gridCol w:w="1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7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序号</w:t>
                  </w:r>
                </w:p>
              </w:tc>
              <w:tc>
                <w:tcPr>
                  <w:tcW w:w="533" w:type="dxa"/>
                  <w:vMerge w:val="restart"/>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排放口编号</w:t>
                  </w:r>
                </w:p>
              </w:tc>
              <w:tc>
                <w:tcPr>
                  <w:tcW w:w="2605" w:type="dxa"/>
                  <w:gridSpan w:val="2"/>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排放口地理坐标</w:t>
                  </w:r>
                </w:p>
              </w:tc>
              <w:tc>
                <w:tcPr>
                  <w:tcW w:w="690" w:type="dxa"/>
                  <w:vMerge w:val="restart"/>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废水排放量 (万 t/a)</w:t>
                  </w:r>
                </w:p>
              </w:tc>
              <w:tc>
                <w:tcPr>
                  <w:tcW w:w="585" w:type="dxa"/>
                  <w:vMerge w:val="restart"/>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排放去向</w:t>
                  </w:r>
                </w:p>
              </w:tc>
              <w:tc>
                <w:tcPr>
                  <w:tcW w:w="633" w:type="dxa"/>
                  <w:vMerge w:val="restart"/>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排放规律</w:t>
                  </w:r>
                </w:p>
              </w:tc>
              <w:tc>
                <w:tcPr>
                  <w:tcW w:w="2514" w:type="dxa"/>
                  <w:gridSpan w:val="3"/>
                  <w:tcBorders>
                    <w:top w:val="single" w:color="auto" w:sz="4" w:space="0"/>
                    <w:left w:val="nil"/>
                    <w:bottom w:val="nil"/>
                    <w:right w:val="single" w:color="auto" w:sz="4" w:space="0"/>
                  </w:tcBorders>
                  <w:shd w:val="clear" w:color="auto" w:fill="FFFFFF"/>
                  <w:vAlign w:val="center"/>
                </w:tcPr>
                <w:p>
                  <w:pPr>
                    <w:ind w:left="-105" w:leftChars="-50" w:right="-105" w:rightChars="-50"/>
                    <w:jc w:val="center"/>
                    <w:rPr>
                      <w:sz w:val="21"/>
                      <w:szCs w:val="21"/>
                    </w:rPr>
                  </w:pPr>
                  <w:r>
                    <w:rPr>
                      <w:sz w:val="21"/>
                      <w:szCs w:val="21"/>
                    </w:rPr>
                    <w:t>受纳污水处理厂信息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trPr>
              <w:tc>
                <w:tcPr>
                  <w:tcW w:w="4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sz w:val="21"/>
                      <w:szCs w:val="21"/>
                    </w:rPr>
                  </w:pPr>
                </w:p>
              </w:tc>
              <w:tc>
                <w:tcPr>
                  <w:tcW w:w="533" w:type="dxa"/>
                  <w:vMerge w:val="continue"/>
                  <w:tcBorders>
                    <w:top w:val="single" w:color="auto" w:sz="4" w:space="0"/>
                    <w:left w:val="nil"/>
                    <w:bottom w:val="single" w:color="auto" w:sz="4" w:space="0"/>
                    <w:right w:val="single" w:color="auto" w:sz="4" w:space="0"/>
                  </w:tcBorders>
                  <w:shd w:val="clear" w:color="auto" w:fill="auto"/>
                  <w:vAlign w:val="center"/>
                </w:tcPr>
                <w:p>
                  <w:pPr>
                    <w:rPr>
                      <w:sz w:val="21"/>
                      <w:szCs w:val="21"/>
                    </w:rPr>
                  </w:pPr>
                </w:p>
              </w:tc>
              <w:tc>
                <w:tcPr>
                  <w:tcW w:w="1352"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经度</w:t>
                  </w:r>
                </w:p>
              </w:tc>
              <w:tc>
                <w:tcPr>
                  <w:tcW w:w="1253"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纬度</w:t>
                  </w:r>
                </w:p>
              </w:tc>
              <w:tc>
                <w:tcPr>
                  <w:tcW w:w="690" w:type="dxa"/>
                  <w:vMerge w:val="continue"/>
                  <w:tcBorders>
                    <w:top w:val="single" w:color="auto" w:sz="4" w:space="0"/>
                    <w:left w:val="nil"/>
                    <w:bottom w:val="single" w:color="auto" w:sz="4" w:space="0"/>
                    <w:right w:val="single" w:color="auto" w:sz="4" w:space="0"/>
                  </w:tcBorders>
                  <w:shd w:val="clear" w:color="auto" w:fill="auto"/>
                  <w:vAlign w:val="center"/>
                </w:tcPr>
                <w:p>
                  <w:pPr>
                    <w:rPr>
                      <w:sz w:val="21"/>
                      <w:szCs w:val="21"/>
                    </w:rPr>
                  </w:pPr>
                </w:p>
              </w:tc>
              <w:tc>
                <w:tcPr>
                  <w:tcW w:w="585" w:type="dxa"/>
                  <w:vMerge w:val="continue"/>
                  <w:tcBorders>
                    <w:top w:val="single" w:color="auto" w:sz="4" w:space="0"/>
                    <w:left w:val="nil"/>
                    <w:bottom w:val="single" w:color="auto" w:sz="4" w:space="0"/>
                    <w:right w:val="single" w:color="auto" w:sz="4" w:space="0"/>
                  </w:tcBorders>
                  <w:shd w:val="clear" w:color="auto" w:fill="auto"/>
                  <w:vAlign w:val="center"/>
                </w:tcPr>
                <w:p>
                  <w:pPr>
                    <w:rPr>
                      <w:sz w:val="21"/>
                      <w:szCs w:val="21"/>
                    </w:rPr>
                  </w:pPr>
                </w:p>
              </w:tc>
              <w:tc>
                <w:tcPr>
                  <w:tcW w:w="633" w:type="dxa"/>
                  <w:vMerge w:val="continue"/>
                  <w:tcBorders>
                    <w:top w:val="single" w:color="auto" w:sz="4" w:space="0"/>
                    <w:left w:val="nil"/>
                    <w:bottom w:val="single" w:color="auto" w:sz="4" w:space="0"/>
                    <w:right w:val="single" w:color="auto" w:sz="4" w:space="0"/>
                  </w:tcBorders>
                  <w:shd w:val="clear" w:color="auto" w:fill="auto"/>
                  <w:vAlign w:val="center"/>
                </w:tcPr>
                <w:p>
                  <w:pPr>
                    <w:rPr>
                      <w:sz w:val="21"/>
                      <w:szCs w:val="21"/>
                    </w:rPr>
                  </w:pPr>
                </w:p>
              </w:tc>
              <w:tc>
                <w:tcPr>
                  <w:tcW w:w="726"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名称</w:t>
                  </w:r>
                </w:p>
              </w:tc>
              <w:tc>
                <w:tcPr>
                  <w:tcW w:w="780"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污染物种类</w:t>
                  </w:r>
                </w:p>
              </w:tc>
              <w:tc>
                <w:tcPr>
                  <w:tcW w:w="1008"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国家或地方污染物排放 标准浓度限值/(mg/L)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8" w:hRule="atLeast"/>
              </w:trPr>
              <w:tc>
                <w:tcPr>
                  <w:tcW w:w="476" w:type="dxa"/>
                  <w:tcBorders>
                    <w:top w:val="single" w:color="auto" w:sz="4" w:space="0"/>
                    <w:left w:val="single" w:color="auto" w:sz="4" w:space="0"/>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1</w:t>
                  </w:r>
                </w:p>
              </w:tc>
              <w:tc>
                <w:tcPr>
                  <w:tcW w:w="533"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W1</w:t>
                  </w:r>
                </w:p>
              </w:tc>
              <w:tc>
                <w:tcPr>
                  <w:tcW w:w="1352" w:type="dxa"/>
                  <w:tcBorders>
                    <w:top w:val="single" w:color="auto" w:sz="4" w:space="0"/>
                    <w:left w:val="nil"/>
                    <w:bottom w:val="single" w:color="auto" w:sz="4" w:space="0"/>
                    <w:right w:val="single" w:color="auto" w:sz="4" w:space="0"/>
                  </w:tcBorders>
                  <w:shd w:val="clear" w:color="auto" w:fill="FFFFFF"/>
                  <w:vAlign w:val="center"/>
                </w:tcPr>
                <w:p>
                  <w:pPr>
                    <w:jc w:val="center"/>
                    <w:rPr>
                      <w:sz w:val="21"/>
                      <w:szCs w:val="21"/>
                    </w:rPr>
                  </w:pPr>
                  <w:r>
                    <w:rPr>
                      <w:sz w:val="21"/>
                      <w:szCs w:val="21"/>
                    </w:rPr>
                    <w:t>113.208704°</w:t>
                  </w:r>
                </w:p>
              </w:tc>
              <w:tc>
                <w:tcPr>
                  <w:tcW w:w="1253" w:type="dxa"/>
                  <w:tcBorders>
                    <w:top w:val="single" w:color="auto" w:sz="4" w:space="0"/>
                    <w:left w:val="nil"/>
                    <w:bottom w:val="single" w:color="auto" w:sz="4" w:space="0"/>
                    <w:right w:val="single" w:color="auto" w:sz="4" w:space="0"/>
                  </w:tcBorders>
                  <w:shd w:val="clear" w:color="auto" w:fill="FFFFFF"/>
                  <w:vAlign w:val="center"/>
                </w:tcPr>
                <w:p>
                  <w:pPr>
                    <w:jc w:val="center"/>
                    <w:rPr>
                      <w:sz w:val="21"/>
                      <w:szCs w:val="21"/>
                    </w:rPr>
                  </w:pPr>
                  <w:r>
                    <w:rPr>
                      <w:sz w:val="21"/>
                      <w:szCs w:val="21"/>
                    </w:rPr>
                    <w:t>29.33452</w:t>
                  </w:r>
                  <w:r>
                    <w:rPr>
                      <w:rFonts w:hint="eastAsia"/>
                      <w:sz w:val="21"/>
                      <w:szCs w:val="21"/>
                    </w:rPr>
                    <w:t>1</w:t>
                  </w:r>
                  <w:r>
                    <w:rPr>
                      <w:sz w:val="21"/>
                      <w:szCs w:val="21"/>
                    </w:rPr>
                    <w:t>°</w:t>
                  </w:r>
                </w:p>
              </w:tc>
              <w:tc>
                <w:tcPr>
                  <w:tcW w:w="690"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rFonts w:hint="eastAsia"/>
                      <w:sz w:val="21"/>
                      <w:szCs w:val="21"/>
                    </w:rPr>
                    <w:t>16893.75</w:t>
                  </w:r>
                </w:p>
              </w:tc>
              <w:tc>
                <w:tcPr>
                  <w:tcW w:w="585"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工业废水集中处理厂</w:t>
                  </w:r>
                </w:p>
              </w:tc>
              <w:tc>
                <w:tcPr>
                  <w:tcW w:w="633"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间断排放，排放期间流量不稳定且无规律，但不属于冲击型排放</w:t>
                  </w:r>
                </w:p>
              </w:tc>
              <w:tc>
                <w:tcPr>
                  <w:tcW w:w="726"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罗家坡污水处理厂</w:t>
                  </w:r>
                </w:p>
              </w:tc>
              <w:tc>
                <w:tcPr>
                  <w:tcW w:w="780"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pH</w:t>
                  </w:r>
                </w:p>
                <w:p>
                  <w:pPr>
                    <w:ind w:left="-105" w:leftChars="-50" w:right="-105" w:rightChars="-50"/>
                    <w:jc w:val="center"/>
                    <w:rPr>
                      <w:sz w:val="21"/>
                      <w:szCs w:val="21"/>
                    </w:rPr>
                  </w:pPr>
                  <w:r>
                    <w:rPr>
                      <w:sz w:val="21"/>
                      <w:szCs w:val="21"/>
                    </w:rPr>
                    <w:t>COD</w:t>
                  </w:r>
                </w:p>
                <w:p>
                  <w:pPr>
                    <w:ind w:left="-105" w:leftChars="-50" w:right="-105" w:rightChars="-50"/>
                    <w:jc w:val="center"/>
                    <w:rPr>
                      <w:sz w:val="21"/>
                      <w:szCs w:val="21"/>
                    </w:rPr>
                  </w:pPr>
                  <w:r>
                    <w:rPr>
                      <w:sz w:val="21"/>
                      <w:szCs w:val="21"/>
                    </w:rPr>
                    <w:t>BOD</w:t>
                  </w:r>
                </w:p>
                <w:p>
                  <w:pPr>
                    <w:ind w:left="-105" w:leftChars="-50" w:right="-105" w:rightChars="-50"/>
                    <w:jc w:val="center"/>
                    <w:rPr>
                      <w:sz w:val="21"/>
                      <w:szCs w:val="21"/>
                    </w:rPr>
                  </w:pPr>
                  <w:r>
                    <w:rPr>
                      <w:sz w:val="21"/>
                      <w:szCs w:val="21"/>
                    </w:rPr>
                    <w:t>氨氮</w:t>
                  </w:r>
                </w:p>
                <w:p>
                  <w:pPr>
                    <w:ind w:left="-105" w:leftChars="-50" w:right="-105" w:rightChars="-50"/>
                    <w:jc w:val="center"/>
                    <w:rPr>
                      <w:sz w:val="21"/>
                      <w:szCs w:val="21"/>
                    </w:rPr>
                  </w:pPr>
                  <w:r>
                    <w:rPr>
                      <w:sz w:val="21"/>
                      <w:szCs w:val="21"/>
                    </w:rPr>
                    <w:t>SS</w:t>
                  </w:r>
                </w:p>
              </w:tc>
              <w:tc>
                <w:tcPr>
                  <w:tcW w:w="1008" w:type="dxa"/>
                  <w:tcBorders>
                    <w:top w:val="single" w:color="auto" w:sz="4" w:space="0"/>
                    <w:left w:val="nil"/>
                    <w:bottom w:val="single" w:color="auto" w:sz="4" w:space="0"/>
                    <w:right w:val="single" w:color="auto" w:sz="4" w:space="0"/>
                  </w:tcBorders>
                  <w:shd w:val="clear" w:color="auto" w:fill="FFFFFF"/>
                  <w:vAlign w:val="center"/>
                </w:tcPr>
                <w:p>
                  <w:pPr>
                    <w:ind w:left="-105" w:leftChars="-50" w:right="-105" w:rightChars="-50"/>
                    <w:jc w:val="center"/>
                    <w:rPr>
                      <w:sz w:val="21"/>
                      <w:szCs w:val="21"/>
                    </w:rPr>
                  </w:pPr>
                  <w:r>
                    <w:rPr>
                      <w:sz w:val="21"/>
                      <w:szCs w:val="21"/>
                    </w:rPr>
                    <w:t>6~9</w:t>
                  </w:r>
                </w:p>
                <w:p>
                  <w:pPr>
                    <w:ind w:left="-105" w:leftChars="-50" w:right="-105" w:rightChars="-50"/>
                    <w:jc w:val="center"/>
                    <w:rPr>
                      <w:sz w:val="21"/>
                      <w:szCs w:val="21"/>
                    </w:rPr>
                  </w:pPr>
                  <w:r>
                    <w:rPr>
                      <w:sz w:val="21"/>
                      <w:szCs w:val="21"/>
                    </w:rPr>
                    <w:t>50</w:t>
                  </w:r>
                </w:p>
                <w:p>
                  <w:pPr>
                    <w:ind w:left="-105" w:leftChars="-50" w:right="-105" w:rightChars="-50"/>
                    <w:jc w:val="center"/>
                    <w:rPr>
                      <w:sz w:val="21"/>
                      <w:szCs w:val="21"/>
                    </w:rPr>
                  </w:pPr>
                  <w:r>
                    <w:rPr>
                      <w:sz w:val="21"/>
                      <w:szCs w:val="21"/>
                    </w:rPr>
                    <w:t>10</w:t>
                  </w:r>
                </w:p>
                <w:p>
                  <w:pPr>
                    <w:ind w:left="-105" w:leftChars="-50" w:right="-105" w:rightChars="-50"/>
                    <w:jc w:val="center"/>
                    <w:rPr>
                      <w:sz w:val="21"/>
                      <w:szCs w:val="21"/>
                    </w:rPr>
                  </w:pPr>
                  <w:r>
                    <w:rPr>
                      <w:sz w:val="21"/>
                      <w:szCs w:val="21"/>
                    </w:rPr>
                    <w:t>5(8)</w:t>
                  </w:r>
                </w:p>
                <w:p>
                  <w:pPr>
                    <w:ind w:left="-105" w:leftChars="-50" w:right="-105" w:rightChars="-50"/>
                    <w:jc w:val="center"/>
                    <w:rPr>
                      <w:sz w:val="21"/>
                      <w:szCs w:val="21"/>
                    </w:rPr>
                  </w:pPr>
                  <w:r>
                    <w:rPr>
                      <w:sz w:val="21"/>
                      <w:szCs w:val="21"/>
                    </w:rPr>
                    <w:t>10</w:t>
                  </w:r>
                </w:p>
              </w:tc>
            </w:tr>
          </w:tbl>
          <w:p>
            <w:pPr>
              <w:spacing w:line="360" w:lineRule="auto"/>
              <w:ind w:firstLine="480" w:firstLineChars="200"/>
              <w:rPr>
                <w:sz w:val="24"/>
              </w:rPr>
            </w:pPr>
            <w:r>
              <w:rPr>
                <w:sz w:val="24"/>
              </w:rPr>
              <w:t>3、废水污染物排放信息</w:t>
            </w:r>
          </w:p>
          <w:p>
            <w:pPr>
              <w:spacing w:line="360" w:lineRule="auto"/>
              <w:ind w:firstLine="480" w:firstLineChars="200"/>
              <w:rPr>
                <w:sz w:val="24"/>
              </w:rPr>
            </w:pPr>
            <w:r>
              <w:rPr>
                <w:sz w:val="24"/>
              </w:rPr>
              <w:t>根据地表水导则8.3.2条，间接排放建设项目污染源排放量核算根据依托污水处理设施的控制要求核算确定，本项目废水经预处理达标后通过管网排入罗家坡污水处理厂，罗家坡污水处理厂出水水质标准为《城镇污水处理厂污染物排放标准》（GB18918-2002）一级A标准。因此，本项目废水污染物排放信息如下：</w:t>
            </w:r>
          </w:p>
          <w:p>
            <w:pPr>
              <w:spacing w:line="360" w:lineRule="auto"/>
              <w:jc w:val="center"/>
              <w:rPr>
                <w:b/>
                <w:sz w:val="24"/>
                <w:u w:val="single"/>
              </w:rPr>
            </w:pPr>
            <w:r>
              <w:rPr>
                <w:b/>
                <w:sz w:val="24"/>
                <w:u w:val="single"/>
              </w:rPr>
              <w:t>表</w:t>
            </w:r>
            <w:r>
              <w:rPr>
                <w:rFonts w:hint="eastAsia"/>
                <w:b/>
                <w:sz w:val="24"/>
                <w:u w:val="single"/>
              </w:rPr>
              <w:t>4-1</w:t>
            </w:r>
            <w:r>
              <w:rPr>
                <w:rFonts w:hint="eastAsia"/>
                <w:b/>
                <w:sz w:val="24"/>
                <w:u w:val="single"/>
                <w:lang w:val="en-US" w:eastAsia="zh-CN"/>
              </w:rPr>
              <w:t>1</w:t>
            </w:r>
            <w:r>
              <w:rPr>
                <w:b/>
                <w:sz w:val="24"/>
                <w:u w:val="single"/>
              </w:rPr>
              <w:t xml:space="preserve">  废水污染物排放信息表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369"/>
              <w:gridCol w:w="1501"/>
              <w:gridCol w:w="1398"/>
              <w:gridCol w:w="1393"/>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shd w:val="clear" w:color="auto" w:fill="FFFFFF"/>
                  <w:vAlign w:val="center"/>
                </w:tcPr>
                <w:p>
                  <w:pPr>
                    <w:jc w:val="center"/>
                    <w:rPr>
                      <w:sz w:val="24"/>
                      <w:u w:val="single"/>
                    </w:rPr>
                  </w:pPr>
                  <w:r>
                    <w:rPr>
                      <w:sz w:val="24"/>
                      <w:u w:val="single"/>
                    </w:rPr>
                    <w:t>序号</w:t>
                  </w:r>
                </w:p>
              </w:tc>
              <w:tc>
                <w:tcPr>
                  <w:tcW w:w="1369" w:type="dxa"/>
                  <w:shd w:val="clear" w:color="auto" w:fill="FFFFFF"/>
                  <w:vAlign w:val="center"/>
                </w:tcPr>
                <w:p>
                  <w:pPr>
                    <w:jc w:val="center"/>
                    <w:rPr>
                      <w:sz w:val="24"/>
                      <w:u w:val="single"/>
                    </w:rPr>
                  </w:pPr>
                  <w:r>
                    <w:rPr>
                      <w:sz w:val="24"/>
                      <w:u w:val="single"/>
                    </w:rPr>
                    <w:t>排放口编号</w:t>
                  </w:r>
                </w:p>
              </w:tc>
              <w:tc>
                <w:tcPr>
                  <w:tcW w:w="1501" w:type="dxa"/>
                  <w:shd w:val="clear" w:color="auto" w:fill="FFFFFF"/>
                  <w:vAlign w:val="center"/>
                </w:tcPr>
                <w:p>
                  <w:pPr>
                    <w:jc w:val="center"/>
                    <w:rPr>
                      <w:sz w:val="24"/>
                      <w:u w:val="single"/>
                    </w:rPr>
                  </w:pPr>
                  <w:r>
                    <w:rPr>
                      <w:sz w:val="24"/>
                      <w:u w:val="single"/>
                    </w:rPr>
                    <w:t>污染物种类</w:t>
                  </w:r>
                </w:p>
              </w:tc>
              <w:tc>
                <w:tcPr>
                  <w:tcW w:w="1398" w:type="dxa"/>
                  <w:shd w:val="clear" w:color="auto" w:fill="FFFFFF"/>
                  <w:vAlign w:val="center"/>
                </w:tcPr>
                <w:p>
                  <w:pPr>
                    <w:jc w:val="center"/>
                    <w:rPr>
                      <w:sz w:val="24"/>
                      <w:u w:val="single"/>
                    </w:rPr>
                  </w:pPr>
                  <w:r>
                    <w:rPr>
                      <w:sz w:val="24"/>
                      <w:u w:val="single"/>
                    </w:rPr>
                    <w:t>排放浓度/ (mg/L)</w:t>
                  </w:r>
                </w:p>
              </w:tc>
              <w:tc>
                <w:tcPr>
                  <w:tcW w:w="1393" w:type="dxa"/>
                  <w:shd w:val="clear" w:color="auto" w:fill="FFFFFF"/>
                  <w:vAlign w:val="center"/>
                </w:tcPr>
                <w:p>
                  <w:pPr>
                    <w:jc w:val="center"/>
                    <w:rPr>
                      <w:sz w:val="24"/>
                      <w:u w:val="single"/>
                    </w:rPr>
                  </w:pPr>
                  <w:r>
                    <w:rPr>
                      <w:sz w:val="24"/>
                      <w:u w:val="single"/>
                    </w:rPr>
                    <w:t>日排放量/ (kg/d)</w:t>
                  </w:r>
                </w:p>
              </w:tc>
              <w:tc>
                <w:tcPr>
                  <w:tcW w:w="1379" w:type="dxa"/>
                  <w:shd w:val="clear" w:color="auto" w:fill="FFFFFF"/>
                  <w:vAlign w:val="center"/>
                </w:tcPr>
                <w:p>
                  <w:pPr>
                    <w:jc w:val="center"/>
                    <w:rPr>
                      <w:sz w:val="24"/>
                      <w:u w:val="single"/>
                    </w:rPr>
                  </w:pPr>
                  <w:r>
                    <w:rPr>
                      <w:sz w:val="24"/>
                      <w:u w:val="single"/>
                    </w:rPr>
                    <w:t>年排放量/ (t/a)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Merge w:val="restart"/>
                  <w:shd w:val="clear" w:color="auto" w:fill="FFFFFF"/>
                  <w:vAlign w:val="center"/>
                </w:tcPr>
                <w:p>
                  <w:pPr>
                    <w:jc w:val="center"/>
                    <w:rPr>
                      <w:sz w:val="24"/>
                      <w:u w:val="single"/>
                    </w:rPr>
                  </w:pPr>
                  <w:r>
                    <w:rPr>
                      <w:sz w:val="24"/>
                      <w:u w:val="single"/>
                    </w:rPr>
                    <w:t>1</w:t>
                  </w:r>
                </w:p>
              </w:tc>
              <w:tc>
                <w:tcPr>
                  <w:tcW w:w="1369" w:type="dxa"/>
                  <w:vMerge w:val="restart"/>
                  <w:shd w:val="clear" w:color="auto" w:fill="FFFFFF"/>
                  <w:vAlign w:val="center"/>
                </w:tcPr>
                <w:p>
                  <w:pPr>
                    <w:jc w:val="center"/>
                    <w:rPr>
                      <w:sz w:val="24"/>
                      <w:u w:val="single"/>
                    </w:rPr>
                  </w:pPr>
                  <w:r>
                    <w:rPr>
                      <w:sz w:val="24"/>
                      <w:u w:val="single"/>
                    </w:rPr>
                    <w:t>W1</w:t>
                  </w:r>
                </w:p>
              </w:tc>
              <w:tc>
                <w:tcPr>
                  <w:tcW w:w="1501" w:type="dxa"/>
                  <w:shd w:val="clear" w:color="auto" w:fill="FFFFFF"/>
                  <w:vAlign w:val="center"/>
                </w:tcPr>
                <w:p>
                  <w:pPr>
                    <w:jc w:val="center"/>
                    <w:rPr>
                      <w:sz w:val="24"/>
                      <w:u w:val="single"/>
                    </w:rPr>
                  </w:pPr>
                  <w:r>
                    <w:rPr>
                      <w:sz w:val="24"/>
                      <w:u w:val="single"/>
                    </w:rPr>
                    <w:t>COD</w:t>
                  </w:r>
                </w:p>
              </w:tc>
              <w:tc>
                <w:tcPr>
                  <w:tcW w:w="1398" w:type="dxa"/>
                  <w:shd w:val="clear" w:color="auto" w:fill="FFFFFF"/>
                  <w:vAlign w:val="center"/>
                </w:tcPr>
                <w:p>
                  <w:pPr>
                    <w:jc w:val="center"/>
                    <w:rPr>
                      <w:sz w:val="24"/>
                      <w:u w:val="single"/>
                    </w:rPr>
                  </w:pPr>
                  <w:r>
                    <w:rPr>
                      <w:sz w:val="24"/>
                      <w:u w:val="single"/>
                    </w:rPr>
                    <w:t>50</w:t>
                  </w:r>
                </w:p>
              </w:tc>
              <w:tc>
                <w:tcPr>
                  <w:tcW w:w="1393" w:type="dxa"/>
                  <w:shd w:val="clear" w:color="auto" w:fill="FFFFFF"/>
                  <w:vAlign w:val="center"/>
                </w:tcPr>
                <w:p>
                  <w:pPr>
                    <w:jc w:val="center"/>
                    <w:rPr>
                      <w:sz w:val="24"/>
                      <w:u w:val="single"/>
                    </w:rPr>
                  </w:pPr>
                  <w:r>
                    <w:rPr>
                      <w:rFonts w:hint="eastAsia"/>
                      <w:sz w:val="24"/>
                      <w:u w:val="single"/>
                    </w:rPr>
                    <w:t>3.188</w:t>
                  </w:r>
                </w:p>
              </w:tc>
              <w:tc>
                <w:tcPr>
                  <w:tcW w:w="1379" w:type="dxa"/>
                  <w:shd w:val="clear" w:color="auto" w:fill="FFFFFF"/>
                  <w:vAlign w:val="center"/>
                </w:tcPr>
                <w:p>
                  <w:pPr>
                    <w:jc w:val="center"/>
                    <w:rPr>
                      <w:sz w:val="24"/>
                      <w:u w:val="single"/>
                    </w:rPr>
                  </w:pPr>
                  <w:r>
                    <w:rPr>
                      <w:rFonts w:hint="eastAsia"/>
                      <w:sz w:val="24"/>
                      <w:u w:val="single"/>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Merge w:val="continue"/>
                  <w:shd w:val="clear" w:color="auto" w:fill="auto"/>
                  <w:vAlign w:val="center"/>
                </w:tcPr>
                <w:p>
                  <w:pPr>
                    <w:rPr>
                      <w:sz w:val="24"/>
                      <w:u w:val="single"/>
                    </w:rPr>
                  </w:pPr>
                </w:p>
              </w:tc>
              <w:tc>
                <w:tcPr>
                  <w:tcW w:w="1369" w:type="dxa"/>
                  <w:vMerge w:val="continue"/>
                  <w:shd w:val="clear" w:color="auto" w:fill="auto"/>
                  <w:vAlign w:val="center"/>
                </w:tcPr>
                <w:p>
                  <w:pPr>
                    <w:rPr>
                      <w:sz w:val="24"/>
                      <w:u w:val="single"/>
                    </w:rPr>
                  </w:pPr>
                </w:p>
              </w:tc>
              <w:tc>
                <w:tcPr>
                  <w:tcW w:w="1501" w:type="dxa"/>
                  <w:shd w:val="clear" w:color="auto" w:fill="FFFFFF"/>
                  <w:vAlign w:val="center"/>
                </w:tcPr>
                <w:p>
                  <w:pPr>
                    <w:jc w:val="center"/>
                    <w:rPr>
                      <w:sz w:val="24"/>
                      <w:u w:val="single"/>
                    </w:rPr>
                  </w:pPr>
                  <w:r>
                    <w:rPr>
                      <w:sz w:val="24"/>
                      <w:u w:val="single"/>
                    </w:rPr>
                    <w:t>氨氮</w:t>
                  </w:r>
                </w:p>
              </w:tc>
              <w:tc>
                <w:tcPr>
                  <w:tcW w:w="1398" w:type="dxa"/>
                  <w:shd w:val="clear" w:color="auto" w:fill="FFFFFF"/>
                  <w:vAlign w:val="center"/>
                </w:tcPr>
                <w:p>
                  <w:pPr>
                    <w:jc w:val="center"/>
                    <w:rPr>
                      <w:sz w:val="24"/>
                      <w:u w:val="single"/>
                    </w:rPr>
                  </w:pPr>
                  <w:r>
                    <w:rPr>
                      <w:sz w:val="24"/>
                      <w:u w:val="single"/>
                    </w:rPr>
                    <w:t>5</w:t>
                  </w:r>
                </w:p>
              </w:tc>
              <w:tc>
                <w:tcPr>
                  <w:tcW w:w="1393" w:type="dxa"/>
                  <w:shd w:val="clear" w:color="auto" w:fill="FFFFFF"/>
                  <w:vAlign w:val="center"/>
                </w:tcPr>
                <w:p>
                  <w:pPr>
                    <w:jc w:val="center"/>
                    <w:rPr>
                      <w:sz w:val="24"/>
                      <w:u w:val="single"/>
                    </w:rPr>
                  </w:pPr>
                  <w:r>
                    <w:rPr>
                      <w:rFonts w:hint="eastAsia"/>
                      <w:sz w:val="24"/>
                      <w:u w:val="single"/>
                    </w:rPr>
                    <w:t>0.319</w:t>
                  </w:r>
                </w:p>
              </w:tc>
              <w:tc>
                <w:tcPr>
                  <w:tcW w:w="1379" w:type="dxa"/>
                  <w:shd w:val="clear" w:color="auto" w:fill="FFFFFF"/>
                  <w:vAlign w:val="center"/>
                </w:tcPr>
                <w:p>
                  <w:pPr>
                    <w:jc w:val="center"/>
                    <w:rPr>
                      <w:sz w:val="24"/>
                      <w:u w:val="single"/>
                    </w:rPr>
                  </w:pPr>
                  <w:r>
                    <w:rPr>
                      <w:rFonts w:hint="eastAsia"/>
                      <w:sz w:val="24"/>
                      <w:u w:val="single"/>
                    </w:rPr>
                    <w:t>0.085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Merge w:val="continue"/>
                  <w:shd w:val="clear" w:color="auto" w:fill="auto"/>
                  <w:vAlign w:val="center"/>
                </w:tcPr>
                <w:p>
                  <w:pPr>
                    <w:rPr>
                      <w:sz w:val="24"/>
                      <w:u w:val="single"/>
                    </w:rPr>
                  </w:pPr>
                </w:p>
              </w:tc>
              <w:tc>
                <w:tcPr>
                  <w:tcW w:w="1369" w:type="dxa"/>
                  <w:vMerge w:val="continue"/>
                  <w:shd w:val="clear" w:color="auto" w:fill="auto"/>
                  <w:vAlign w:val="center"/>
                </w:tcPr>
                <w:p>
                  <w:pPr>
                    <w:rPr>
                      <w:sz w:val="24"/>
                      <w:u w:val="single"/>
                    </w:rPr>
                  </w:pPr>
                </w:p>
              </w:tc>
              <w:tc>
                <w:tcPr>
                  <w:tcW w:w="1501" w:type="dxa"/>
                  <w:shd w:val="clear" w:color="auto" w:fill="FFFFFF"/>
                  <w:vAlign w:val="center"/>
                </w:tcPr>
                <w:p>
                  <w:pPr>
                    <w:jc w:val="center"/>
                    <w:rPr>
                      <w:sz w:val="24"/>
                      <w:u w:val="single"/>
                    </w:rPr>
                  </w:pPr>
                  <w:r>
                    <w:rPr>
                      <w:sz w:val="24"/>
                      <w:u w:val="single"/>
                    </w:rPr>
                    <w:t>SS</w:t>
                  </w:r>
                </w:p>
              </w:tc>
              <w:tc>
                <w:tcPr>
                  <w:tcW w:w="1398" w:type="dxa"/>
                  <w:shd w:val="clear" w:color="auto" w:fill="FFFFFF"/>
                  <w:vAlign w:val="center"/>
                </w:tcPr>
                <w:p>
                  <w:pPr>
                    <w:jc w:val="center"/>
                    <w:rPr>
                      <w:sz w:val="24"/>
                      <w:u w:val="single"/>
                    </w:rPr>
                  </w:pPr>
                  <w:r>
                    <w:rPr>
                      <w:sz w:val="24"/>
                      <w:u w:val="single"/>
                    </w:rPr>
                    <w:t>10</w:t>
                  </w:r>
                </w:p>
              </w:tc>
              <w:tc>
                <w:tcPr>
                  <w:tcW w:w="1393" w:type="dxa"/>
                  <w:shd w:val="clear" w:color="auto" w:fill="FFFFFF"/>
                  <w:vAlign w:val="center"/>
                </w:tcPr>
                <w:p>
                  <w:pPr>
                    <w:jc w:val="center"/>
                    <w:rPr>
                      <w:sz w:val="24"/>
                      <w:u w:val="single"/>
                    </w:rPr>
                  </w:pPr>
                  <w:r>
                    <w:rPr>
                      <w:rFonts w:hint="eastAsia"/>
                      <w:sz w:val="24"/>
                      <w:u w:val="single"/>
                    </w:rPr>
                    <w:t>0.638</w:t>
                  </w:r>
                </w:p>
              </w:tc>
              <w:tc>
                <w:tcPr>
                  <w:tcW w:w="1379" w:type="dxa"/>
                  <w:shd w:val="clear" w:color="auto" w:fill="FFFFFF"/>
                  <w:vAlign w:val="center"/>
                </w:tcPr>
                <w:p>
                  <w:pPr>
                    <w:jc w:val="center"/>
                    <w:rPr>
                      <w:sz w:val="24"/>
                      <w:u w:val="single"/>
                    </w:rPr>
                  </w:pPr>
                  <w:r>
                    <w:rPr>
                      <w:sz w:val="24"/>
                      <w:u w:val="single"/>
                    </w:rPr>
                    <w:t>0.</w:t>
                  </w:r>
                  <w:r>
                    <w:rPr>
                      <w:rFonts w:hint="eastAsia"/>
                      <w:sz w:val="24"/>
                      <w:u w:val="single"/>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4" w:type="dxa"/>
                  <w:vMerge w:val="continue"/>
                  <w:shd w:val="clear" w:color="auto" w:fill="auto"/>
                  <w:vAlign w:val="center"/>
                </w:tcPr>
                <w:p>
                  <w:pPr>
                    <w:rPr>
                      <w:sz w:val="24"/>
                      <w:u w:val="single"/>
                    </w:rPr>
                  </w:pPr>
                </w:p>
              </w:tc>
              <w:tc>
                <w:tcPr>
                  <w:tcW w:w="1369" w:type="dxa"/>
                  <w:vMerge w:val="continue"/>
                  <w:shd w:val="clear" w:color="auto" w:fill="auto"/>
                  <w:vAlign w:val="center"/>
                </w:tcPr>
                <w:p>
                  <w:pPr>
                    <w:rPr>
                      <w:sz w:val="24"/>
                      <w:u w:val="single"/>
                    </w:rPr>
                  </w:pPr>
                </w:p>
              </w:tc>
              <w:tc>
                <w:tcPr>
                  <w:tcW w:w="1501" w:type="dxa"/>
                  <w:shd w:val="clear" w:color="auto" w:fill="FFFFFF"/>
                  <w:vAlign w:val="center"/>
                </w:tcPr>
                <w:p>
                  <w:pPr>
                    <w:jc w:val="center"/>
                    <w:rPr>
                      <w:sz w:val="24"/>
                      <w:u w:val="single"/>
                    </w:rPr>
                  </w:pPr>
                  <w:r>
                    <w:rPr>
                      <w:sz w:val="24"/>
                      <w:u w:val="single"/>
                    </w:rPr>
                    <w:t>BOD</w:t>
                  </w:r>
                  <w:r>
                    <w:rPr>
                      <w:sz w:val="24"/>
                      <w:u w:val="single"/>
                      <w:vertAlign w:val="subscript"/>
                    </w:rPr>
                    <w:t>5</w:t>
                  </w:r>
                </w:p>
              </w:tc>
              <w:tc>
                <w:tcPr>
                  <w:tcW w:w="1398" w:type="dxa"/>
                  <w:shd w:val="clear" w:color="auto" w:fill="FFFFFF"/>
                  <w:vAlign w:val="center"/>
                </w:tcPr>
                <w:p>
                  <w:pPr>
                    <w:jc w:val="center"/>
                    <w:rPr>
                      <w:sz w:val="24"/>
                      <w:u w:val="single"/>
                    </w:rPr>
                  </w:pPr>
                  <w:r>
                    <w:rPr>
                      <w:sz w:val="24"/>
                      <w:u w:val="single"/>
                    </w:rPr>
                    <w:t>10</w:t>
                  </w:r>
                </w:p>
              </w:tc>
              <w:tc>
                <w:tcPr>
                  <w:tcW w:w="1393" w:type="dxa"/>
                  <w:shd w:val="clear" w:color="auto" w:fill="FFFFFF"/>
                  <w:vAlign w:val="center"/>
                </w:tcPr>
                <w:p>
                  <w:pPr>
                    <w:jc w:val="center"/>
                    <w:rPr>
                      <w:sz w:val="24"/>
                      <w:u w:val="single"/>
                    </w:rPr>
                  </w:pPr>
                  <w:r>
                    <w:rPr>
                      <w:rFonts w:hint="eastAsia"/>
                      <w:sz w:val="24"/>
                      <w:u w:val="single"/>
                    </w:rPr>
                    <w:t>0.638</w:t>
                  </w:r>
                </w:p>
              </w:tc>
              <w:tc>
                <w:tcPr>
                  <w:tcW w:w="1379" w:type="dxa"/>
                  <w:shd w:val="clear" w:color="auto" w:fill="FFFFFF"/>
                  <w:vAlign w:val="center"/>
                </w:tcPr>
                <w:p>
                  <w:pPr>
                    <w:jc w:val="center"/>
                    <w:rPr>
                      <w:sz w:val="24"/>
                      <w:u w:val="single"/>
                    </w:rPr>
                  </w:pPr>
                  <w:r>
                    <w:rPr>
                      <w:rFonts w:hint="eastAsia"/>
                      <w:sz w:val="24"/>
                      <w:u w:val="single"/>
                    </w:rPr>
                    <w:t>0.107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63" w:type="dxa"/>
                  <w:gridSpan w:val="2"/>
                  <w:vMerge w:val="restart"/>
                  <w:shd w:val="clear" w:color="auto" w:fill="FFFFFF"/>
                  <w:vAlign w:val="center"/>
                </w:tcPr>
                <w:p>
                  <w:pPr>
                    <w:jc w:val="center"/>
                    <w:rPr>
                      <w:sz w:val="24"/>
                      <w:u w:val="single"/>
                    </w:rPr>
                  </w:pPr>
                  <w:r>
                    <w:rPr>
                      <w:sz w:val="24"/>
                      <w:u w:val="single"/>
                    </w:rPr>
                    <w:t>全厂排放口合计</w:t>
                  </w:r>
                </w:p>
              </w:tc>
              <w:tc>
                <w:tcPr>
                  <w:tcW w:w="4292" w:type="dxa"/>
                  <w:gridSpan w:val="3"/>
                  <w:shd w:val="clear" w:color="auto" w:fill="FFFFFF"/>
                  <w:vAlign w:val="center"/>
                </w:tcPr>
                <w:p>
                  <w:pPr>
                    <w:jc w:val="center"/>
                    <w:rPr>
                      <w:sz w:val="24"/>
                      <w:u w:val="single"/>
                    </w:rPr>
                  </w:pPr>
                  <w:r>
                    <w:rPr>
                      <w:sz w:val="24"/>
                      <w:u w:val="single"/>
                    </w:rPr>
                    <w:t>COD</w:t>
                  </w:r>
                </w:p>
              </w:tc>
              <w:tc>
                <w:tcPr>
                  <w:tcW w:w="1379" w:type="dxa"/>
                  <w:shd w:val="clear" w:color="auto" w:fill="FFFFFF"/>
                  <w:vAlign w:val="center"/>
                </w:tcPr>
                <w:p>
                  <w:pPr>
                    <w:jc w:val="center"/>
                    <w:rPr>
                      <w:sz w:val="24"/>
                      <w:u w:val="single"/>
                    </w:rPr>
                  </w:pPr>
                  <w:r>
                    <w:rPr>
                      <w:rFonts w:hint="eastAsia"/>
                      <w:sz w:val="24"/>
                      <w:u w:val="single"/>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63" w:type="dxa"/>
                  <w:gridSpan w:val="2"/>
                  <w:vMerge w:val="continue"/>
                  <w:shd w:val="clear" w:color="auto" w:fill="auto"/>
                  <w:vAlign w:val="center"/>
                </w:tcPr>
                <w:p>
                  <w:pPr>
                    <w:rPr>
                      <w:sz w:val="24"/>
                      <w:u w:val="single"/>
                    </w:rPr>
                  </w:pPr>
                </w:p>
              </w:tc>
              <w:tc>
                <w:tcPr>
                  <w:tcW w:w="4292" w:type="dxa"/>
                  <w:gridSpan w:val="3"/>
                  <w:shd w:val="clear" w:color="auto" w:fill="FFFFFF"/>
                  <w:vAlign w:val="center"/>
                </w:tcPr>
                <w:p>
                  <w:pPr>
                    <w:jc w:val="center"/>
                    <w:rPr>
                      <w:sz w:val="24"/>
                      <w:u w:val="single"/>
                    </w:rPr>
                  </w:pPr>
                  <w:r>
                    <w:rPr>
                      <w:sz w:val="24"/>
                      <w:u w:val="single"/>
                    </w:rPr>
                    <w:t>氨氮</w:t>
                  </w:r>
                </w:p>
              </w:tc>
              <w:tc>
                <w:tcPr>
                  <w:tcW w:w="1379" w:type="dxa"/>
                  <w:shd w:val="clear" w:color="auto" w:fill="FFFFFF"/>
                  <w:vAlign w:val="center"/>
                </w:tcPr>
                <w:p>
                  <w:pPr>
                    <w:jc w:val="center"/>
                    <w:rPr>
                      <w:sz w:val="24"/>
                      <w:u w:val="single"/>
                    </w:rPr>
                  </w:pPr>
                  <w:r>
                    <w:rPr>
                      <w:rFonts w:hint="eastAsia"/>
                      <w:sz w:val="24"/>
                      <w:u w:val="single"/>
                    </w:rPr>
                    <w:t>0.085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63" w:type="dxa"/>
                  <w:gridSpan w:val="2"/>
                  <w:vMerge w:val="continue"/>
                  <w:shd w:val="clear" w:color="auto" w:fill="auto"/>
                  <w:vAlign w:val="center"/>
                </w:tcPr>
                <w:p>
                  <w:pPr>
                    <w:rPr>
                      <w:sz w:val="24"/>
                    </w:rPr>
                  </w:pPr>
                </w:p>
              </w:tc>
              <w:tc>
                <w:tcPr>
                  <w:tcW w:w="4292" w:type="dxa"/>
                  <w:gridSpan w:val="3"/>
                  <w:shd w:val="clear" w:color="auto" w:fill="FFFFFF"/>
                  <w:vAlign w:val="center"/>
                </w:tcPr>
                <w:p>
                  <w:pPr>
                    <w:jc w:val="center"/>
                    <w:rPr>
                      <w:sz w:val="24"/>
                      <w:u w:val="single"/>
                    </w:rPr>
                  </w:pPr>
                  <w:r>
                    <w:rPr>
                      <w:sz w:val="24"/>
                      <w:u w:val="single"/>
                    </w:rPr>
                    <w:t>SS</w:t>
                  </w:r>
                </w:p>
              </w:tc>
              <w:tc>
                <w:tcPr>
                  <w:tcW w:w="1379" w:type="dxa"/>
                  <w:shd w:val="clear" w:color="auto" w:fill="FFFFFF"/>
                  <w:vAlign w:val="center"/>
                </w:tcPr>
                <w:p>
                  <w:pPr>
                    <w:jc w:val="center"/>
                    <w:rPr>
                      <w:sz w:val="24"/>
                      <w:u w:val="single"/>
                    </w:rPr>
                  </w:pPr>
                  <w:r>
                    <w:rPr>
                      <w:sz w:val="24"/>
                      <w:u w:val="single"/>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63" w:type="dxa"/>
                  <w:gridSpan w:val="2"/>
                  <w:vMerge w:val="continue"/>
                  <w:shd w:val="clear" w:color="auto" w:fill="auto"/>
                  <w:vAlign w:val="center"/>
                </w:tcPr>
                <w:p>
                  <w:pPr>
                    <w:rPr>
                      <w:sz w:val="24"/>
                    </w:rPr>
                  </w:pPr>
                </w:p>
              </w:tc>
              <w:tc>
                <w:tcPr>
                  <w:tcW w:w="4292" w:type="dxa"/>
                  <w:gridSpan w:val="3"/>
                  <w:shd w:val="clear" w:color="auto" w:fill="FFFFFF"/>
                  <w:vAlign w:val="center"/>
                </w:tcPr>
                <w:p>
                  <w:pPr>
                    <w:jc w:val="center"/>
                    <w:rPr>
                      <w:sz w:val="24"/>
                      <w:u w:val="single"/>
                    </w:rPr>
                  </w:pPr>
                  <w:r>
                    <w:rPr>
                      <w:sz w:val="24"/>
                      <w:u w:val="single"/>
                    </w:rPr>
                    <w:t>BOD</w:t>
                  </w:r>
                  <w:r>
                    <w:rPr>
                      <w:sz w:val="24"/>
                      <w:u w:val="single"/>
                      <w:vertAlign w:val="subscript"/>
                    </w:rPr>
                    <w:t>5</w:t>
                  </w:r>
                </w:p>
              </w:tc>
              <w:tc>
                <w:tcPr>
                  <w:tcW w:w="1379" w:type="dxa"/>
                  <w:shd w:val="clear" w:color="auto" w:fill="FFFFFF"/>
                  <w:vAlign w:val="center"/>
                </w:tcPr>
                <w:p>
                  <w:pPr>
                    <w:jc w:val="center"/>
                    <w:rPr>
                      <w:sz w:val="24"/>
                      <w:u w:val="single"/>
                    </w:rPr>
                  </w:pPr>
                  <w:r>
                    <w:rPr>
                      <w:sz w:val="24"/>
                      <w:u w:val="single"/>
                    </w:rPr>
                    <w:t>0.34</w:t>
                  </w:r>
                </w:p>
              </w:tc>
            </w:tr>
          </w:tbl>
          <w:p>
            <w:pPr>
              <w:spacing w:before="120" w:beforeLines="50" w:line="360" w:lineRule="auto"/>
              <w:ind w:firstLine="480" w:firstLineChars="200"/>
              <w:rPr>
                <w:sz w:val="24"/>
              </w:rPr>
            </w:pPr>
            <w:r>
              <w:rPr>
                <w:sz w:val="24"/>
              </w:rPr>
              <w:t>根据《排污许可证申请与核发技术规范 印刷工业》（HJ1066-2019）、《排污许可证申请与核发技术规范 总则》（HJ942-2018）、《排污单位自行监测技术指南 总则》（HJ 819-2017）等规范的要求，项目废水自行监测计划可参照下表执行：</w:t>
            </w:r>
          </w:p>
          <w:p>
            <w:pPr>
              <w:jc w:val="center"/>
              <w:rPr>
                <w:sz w:val="24"/>
              </w:rPr>
            </w:pPr>
            <w:r>
              <w:rPr>
                <w:b/>
                <w:sz w:val="24"/>
              </w:rPr>
              <w:t>表</w:t>
            </w:r>
            <w:r>
              <w:rPr>
                <w:rFonts w:hint="eastAsia"/>
                <w:b/>
                <w:sz w:val="24"/>
              </w:rPr>
              <w:t>4-1</w:t>
            </w:r>
            <w:r>
              <w:rPr>
                <w:rFonts w:hint="eastAsia"/>
                <w:b/>
                <w:sz w:val="24"/>
                <w:lang w:val="en-US" w:eastAsia="zh-CN"/>
              </w:rPr>
              <w:t>2</w:t>
            </w:r>
            <w:r>
              <w:rPr>
                <w:rFonts w:hint="eastAsia"/>
                <w:b/>
                <w:sz w:val="24"/>
              </w:rPr>
              <w:t xml:space="preserve"> </w:t>
            </w:r>
            <w:r>
              <w:rPr>
                <w:b/>
                <w:sz w:val="24"/>
              </w:rPr>
              <w:t>自行监测计划一览表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2636"/>
              <w:gridCol w:w="1309"/>
              <w:gridCol w:w="2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7" w:type="dxa"/>
                  <w:vAlign w:val="center"/>
                </w:tcPr>
                <w:p>
                  <w:pPr>
                    <w:adjustRightInd w:val="0"/>
                    <w:snapToGrid w:val="0"/>
                    <w:jc w:val="center"/>
                    <w:rPr>
                      <w:sz w:val="24"/>
                    </w:rPr>
                  </w:pPr>
                  <w:r>
                    <w:rPr>
                      <w:sz w:val="24"/>
                    </w:rPr>
                    <w:t>监测点位</w:t>
                  </w:r>
                </w:p>
              </w:tc>
              <w:tc>
                <w:tcPr>
                  <w:tcW w:w="2636" w:type="dxa"/>
                  <w:vAlign w:val="center"/>
                </w:tcPr>
                <w:p>
                  <w:pPr>
                    <w:adjustRightInd w:val="0"/>
                    <w:snapToGrid w:val="0"/>
                    <w:jc w:val="center"/>
                    <w:rPr>
                      <w:sz w:val="24"/>
                    </w:rPr>
                  </w:pPr>
                  <w:r>
                    <w:rPr>
                      <w:sz w:val="24"/>
                    </w:rPr>
                    <w:t>监测指标</w:t>
                  </w:r>
                </w:p>
              </w:tc>
              <w:tc>
                <w:tcPr>
                  <w:tcW w:w="1309" w:type="dxa"/>
                  <w:vAlign w:val="center"/>
                </w:tcPr>
                <w:p>
                  <w:pPr>
                    <w:adjustRightInd w:val="0"/>
                    <w:snapToGrid w:val="0"/>
                    <w:jc w:val="center"/>
                    <w:rPr>
                      <w:sz w:val="24"/>
                    </w:rPr>
                  </w:pPr>
                  <w:r>
                    <w:rPr>
                      <w:sz w:val="24"/>
                    </w:rPr>
                    <w:t>监测频率</w:t>
                  </w:r>
                </w:p>
              </w:tc>
              <w:tc>
                <w:tcPr>
                  <w:tcW w:w="2774" w:type="dxa"/>
                  <w:vAlign w:val="center"/>
                </w:tcPr>
                <w:p>
                  <w:pPr>
                    <w:adjustRightInd w:val="0"/>
                    <w:snapToGrid w:val="0"/>
                    <w:jc w:val="center"/>
                    <w:rPr>
                      <w:sz w:val="24"/>
                    </w:rPr>
                  </w:pPr>
                  <w:r>
                    <w:rPr>
                      <w:sz w:val="24"/>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217" w:type="dxa"/>
                  <w:vAlign w:val="center"/>
                </w:tcPr>
                <w:p>
                  <w:pPr>
                    <w:adjustRightInd w:val="0"/>
                    <w:snapToGrid w:val="0"/>
                    <w:jc w:val="center"/>
                    <w:rPr>
                      <w:sz w:val="24"/>
                    </w:rPr>
                  </w:pPr>
                  <w:r>
                    <w:rPr>
                      <w:sz w:val="24"/>
                    </w:rPr>
                    <w:t>废水总排口</w:t>
                  </w:r>
                </w:p>
              </w:tc>
              <w:tc>
                <w:tcPr>
                  <w:tcW w:w="2636" w:type="dxa"/>
                  <w:vAlign w:val="center"/>
                </w:tcPr>
                <w:p>
                  <w:pPr>
                    <w:adjustRightInd w:val="0"/>
                    <w:snapToGrid w:val="0"/>
                    <w:jc w:val="center"/>
                    <w:rPr>
                      <w:sz w:val="24"/>
                    </w:rPr>
                  </w:pPr>
                  <w:r>
                    <w:rPr>
                      <w:sz w:val="24"/>
                    </w:rPr>
                    <w:t>pH、COD、氨氮</w:t>
                  </w:r>
                </w:p>
              </w:tc>
              <w:tc>
                <w:tcPr>
                  <w:tcW w:w="1309" w:type="dxa"/>
                  <w:vAlign w:val="center"/>
                </w:tcPr>
                <w:p>
                  <w:pPr>
                    <w:adjustRightInd w:val="0"/>
                    <w:snapToGrid w:val="0"/>
                    <w:jc w:val="center"/>
                    <w:rPr>
                      <w:sz w:val="24"/>
                    </w:rPr>
                  </w:pPr>
                  <w:r>
                    <w:rPr>
                      <w:sz w:val="24"/>
                    </w:rPr>
                    <w:t>每年一次</w:t>
                  </w:r>
                </w:p>
              </w:tc>
              <w:tc>
                <w:tcPr>
                  <w:tcW w:w="2774" w:type="dxa"/>
                  <w:vAlign w:val="center"/>
                </w:tcPr>
                <w:p>
                  <w:pPr>
                    <w:adjustRightInd w:val="0"/>
                    <w:snapToGrid w:val="0"/>
                    <w:jc w:val="center"/>
                    <w:rPr>
                      <w:sz w:val="24"/>
                    </w:rPr>
                  </w:pPr>
                  <w:r>
                    <w:rPr>
                      <w:sz w:val="24"/>
                    </w:rPr>
                    <w:t>GB8978与罗家坡污水处理厂接纳标准较严值</w:t>
                  </w:r>
                </w:p>
              </w:tc>
            </w:tr>
          </w:tbl>
          <w:p>
            <w:pPr>
              <w:spacing w:before="120" w:beforeLines="50" w:after="120" w:afterLines="50"/>
              <w:ind w:firstLine="442"/>
              <w:outlineLvl w:val="3"/>
              <w:rPr>
                <w:b/>
                <w:bCs/>
                <w:sz w:val="24"/>
              </w:rPr>
            </w:pPr>
            <w:r>
              <w:rPr>
                <w:b/>
                <w:bCs/>
                <w:sz w:val="24"/>
              </w:rPr>
              <w:t>环境措施可行性论述</w:t>
            </w:r>
          </w:p>
          <w:p>
            <w:pPr>
              <w:spacing w:line="360" w:lineRule="auto"/>
              <w:ind w:firstLine="480" w:firstLineChars="200"/>
              <w:rPr>
                <w:sz w:val="24"/>
                <w:u w:val="single"/>
              </w:rPr>
            </w:pPr>
            <w:r>
              <w:rPr>
                <w:sz w:val="24"/>
                <w:u w:val="single"/>
              </w:rPr>
              <w:t>本项目营运过程中外排的废水</w:t>
            </w:r>
            <w:r>
              <w:rPr>
                <w:rFonts w:hint="eastAsia"/>
                <w:sz w:val="24"/>
                <w:u w:val="single"/>
              </w:rPr>
              <w:t>为</w:t>
            </w:r>
            <w:r>
              <w:rPr>
                <w:sz w:val="24"/>
                <w:u w:val="single"/>
              </w:rPr>
              <w:t>生活污水</w:t>
            </w:r>
            <w:r>
              <w:rPr>
                <w:rStyle w:val="22"/>
                <w:rFonts w:hint="eastAsia"/>
                <w:kern w:val="0"/>
                <w:sz w:val="24"/>
                <w:u w:val="single"/>
              </w:rPr>
              <w:t>。</w:t>
            </w:r>
          </w:p>
          <w:p>
            <w:pPr>
              <w:spacing w:line="360" w:lineRule="auto"/>
              <w:ind w:firstLine="480" w:firstLineChars="200"/>
              <w:rPr>
                <w:sz w:val="24"/>
                <w:u w:val="single"/>
              </w:rPr>
            </w:pPr>
            <w:r>
              <w:rPr>
                <w:sz w:val="24"/>
                <w:u w:val="single"/>
              </w:rPr>
              <w:t>生活污水：本项目生活污水产生量为</w:t>
            </w:r>
            <w:r>
              <w:rPr>
                <w:rFonts w:hint="eastAsia"/>
                <w:sz w:val="24"/>
                <w:u w:val="single"/>
              </w:rPr>
              <w:t>16893.75</w:t>
            </w:r>
            <w:r>
              <w:rPr>
                <w:sz w:val="24"/>
                <w:u w:val="single"/>
              </w:rPr>
              <w:t>t/a，</w:t>
            </w:r>
            <w:r>
              <w:rPr>
                <w:rFonts w:hint="eastAsia"/>
                <w:sz w:val="24"/>
                <w:u w:val="single"/>
              </w:rPr>
              <w:t>项目拟设一个化粪池，生活污水</w:t>
            </w:r>
            <w:r>
              <w:rPr>
                <w:sz w:val="24"/>
                <w:u w:val="single"/>
              </w:rPr>
              <w:t>经化粪池处理后达到执行《污水综合排放标准》（GB8978-1996）中三级标准及罗家坡污水处理厂接纳标准两者的严值，通过管道进入罗家坡污水处理厂处理，出水水质达《城镇污水处理厂污染物排放标准》（GB18918- 2002）一级A标准，处理后的尾水排入南湖。</w:t>
            </w:r>
          </w:p>
          <w:p>
            <w:pPr>
              <w:spacing w:line="360" w:lineRule="auto"/>
              <w:ind w:firstLine="480" w:firstLineChars="200"/>
              <w:rPr>
                <w:sz w:val="24"/>
                <w:u w:val="single"/>
              </w:rPr>
            </w:pPr>
            <w:r>
              <w:rPr>
                <w:sz w:val="24"/>
                <w:u w:val="single"/>
              </w:rPr>
              <w:t>本项目污水处理设施对各污染物的处理效率为COD的去除率在</w:t>
            </w:r>
            <w:r>
              <w:rPr>
                <w:rFonts w:hint="eastAsia"/>
                <w:sz w:val="24"/>
                <w:u w:val="single"/>
              </w:rPr>
              <w:t>15</w:t>
            </w:r>
            <w:r>
              <w:rPr>
                <w:sz w:val="24"/>
                <w:u w:val="single"/>
              </w:rPr>
              <w:t>%左右、SS去除率在</w:t>
            </w:r>
            <w:r>
              <w:rPr>
                <w:rFonts w:hint="eastAsia"/>
                <w:sz w:val="24"/>
                <w:u w:val="single"/>
              </w:rPr>
              <w:t>30</w:t>
            </w:r>
            <w:r>
              <w:rPr>
                <w:sz w:val="24"/>
                <w:u w:val="single"/>
              </w:rPr>
              <w:t>%左右，根据</w:t>
            </w:r>
            <w:r>
              <w:rPr>
                <w:rFonts w:hint="eastAsia"/>
                <w:sz w:val="24"/>
                <w:u w:val="single"/>
              </w:rPr>
              <w:t>水污染物产生情况</w:t>
            </w:r>
            <w:r>
              <w:rPr>
                <w:sz w:val="24"/>
                <w:u w:val="single"/>
              </w:rPr>
              <w:t>分析可知本项目</w:t>
            </w:r>
            <w:r>
              <w:rPr>
                <w:rFonts w:hint="eastAsia"/>
                <w:sz w:val="24"/>
                <w:u w:val="single"/>
              </w:rPr>
              <w:t>生活</w:t>
            </w:r>
            <w:r>
              <w:rPr>
                <w:sz w:val="24"/>
                <w:u w:val="single"/>
              </w:rPr>
              <w:t>废水经该污水处理设施处理后可以满足《污水综合排放标准》(GB8978-1996)中三级标准和</w:t>
            </w:r>
            <w:r>
              <w:rPr>
                <w:rFonts w:hint="eastAsia"/>
                <w:sz w:val="24"/>
                <w:u w:val="single"/>
              </w:rPr>
              <w:t>罗家坡污水处理厂</w:t>
            </w:r>
            <w:r>
              <w:rPr>
                <w:sz w:val="24"/>
                <w:u w:val="single"/>
              </w:rPr>
              <w:t>接纳标准要求（COD：</w:t>
            </w:r>
            <w:r>
              <w:rPr>
                <w:rFonts w:hint="eastAsia"/>
                <w:sz w:val="24"/>
                <w:u w:val="single"/>
              </w:rPr>
              <w:t>260</w:t>
            </w:r>
            <w:r>
              <w:rPr>
                <w:sz w:val="24"/>
                <w:u w:val="single"/>
              </w:rPr>
              <w:t>mg/L，BOD</w:t>
            </w:r>
            <w:r>
              <w:rPr>
                <w:sz w:val="24"/>
                <w:u w:val="single"/>
                <w:vertAlign w:val="subscript"/>
              </w:rPr>
              <w:t>5</w:t>
            </w:r>
            <w:r>
              <w:rPr>
                <w:sz w:val="24"/>
                <w:u w:val="single"/>
              </w:rPr>
              <w:t>：</w:t>
            </w:r>
            <w:r>
              <w:rPr>
                <w:rFonts w:hint="eastAsia"/>
                <w:sz w:val="24"/>
                <w:u w:val="single"/>
              </w:rPr>
              <w:t>160</w:t>
            </w:r>
            <w:r>
              <w:rPr>
                <w:sz w:val="24"/>
                <w:u w:val="single"/>
              </w:rPr>
              <w:t>mg/L，SS：</w:t>
            </w:r>
            <w:r>
              <w:rPr>
                <w:rFonts w:hint="eastAsia"/>
                <w:sz w:val="24"/>
                <w:u w:val="single"/>
              </w:rPr>
              <w:t>210</w:t>
            </w:r>
            <w:r>
              <w:rPr>
                <w:sz w:val="24"/>
                <w:u w:val="single"/>
              </w:rPr>
              <w:t>mg/L，NH</w:t>
            </w:r>
            <w:r>
              <w:rPr>
                <w:sz w:val="24"/>
                <w:u w:val="single"/>
                <w:vertAlign w:val="subscript"/>
              </w:rPr>
              <w:t>3</w:t>
            </w:r>
            <w:r>
              <w:rPr>
                <w:sz w:val="24"/>
                <w:u w:val="single"/>
              </w:rPr>
              <w:t>：</w:t>
            </w:r>
            <w:r>
              <w:rPr>
                <w:rFonts w:hint="eastAsia"/>
                <w:sz w:val="24"/>
                <w:u w:val="single"/>
              </w:rPr>
              <w:t>25</w:t>
            </w:r>
            <w:r>
              <w:rPr>
                <w:sz w:val="24"/>
                <w:u w:val="single"/>
              </w:rPr>
              <w:t>mg/L）。</w:t>
            </w:r>
            <w:r>
              <w:rPr>
                <w:rFonts w:hint="eastAsia"/>
                <w:sz w:val="24"/>
                <w:u w:val="single"/>
              </w:rPr>
              <w:t xml:space="preserve">  </w:t>
            </w:r>
          </w:p>
          <w:p>
            <w:pPr>
              <w:spacing w:before="120" w:beforeLines="50" w:after="120" w:afterLines="50"/>
              <w:ind w:firstLine="442"/>
              <w:outlineLvl w:val="3"/>
              <w:rPr>
                <w:b/>
                <w:bCs/>
                <w:sz w:val="24"/>
                <w:u w:val="single"/>
              </w:rPr>
            </w:pPr>
            <w:r>
              <w:rPr>
                <w:b/>
                <w:bCs/>
                <w:sz w:val="24"/>
                <w:u w:val="single"/>
              </w:rPr>
              <w:t>废水进入罗家坡污水处理厂的环境可行性</w:t>
            </w:r>
          </w:p>
          <w:p>
            <w:pPr>
              <w:spacing w:line="360" w:lineRule="auto"/>
              <w:ind w:firstLine="480" w:firstLineChars="200"/>
              <w:rPr>
                <w:sz w:val="24"/>
                <w:u w:val="single"/>
              </w:rPr>
            </w:pPr>
            <w:r>
              <w:rPr>
                <w:rFonts w:hint="eastAsia"/>
                <w:sz w:val="24"/>
                <w:u w:val="single"/>
              </w:rPr>
              <w:t>罗家坡一期、二期污水处理厂位于岳阳经开区木里港红旗村王家组</w:t>
            </w:r>
            <w:r>
              <w:rPr>
                <w:sz w:val="24"/>
                <w:u w:val="single"/>
              </w:rPr>
              <w:t>，位临北港河，</w:t>
            </w:r>
            <w:r>
              <w:rPr>
                <w:rFonts w:hint="eastAsia"/>
                <w:sz w:val="24"/>
                <w:u w:val="single"/>
              </w:rPr>
              <w:t>其中一期工程于2010年8月投入运行，项目总投资1.2753亿元，</w:t>
            </w:r>
            <w:r>
              <w:rPr>
                <w:sz w:val="24"/>
                <w:u w:val="single"/>
              </w:rPr>
              <w:t>。工程汇水包括开发区北中片区、岳阳市金凤桥区共2个城市污水排放口，工程设计日处理污水量为5×10</w:t>
            </w:r>
            <w:r>
              <w:rPr>
                <w:sz w:val="24"/>
                <w:u w:val="single"/>
                <w:vertAlign w:val="superscript"/>
              </w:rPr>
              <w:t>4</w:t>
            </w:r>
            <w:r>
              <w:rPr>
                <w:sz w:val="24"/>
                <w:u w:val="single"/>
              </w:rPr>
              <w:t>m</w:t>
            </w:r>
            <w:r>
              <w:rPr>
                <w:sz w:val="24"/>
                <w:u w:val="single"/>
                <w:vertAlign w:val="superscript"/>
              </w:rPr>
              <w:t>3</w:t>
            </w:r>
            <w:r>
              <w:rPr>
                <w:sz w:val="24"/>
                <w:u w:val="single"/>
              </w:rPr>
              <w:t>/d。于2010年6月建成并投入使用。项目由江苏鹏鹞环保集团岳阳鹏鹞水务有限公司以BOT方式投资建设，工程采用A</w:t>
            </w:r>
            <w:r>
              <w:rPr>
                <w:sz w:val="24"/>
                <w:u w:val="single"/>
                <w:vertAlign w:val="superscript"/>
              </w:rPr>
              <w:t>2</w:t>
            </w:r>
            <w:r>
              <w:rPr>
                <w:sz w:val="24"/>
                <w:u w:val="single"/>
              </w:rPr>
              <w:t>/O工艺，出水能够达到《城镇污水处理厂污染物排放标准》（GB18918-2002）一级A标准。</w:t>
            </w:r>
            <w:r>
              <w:rPr>
                <w:rFonts w:hint="eastAsia"/>
                <w:sz w:val="24"/>
                <w:u w:val="single"/>
              </w:rPr>
              <w:t>二期工程于2018年9月通水运行，项目估算总投资1.8亿元，2019年累计处理污水966万m</w:t>
            </w:r>
            <w:r>
              <w:rPr>
                <w:rFonts w:hint="eastAsia"/>
                <w:sz w:val="24"/>
                <w:u w:val="single"/>
                <w:vertAlign w:val="superscript"/>
              </w:rPr>
              <w:t>3</w:t>
            </w:r>
            <w:r>
              <w:rPr>
                <w:rFonts w:hint="eastAsia"/>
                <w:sz w:val="24"/>
                <w:u w:val="single"/>
              </w:rPr>
              <w:t>，日均处理水量2.65万m</w:t>
            </w:r>
            <w:r>
              <w:rPr>
                <w:rFonts w:hint="eastAsia"/>
                <w:sz w:val="24"/>
                <w:u w:val="single"/>
                <w:vertAlign w:val="superscript"/>
              </w:rPr>
              <w:t>3</w:t>
            </w:r>
            <w:r>
              <w:rPr>
                <w:rFonts w:hint="eastAsia"/>
                <w:sz w:val="24"/>
                <w:u w:val="single"/>
              </w:rPr>
              <w:t>；</w:t>
            </w:r>
            <w:r>
              <w:rPr>
                <w:sz w:val="24"/>
                <w:u w:val="single"/>
              </w:rPr>
              <w:t>工程设计日处理污水量为5×10</w:t>
            </w:r>
            <w:r>
              <w:rPr>
                <w:sz w:val="24"/>
                <w:u w:val="single"/>
                <w:vertAlign w:val="superscript"/>
              </w:rPr>
              <w:t>4</w:t>
            </w:r>
            <w:r>
              <w:rPr>
                <w:sz w:val="24"/>
                <w:u w:val="single"/>
              </w:rPr>
              <w:t>m</w:t>
            </w:r>
            <w:r>
              <w:rPr>
                <w:sz w:val="24"/>
                <w:u w:val="single"/>
                <w:vertAlign w:val="superscript"/>
              </w:rPr>
              <w:t>3</w:t>
            </w:r>
            <w:r>
              <w:rPr>
                <w:sz w:val="24"/>
                <w:u w:val="single"/>
              </w:rPr>
              <w:t>/d。项目由</w:t>
            </w:r>
            <w:r>
              <w:rPr>
                <w:rFonts w:hint="eastAsia"/>
                <w:sz w:val="24"/>
                <w:u w:val="single"/>
              </w:rPr>
              <w:t>岳阳市城市建设投资有限公式</w:t>
            </w:r>
            <w:r>
              <w:rPr>
                <w:sz w:val="24"/>
                <w:u w:val="single"/>
              </w:rPr>
              <w:t>投资建设，工程采用A</w:t>
            </w:r>
            <w:r>
              <w:rPr>
                <w:sz w:val="24"/>
                <w:u w:val="single"/>
                <w:vertAlign w:val="superscript"/>
              </w:rPr>
              <w:t>2</w:t>
            </w:r>
            <w:r>
              <w:rPr>
                <w:sz w:val="24"/>
                <w:u w:val="single"/>
              </w:rPr>
              <w:t>/O工艺，出水能够达到《城镇污水处理厂污染物排放标准》（GB18918-2002）一级A标准。</w:t>
            </w:r>
          </w:p>
          <w:p>
            <w:pPr>
              <w:spacing w:line="360" w:lineRule="auto"/>
              <w:ind w:firstLine="480" w:firstLineChars="200"/>
              <w:rPr>
                <w:sz w:val="24"/>
                <w:u w:val="single"/>
              </w:rPr>
            </w:pPr>
            <w:r>
              <w:rPr>
                <w:sz w:val="24"/>
                <w:u w:val="single"/>
              </w:rPr>
              <w:t>项目所处位置为岳阳经济技术开发区</w:t>
            </w:r>
            <w:r>
              <w:rPr>
                <w:rFonts w:hint="eastAsia"/>
                <w:sz w:val="24"/>
                <w:u w:val="single"/>
              </w:rPr>
              <w:t>木里港片区</w:t>
            </w:r>
            <w:r>
              <w:rPr>
                <w:sz w:val="24"/>
                <w:u w:val="single"/>
              </w:rPr>
              <w:t>，中科路以东，新园路以北，根据附图7区域排水规划图可知拟建地片区属于</w:t>
            </w:r>
            <w:r>
              <w:rPr>
                <w:rFonts w:hint="eastAsia"/>
                <w:sz w:val="24"/>
                <w:u w:val="single"/>
              </w:rPr>
              <w:t>罗家坡</w:t>
            </w:r>
            <w:r>
              <w:rPr>
                <w:sz w:val="24"/>
                <w:u w:val="single"/>
              </w:rPr>
              <w:t>污水厂</w:t>
            </w:r>
            <w:r>
              <w:rPr>
                <w:rFonts w:hint="eastAsia"/>
                <w:sz w:val="24"/>
                <w:u w:val="single"/>
              </w:rPr>
              <w:t>处理厂</w:t>
            </w:r>
            <w:r>
              <w:rPr>
                <w:sz w:val="24"/>
                <w:u w:val="single"/>
              </w:rPr>
              <w:t>的纳污范围内，项目拟建地的西侧中科路已经敷设有市政污水管网，能够确保本项目污水排入罗家坡污水处理厂。项目废水主要为生活废水，主要污染物为COD</w:t>
            </w:r>
            <w:r>
              <w:rPr>
                <w:sz w:val="24"/>
                <w:u w:val="single"/>
                <w:vertAlign w:val="subscript"/>
              </w:rPr>
              <w:t>Cr</w:t>
            </w:r>
            <w:r>
              <w:rPr>
                <w:sz w:val="24"/>
                <w:u w:val="single"/>
              </w:rPr>
              <w:t>、NH</w:t>
            </w:r>
            <w:r>
              <w:rPr>
                <w:sz w:val="24"/>
                <w:u w:val="single"/>
                <w:vertAlign w:val="subscript"/>
              </w:rPr>
              <w:t>3</w:t>
            </w:r>
            <w:r>
              <w:rPr>
                <w:sz w:val="24"/>
                <w:u w:val="single"/>
              </w:rPr>
              <w:t>-N等，水质复杂程度简单，为罗家坡污水处理厂常规处理项目；</w:t>
            </w:r>
            <w:r>
              <w:rPr>
                <w:rFonts w:hint="eastAsia"/>
                <w:sz w:val="24"/>
                <w:u w:val="single"/>
              </w:rPr>
              <w:t>罗家坡污水处理厂一期、二期设计规模均为5万吨/天，根据调查目前罗家坡污水处理厂一期、二期</w:t>
            </w:r>
            <w:r>
              <w:rPr>
                <w:sz w:val="24"/>
                <w:u w:val="single"/>
              </w:rPr>
              <w:t>实际废水处理量约为</w:t>
            </w:r>
            <w:r>
              <w:rPr>
                <w:rFonts w:hint="eastAsia"/>
                <w:sz w:val="24"/>
                <w:u w:val="single"/>
              </w:rPr>
              <w:t>6.3万m</w:t>
            </w:r>
            <w:r>
              <w:rPr>
                <w:rFonts w:hint="eastAsia"/>
                <w:sz w:val="24"/>
                <w:u w:val="single"/>
                <w:vertAlign w:val="superscript"/>
              </w:rPr>
              <w:t>3</w:t>
            </w:r>
            <w:r>
              <w:rPr>
                <w:rFonts w:hint="eastAsia"/>
                <w:sz w:val="24"/>
                <w:u w:val="single"/>
              </w:rPr>
              <w:t>/t，二期工程日均处理水量2.65万m</w:t>
            </w:r>
            <w:r>
              <w:rPr>
                <w:rFonts w:hint="eastAsia"/>
                <w:sz w:val="24"/>
                <w:u w:val="single"/>
                <w:vertAlign w:val="superscript"/>
              </w:rPr>
              <w:t>3</w:t>
            </w:r>
            <w:r>
              <w:rPr>
                <w:rFonts w:hint="eastAsia"/>
                <w:sz w:val="24"/>
                <w:u w:val="single"/>
              </w:rPr>
              <w:t>，</w:t>
            </w:r>
            <w:r>
              <w:rPr>
                <w:sz w:val="24"/>
                <w:u w:val="single"/>
              </w:rPr>
              <w:t>项目废水日最大排放量为</w:t>
            </w:r>
            <w:r>
              <w:rPr>
                <w:rFonts w:hint="eastAsia"/>
                <w:sz w:val="24"/>
                <w:u w:val="single"/>
              </w:rPr>
              <w:t>5.63</w:t>
            </w:r>
            <w:r>
              <w:rPr>
                <w:sz w:val="24"/>
                <w:u w:val="single"/>
              </w:rPr>
              <w:t>/d，废水排放量仅占罗家坡污水处理厂处理能力的0.0255%，不会对罗家坡污水处理厂造成冲击。</w:t>
            </w:r>
          </w:p>
          <w:p>
            <w:pPr>
              <w:spacing w:line="360" w:lineRule="auto"/>
              <w:ind w:firstLine="480" w:firstLineChars="200"/>
              <w:rPr>
                <w:sz w:val="24"/>
                <w:u w:val="single"/>
              </w:rPr>
            </w:pPr>
            <w:r>
              <w:rPr>
                <w:sz w:val="24"/>
                <w:u w:val="single"/>
              </w:rPr>
              <w:t>因此，项目生活废水通过罗家坡污水处理厂处理达标后排放对外环境影响较小。</w:t>
            </w:r>
          </w:p>
          <w:p>
            <w:pPr>
              <w:pStyle w:val="6"/>
              <w:numPr>
                <w:ilvl w:val="0"/>
                <w:numId w:val="4"/>
              </w:numPr>
              <w:rPr>
                <w:b/>
                <w:bCs/>
                <w:sz w:val="24"/>
                <w:szCs w:val="24"/>
              </w:rPr>
            </w:pPr>
            <w:r>
              <w:rPr>
                <w:b/>
                <w:bCs/>
                <w:sz w:val="24"/>
                <w:szCs w:val="24"/>
              </w:rPr>
              <w:t>噪声</w:t>
            </w:r>
          </w:p>
          <w:p>
            <w:pPr>
              <w:pStyle w:val="54"/>
              <w:adjustRightInd w:val="0"/>
              <w:snapToGrid w:val="0"/>
              <w:ind w:firstLine="420"/>
              <w:rPr>
                <w:rFonts w:ascii="Times New Roman" w:hAnsi="Times New Roman" w:cs="Times New Roman"/>
                <w:sz w:val="24"/>
                <w:szCs w:val="24"/>
                <w:u w:val="none"/>
              </w:rPr>
            </w:pPr>
            <w:r>
              <w:rPr>
                <w:rFonts w:hint="default" w:ascii="Times New Roman" w:hAnsi="Times New Roman" w:cs="Times New Roman"/>
                <w:bCs w:val="0"/>
                <w:sz w:val="24"/>
                <w:szCs w:val="24"/>
                <w:u w:val="none"/>
              </w:rPr>
              <w:t>（1）噪声源强</w:t>
            </w:r>
          </w:p>
          <w:p>
            <w:pPr>
              <w:spacing w:line="360" w:lineRule="auto"/>
              <w:ind w:firstLine="480" w:firstLineChars="200"/>
              <w:rPr>
                <w:sz w:val="24"/>
              </w:rPr>
            </w:pPr>
            <w:r>
              <w:rPr>
                <w:sz w:val="24"/>
              </w:rPr>
              <w:t>项目主要噪声来源于切割机、打印机、风机等，单台设备噪声源强见下表。本项目主要噪声源分布在车间内，可主要通过对生产设备产噪较大的设备安装橡皮垫和消声器等减振消声措施控制噪声，同时加强机械设备的检修和维护，避免因不正常运行所导致的噪声增大。</w:t>
            </w:r>
          </w:p>
          <w:p>
            <w:pPr>
              <w:jc w:val="center"/>
              <w:rPr>
                <w:b/>
                <w:sz w:val="24"/>
              </w:rPr>
            </w:pPr>
            <w:r>
              <w:rPr>
                <w:b/>
                <w:sz w:val="24"/>
              </w:rPr>
              <w:t>表</w:t>
            </w:r>
            <w:r>
              <w:rPr>
                <w:rFonts w:hint="eastAsia"/>
                <w:b/>
                <w:sz w:val="24"/>
              </w:rPr>
              <w:t>4-1</w:t>
            </w:r>
            <w:r>
              <w:rPr>
                <w:rFonts w:hint="eastAsia"/>
                <w:b/>
                <w:sz w:val="24"/>
                <w:lang w:val="en-US" w:eastAsia="zh-CN"/>
              </w:rPr>
              <w:t>3</w:t>
            </w:r>
            <w:r>
              <w:rPr>
                <w:b/>
                <w:sz w:val="24"/>
              </w:rPr>
              <w:t xml:space="preserve"> 项目噪声源强一览表单位dB（A）</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2814"/>
              <w:gridCol w:w="2647"/>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6"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序号</w:t>
                  </w:r>
                </w:p>
              </w:tc>
              <w:tc>
                <w:tcPr>
                  <w:tcW w:w="2814" w:type="dxa"/>
                  <w:tcBorders>
                    <w:top w:val="single" w:color="auto" w:sz="4" w:space="0"/>
                    <w:left w:val="nil"/>
                    <w:bottom w:val="single" w:color="auto" w:sz="4" w:space="0"/>
                    <w:right w:val="single" w:color="auto" w:sz="4" w:space="0"/>
                  </w:tcBorders>
                  <w:vAlign w:val="center"/>
                </w:tcPr>
                <w:p>
                  <w:pPr>
                    <w:jc w:val="center"/>
                    <w:rPr>
                      <w:sz w:val="24"/>
                    </w:rPr>
                  </w:pPr>
                  <w:r>
                    <w:rPr>
                      <w:sz w:val="24"/>
                    </w:rPr>
                    <w:t>设备名称</w:t>
                  </w:r>
                </w:p>
              </w:tc>
              <w:tc>
                <w:tcPr>
                  <w:tcW w:w="2647" w:type="dxa"/>
                  <w:tcBorders>
                    <w:top w:val="single" w:color="auto" w:sz="4" w:space="0"/>
                    <w:left w:val="nil"/>
                    <w:bottom w:val="single" w:color="auto" w:sz="4" w:space="0"/>
                    <w:right w:val="single" w:color="auto" w:sz="4" w:space="0"/>
                  </w:tcBorders>
                  <w:vAlign w:val="center"/>
                </w:tcPr>
                <w:p>
                  <w:pPr>
                    <w:jc w:val="center"/>
                    <w:rPr>
                      <w:sz w:val="24"/>
                    </w:rPr>
                  </w:pPr>
                  <w:r>
                    <w:rPr>
                      <w:sz w:val="24"/>
                    </w:rPr>
                    <w:t>声压级（dB）</w:t>
                  </w:r>
                </w:p>
              </w:tc>
              <w:tc>
                <w:tcPr>
                  <w:tcW w:w="1359" w:type="dxa"/>
                  <w:tcBorders>
                    <w:top w:val="single" w:color="auto" w:sz="4" w:space="0"/>
                    <w:left w:val="nil"/>
                    <w:bottom w:val="single" w:color="auto" w:sz="4" w:space="0"/>
                    <w:right w:val="single" w:color="auto" w:sz="4" w:space="0"/>
                  </w:tcBorders>
                  <w:vAlign w:val="center"/>
                </w:tcPr>
                <w:p>
                  <w:pPr>
                    <w:jc w:val="center"/>
                    <w:rPr>
                      <w:sz w:val="24"/>
                    </w:rPr>
                  </w:pPr>
                  <w:r>
                    <w:rPr>
                      <w:sz w:val="24"/>
                    </w:rPr>
                    <w:t>台数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6"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1</w:t>
                  </w:r>
                </w:p>
              </w:tc>
              <w:tc>
                <w:tcPr>
                  <w:tcW w:w="2814" w:type="dxa"/>
                  <w:tcBorders>
                    <w:top w:val="single" w:color="auto" w:sz="4" w:space="0"/>
                    <w:left w:val="nil"/>
                    <w:bottom w:val="single" w:color="auto" w:sz="4" w:space="0"/>
                    <w:right w:val="single" w:color="auto" w:sz="4" w:space="0"/>
                  </w:tcBorders>
                  <w:vAlign w:val="center"/>
                </w:tcPr>
                <w:p>
                  <w:pPr>
                    <w:jc w:val="center"/>
                    <w:rPr>
                      <w:sz w:val="24"/>
                    </w:rPr>
                  </w:pPr>
                  <w:r>
                    <w:rPr>
                      <w:sz w:val="24"/>
                    </w:rPr>
                    <w:t>切割机</w:t>
                  </w:r>
                </w:p>
              </w:tc>
              <w:tc>
                <w:tcPr>
                  <w:tcW w:w="2647" w:type="dxa"/>
                  <w:tcBorders>
                    <w:top w:val="single" w:color="auto" w:sz="4" w:space="0"/>
                    <w:left w:val="nil"/>
                    <w:bottom w:val="single" w:color="auto" w:sz="4" w:space="0"/>
                    <w:right w:val="single" w:color="auto" w:sz="4" w:space="0"/>
                  </w:tcBorders>
                  <w:vAlign w:val="center"/>
                </w:tcPr>
                <w:p>
                  <w:pPr>
                    <w:jc w:val="center"/>
                    <w:rPr>
                      <w:sz w:val="24"/>
                    </w:rPr>
                  </w:pPr>
                  <w:r>
                    <w:rPr>
                      <w:spacing w:val="6"/>
                      <w:sz w:val="24"/>
                    </w:rPr>
                    <w:t>80～90</w:t>
                  </w:r>
                </w:p>
              </w:tc>
              <w:tc>
                <w:tcPr>
                  <w:tcW w:w="1359" w:type="dxa"/>
                  <w:tcBorders>
                    <w:top w:val="single" w:color="auto" w:sz="4" w:space="0"/>
                    <w:left w:val="nil"/>
                    <w:bottom w:val="single" w:color="auto" w:sz="4" w:space="0"/>
                    <w:right w:val="single" w:color="auto" w:sz="4" w:space="0"/>
                  </w:tcBorders>
                  <w:vAlign w:val="center"/>
                </w:tcPr>
                <w:p>
                  <w:pPr>
                    <w:jc w:val="center"/>
                    <w:rPr>
                      <w:sz w:val="24"/>
                    </w:rPr>
                  </w:pPr>
                  <w:r>
                    <w:rPr>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6"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2</w:t>
                  </w:r>
                </w:p>
              </w:tc>
              <w:tc>
                <w:tcPr>
                  <w:tcW w:w="2814" w:type="dxa"/>
                  <w:tcBorders>
                    <w:top w:val="single" w:color="auto" w:sz="4" w:space="0"/>
                    <w:left w:val="nil"/>
                    <w:bottom w:val="single" w:color="auto" w:sz="4" w:space="0"/>
                    <w:right w:val="single" w:color="auto" w:sz="4" w:space="0"/>
                  </w:tcBorders>
                  <w:vAlign w:val="center"/>
                </w:tcPr>
                <w:p>
                  <w:pPr>
                    <w:jc w:val="center"/>
                    <w:rPr>
                      <w:sz w:val="24"/>
                    </w:rPr>
                  </w:pPr>
                  <w:r>
                    <w:rPr>
                      <w:sz w:val="24"/>
                    </w:rPr>
                    <w:t>打印机</w:t>
                  </w:r>
                </w:p>
              </w:tc>
              <w:tc>
                <w:tcPr>
                  <w:tcW w:w="2647" w:type="dxa"/>
                  <w:tcBorders>
                    <w:top w:val="single" w:color="auto" w:sz="4" w:space="0"/>
                    <w:left w:val="nil"/>
                    <w:bottom w:val="single" w:color="auto" w:sz="4" w:space="0"/>
                    <w:right w:val="single" w:color="auto" w:sz="4" w:space="0"/>
                  </w:tcBorders>
                  <w:vAlign w:val="center"/>
                </w:tcPr>
                <w:p>
                  <w:pPr>
                    <w:jc w:val="center"/>
                    <w:rPr>
                      <w:sz w:val="24"/>
                    </w:rPr>
                  </w:pPr>
                  <w:r>
                    <w:rPr>
                      <w:spacing w:val="6"/>
                      <w:sz w:val="24"/>
                    </w:rPr>
                    <w:t>80～85</w:t>
                  </w:r>
                </w:p>
              </w:tc>
              <w:tc>
                <w:tcPr>
                  <w:tcW w:w="1359" w:type="dxa"/>
                  <w:tcBorders>
                    <w:top w:val="single" w:color="auto" w:sz="4" w:space="0"/>
                    <w:left w:val="nil"/>
                    <w:bottom w:val="single" w:color="auto" w:sz="4" w:space="0"/>
                    <w:right w:val="single" w:color="auto" w:sz="4" w:space="0"/>
                  </w:tcBorders>
                  <w:vAlign w:val="center"/>
                </w:tcPr>
                <w:p>
                  <w:pPr>
                    <w:jc w:val="center"/>
                    <w:rPr>
                      <w:rFonts w:hint="eastAsia" w:eastAsia="宋体"/>
                      <w:sz w:val="24"/>
                      <w:lang w:eastAsia="zh-CN"/>
                    </w:rPr>
                  </w:pPr>
                  <w:r>
                    <w:rPr>
                      <w:rFonts w:hint="eastAsia"/>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16"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sz w:val="24"/>
                    </w:rPr>
                    <w:t>3</w:t>
                  </w:r>
                </w:p>
              </w:tc>
              <w:tc>
                <w:tcPr>
                  <w:tcW w:w="2814" w:type="dxa"/>
                  <w:tcBorders>
                    <w:top w:val="single" w:color="auto" w:sz="4" w:space="0"/>
                    <w:left w:val="nil"/>
                    <w:bottom w:val="single" w:color="auto" w:sz="4" w:space="0"/>
                    <w:right w:val="single" w:color="auto" w:sz="4" w:space="0"/>
                  </w:tcBorders>
                  <w:vAlign w:val="center"/>
                </w:tcPr>
                <w:p>
                  <w:pPr>
                    <w:jc w:val="center"/>
                    <w:rPr>
                      <w:sz w:val="24"/>
                    </w:rPr>
                  </w:pPr>
                  <w:r>
                    <w:rPr>
                      <w:sz w:val="24"/>
                    </w:rPr>
                    <w:t>风机</w:t>
                  </w:r>
                </w:p>
              </w:tc>
              <w:tc>
                <w:tcPr>
                  <w:tcW w:w="2647" w:type="dxa"/>
                  <w:tcBorders>
                    <w:top w:val="single" w:color="auto" w:sz="4" w:space="0"/>
                    <w:left w:val="nil"/>
                    <w:bottom w:val="single" w:color="auto" w:sz="4" w:space="0"/>
                    <w:right w:val="single" w:color="auto" w:sz="4" w:space="0"/>
                  </w:tcBorders>
                  <w:vAlign w:val="center"/>
                </w:tcPr>
                <w:p>
                  <w:pPr>
                    <w:jc w:val="center"/>
                    <w:rPr>
                      <w:sz w:val="24"/>
                    </w:rPr>
                  </w:pPr>
                  <w:r>
                    <w:rPr>
                      <w:spacing w:val="6"/>
                      <w:sz w:val="24"/>
                    </w:rPr>
                    <w:t>80～90</w:t>
                  </w:r>
                </w:p>
              </w:tc>
              <w:tc>
                <w:tcPr>
                  <w:tcW w:w="1359" w:type="dxa"/>
                  <w:tcBorders>
                    <w:top w:val="single" w:color="auto" w:sz="4" w:space="0"/>
                    <w:left w:val="nil"/>
                    <w:bottom w:val="single" w:color="auto" w:sz="4" w:space="0"/>
                    <w:right w:val="single" w:color="auto" w:sz="4" w:space="0"/>
                  </w:tcBorders>
                  <w:vAlign w:val="center"/>
                </w:tcPr>
                <w:p>
                  <w:pPr>
                    <w:jc w:val="center"/>
                    <w:rPr>
                      <w:rFonts w:hint="eastAsia" w:eastAsia="宋体"/>
                      <w:sz w:val="24"/>
                      <w:lang w:eastAsia="zh-CN"/>
                    </w:rPr>
                  </w:pPr>
                  <w:r>
                    <w:rPr>
                      <w:rFonts w:hint="eastAsia"/>
                      <w:sz w:val="24"/>
                      <w:lang w:val="en-US" w:eastAsia="zh-CN"/>
                    </w:rPr>
                    <w:t>6</w:t>
                  </w:r>
                </w:p>
              </w:tc>
            </w:tr>
          </w:tbl>
          <w:p>
            <w:pPr>
              <w:spacing w:line="360" w:lineRule="auto"/>
              <w:ind w:firstLine="480" w:firstLineChars="200"/>
              <w:rPr>
                <w:sz w:val="24"/>
              </w:rPr>
            </w:pPr>
            <w:r>
              <w:rPr>
                <w:sz w:val="24"/>
              </w:rPr>
              <w:t>项目运营期主要噪声设备设置在房屋内，经过建筑隔声和减振、消声等措施后，其噪声可得到有效控制，各厂界噪声贡献值均满足标准要求。</w:t>
            </w:r>
          </w:p>
          <w:p>
            <w:pPr>
              <w:spacing w:line="360" w:lineRule="auto"/>
              <w:ind w:firstLine="480" w:firstLineChars="200"/>
              <w:rPr>
                <w:rFonts w:hint="eastAsia"/>
                <w:sz w:val="24"/>
                <w:u w:val="single"/>
              </w:rPr>
            </w:pPr>
            <w:r>
              <w:rPr>
                <w:rFonts w:hint="eastAsia"/>
                <w:sz w:val="24"/>
                <w:u w:val="single"/>
              </w:rPr>
              <w:t>（2）噪声预测</w:t>
            </w:r>
          </w:p>
          <w:p>
            <w:pPr>
              <w:spacing w:line="360" w:lineRule="auto"/>
              <w:ind w:firstLine="480" w:firstLineChars="200"/>
              <w:rPr>
                <w:rFonts w:hint="eastAsia"/>
                <w:sz w:val="24"/>
                <w:u w:val="single"/>
              </w:rPr>
            </w:pPr>
            <w:r>
              <w:rPr>
                <w:rFonts w:hint="eastAsia"/>
                <w:sz w:val="24"/>
                <w:u w:val="single"/>
              </w:rPr>
              <w:t>项目运营期生产设备集中布置于车间内，可将生产车间视为一个点声源。因此采用噪声叠加公式和噪声点声源衰减公式进行声环境影响预测。</w:t>
            </w:r>
          </w:p>
          <w:p>
            <w:pPr>
              <w:spacing w:line="360" w:lineRule="auto"/>
              <w:ind w:firstLine="480" w:firstLineChars="200"/>
              <w:jc w:val="center"/>
              <w:rPr>
                <w:position w:val="-28"/>
                <w:sz w:val="24"/>
                <w:u w:val="single"/>
              </w:rPr>
            </w:pPr>
            <w:r>
              <w:rPr>
                <w:position w:val="-28"/>
                <w:sz w:val="24"/>
                <w:u w:val="single"/>
              </w:rPr>
              <w:object>
                <v:shape id="_x0000_i1027" o:spt="75" type="#_x0000_t75" style="height:33.75pt;width:104.95pt;" o:ole="t" filled="f" o:preferrelative="t" stroked="f" coordsize="21600,21600">
                  <v:path/>
                  <v:fill on="f" focussize="0,0"/>
                  <v:stroke on="f"/>
                  <v:imagedata r:id="rId15" o:title=""/>
                  <o:lock v:ext="edit" aspectratio="t"/>
                  <w10:wrap type="none"/>
                  <w10:anchorlock/>
                </v:shape>
                <o:OLEObject Type="Embed" ProgID="Equation.3" ShapeID="_x0000_i1027" DrawAspect="Content" ObjectID="_1468075727" r:id="rId14">
                  <o:LockedField>false</o:LockedField>
                </o:OLEObject>
              </w:object>
            </w:r>
          </w:p>
          <w:p>
            <w:pPr>
              <w:spacing w:line="360" w:lineRule="auto"/>
              <w:ind w:firstLine="480" w:firstLineChars="200"/>
              <w:rPr>
                <w:rFonts w:hint="eastAsia"/>
                <w:sz w:val="24"/>
                <w:u w:val="single"/>
              </w:rPr>
            </w:pPr>
            <w:r>
              <w:rPr>
                <w:rFonts w:hint="eastAsia"/>
                <w:sz w:val="24"/>
                <w:u w:val="single"/>
              </w:rPr>
              <w:t>式中：L—某点噪声总叠加值，dB（A）；</w:t>
            </w:r>
          </w:p>
          <w:p>
            <w:pPr>
              <w:spacing w:line="360" w:lineRule="auto"/>
              <w:ind w:firstLine="480" w:firstLineChars="200"/>
              <w:rPr>
                <w:rFonts w:hint="eastAsia"/>
                <w:sz w:val="24"/>
                <w:u w:val="single"/>
              </w:rPr>
            </w:pPr>
            <w:r>
              <w:rPr>
                <w:rFonts w:hint="eastAsia"/>
                <w:sz w:val="24"/>
                <w:u w:val="single"/>
              </w:rPr>
              <w:t>Li—第i个声源的噪声值，dB（A）；</w:t>
            </w:r>
          </w:p>
          <w:p>
            <w:pPr>
              <w:spacing w:line="360" w:lineRule="auto"/>
              <w:ind w:firstLine="480" w:firstLineChars="200"/>
              <w:rPr>
                <w:rFonts w:hint="eastAsia"/>
                <w:sz w:val="24"/>
                <w:u w:val="single"/>
              </w:rPr>
            </w:pPr>
            <w:r>
              <w:rPr>
                <w:rFonts w:hint="eastAsia"/>
                <w:sz w:val="24"/>
                <w:u w:val="single"/>
              </w:rPr>
              <w:t>n—声源个数。</w:t>
            </w:r>
          </w:p>
          <w:p>
            <w:pPr>
              <w:spacing w:line="360" w:lineRule="auto"/>
              <w:ind w:firstLine="480" w:firstLineChars="200"/>
              <w:rPr>
                <w:rFonts w:hint="eastAsia"/>
                <w:sz w:val="24"/>
                <w:u w:val="single"/>
              </w:rPr>
            </w:pPr>
            <w:r>
              <w:rPr>
                <w:rFonts w:hint="eastAsia"/>
                <w:sz w:val="24"/>
                <w:u w:val="single"/>
              </w:rPr>
              <w:t>声源距离衰减预测公式：</w:t>
            </w:r>
            <w:r>
              <w:rPr>
                <w:rFonts w:hint="eastAsia"/>
                <w:sz w:val="24"/>
                <w:u w:val="single"/>
              </w:rPr>
              <w:tab/>
            </w:r>
          </w:p>
          <w:p>
            <w:pPr>
              <w:pStyle w:val="23"/>
              <w:spacing w:line="360" w:lineRule="auto"/>
              <w:jc w:val="center"/>
              <w:rPr>
                <w:rFonts w:hint="default" w:ascii="Times New Roman"/>
                <w:color w:val="auto"/>
                <w:sz w:val="24"/>
                <w:szCs w:val="24"/>
                <w:u w:val="single"/>
              </w:rPr>
            </w:pPr>
            <w:r>
              <w:rPr>
                <w:rFonts w:hint="default" w:ascii="Times New Roman"/>
                <w:color w:val="auto"/>
                <w:sz w:val="24"/>
                <w:szCs w:val="24"/>
                <w:u w:val="single"/>
              </w:rPr>
              <w:t>L</w:t>
            </w:r>
            <w:r>
              <w:rPr>
                <w:rFonts w:hint="default" w:ascii="Times New Roman"/>
                <w:color w:val="auto"/>
                <w:sz w:val="24"/>
                <w:szCs w:val="24"/>
                <w:u w:val="single"/>
                <w:vertAlign w:val="subscript"/>
              </w:rPr>
              <w:t>2</w:t>
            </w:r>
            <w:r>
              <w:rPr>
                <w:rFonts w:hint="default" w:ascii="Times New Roman"/>
                <w:color w:val="auto"/>
                <w:sz w:val="24"/>
                <w:szCs w:val="24"/>
                <w:u w:val="single"/>
              </w:rPr>
              <w:t>＝L</w:t>
            </w:r>
            <w:r>
              <w:rPr>
                <w:rFonts w:hint="default" w:ascii="Times New Roman"/>
                <w:color w:val="auto"/>
                <w:sz w:val="24"/>
                <w:szCs w:val="24"/>
                <w:u w:val="single"/>
                <w:vertAlign w:val="subscript"/>
              </w:rPr>
              <w:t>1</w:t>
            </w:r>
            <w:r>
              <w:rPr>
                <w:rFonts w:hint="default" w:ascii="Times New Roman"/>
                <w:color w:val="auto"/>
                <w:sz w:val="24"/>
                <w:szCs w:val="24"/>
                <w:u w:val="single"/>
              </w:rPr>
              <w:t>-20lg(r</w:t>
            </w:r>
            <w:r>
              <w:rPr>
                <w:rFonts w:hint="default" w:ascii="Times New Roman"/>
                <w:color w:val="auto"/>
                <w:sz w:val="24"/>
                <w:szCs w:val="24"/>
                <w:u w:val="single"/>
                <w:vertAlign w:val="subscript"/>
              </w:rPr>
              <w:t>2</w:t>
            </w:r>
            <w:r>
              <w:rPr>
                <w:rFonts w:hint="default" w:ascii="Times New Roman"/>
                <w:color w:val="auto"/>
                <w:sz w:val="24"/>
                <w:szCs w:val="24"/>
                <w:u w:val="single"/>
              </w:rPr>
              <w:t>/r</w:t>
            </w:r>
            <w:r>
              <w:rPr>
                <w:rFonts w:hint="default" w:ascii="Times New Roman"/>
                <w:color w:val="auto"/>
                <w:sz w:val="24"/>
                <w:szCs w:val="24"/>
                <w:u w:val="single"/>
                <w:vertAlign w:val="subscript"/>
              </w:rPr>
              <w:t>1</w:t>
            </w:r>
            <w:r>
              <w:rPr>
                <w:rFonts w:hint="default" w:ascii="Times New Roman"/>
                <w:color w:val="auto"/>
                <w:sz w:val="24"/>
                <w:szCs w:val="24"/>
                <w:u w:val="single"/>
              </w:rPr>
              <w:t>) -ΔL(r</w:t>
            </w:r>
            <w:r>
              <w:rPr>
                <w:rFonts w:hint="default" w:ascii="Times New Roman"/>
                <w:color w:val="auto"/>
                <w:sz w:val="24"/>
                <w:szCs w:val="24"/>
                <w:u w:val="single"/>
                <w:vertAlign w:val="subscript"/>
              </w:rPr>
              <w:t>2</w:t>
            </w:r>
            <w:r>
              <w:rPr>
                <w:rFonts w:hint="default" w:ascii="Times New Roman"/>
                <w:color w:val="auto"/>
                <w:sz w:val="24"/>
                <w:szCs w:val="24"/>
                <w:u w:val="single"/>
              </w:rPr>
              <w:t>＞r</w:t>
            </w:r>
            <w:r>
              <w:rPr>
                <w:rFonts w:hint="default" w:ascii="Times New Roman"/>
                <w:color w:val="auto"/>
                <w:sz w:val="24"/>
                <w:szCs w:val="24"/>
                <w:u w:val="single"/>
                <w:vertAlign w:val="subscript"/>
              </w:rPr>
              <w:t>1</w:t>
            </w:r>
            <w:r>
              <w:rPr>
                <w:rFonts w:hint="default" w:ascii="Times New Roman"/>
                <w:color w:val="auto"/>
                <w:sz w:val="24"/>
                <w:szCs w:val="24"/>
                <w:u w:val="single"/>
              </w:rPr>
              <w:t>)</w:t>
            </w:r>
          </w:p>
          <w:p>
            <w:pPr>
              <w:spacing w:line="360" w:lineRule="auto"/>
              <w:ind w:firstLine="480" w:firstLineChars="200"/>
              <w:rPr>
                <w:rFonts w:hint="eastAsia"/>
                <w:sz w:val="24"/>
                <w:u w:val="single"/>
              </w:rPr>
            </w:pPr>
            <w:r>
              <w:rPr>
                <w:rFonts w:hint="eastAsia"/>
                <w:sz w:val="24"/>
                <w:u w:val="single"/>
              </w:rPr>
              <w:t>式中：L</w:t>
            </w:r>
            <w:r>
              <w:rPr>
                <w:rFonts w:hint="eastAsia"/>
                <w:sz w:val="24"/>
                <w:u w:val="single"/>
                <w:vertAlign w:val="subscript"/>
              </w:rPr>
              <w:t>2</w:t>
            </w:r>
            <w:r>
              <w:rPr>
                <w:rFonts w:hint="eastAsia"/>
                <w:sz w:val="24"/>
                <w:u w:val="single"/>
              </w:rPr>
              <w:t>—预测受声点声级增值，dB(A)；</w:t>
            </w:r>
          </w:p>
          <w:p>
            <w:pPr>
              <w:spacing w:line="360" w:lineRule="auto"/>
              <w:ind w:firstLine="480" w:firstLineChars="200"/>
              <w:rPr>
                <w:rFonts w:hint="eastAsia"/>
                <w:sz w:val="24"/>
                <w:u w:val="single"/>
              </w:rPr>
            </w:pPr>
            <w:r>
              <w:rPr>
                <w:rFonts w:hint="eastAsia"/>
                <w:sz w:val="24"/>
                <w:u w:val="single"/>
              </w:rPr>
              <w:t>L</w:t>
            </w:r>
            <w:r>
              <w:rPr>
                <w:rFonts w:hint="eastAsia"/>
                <w:sz w:val="24"/>
                <w:u w:val="single"/>
                <w:vertAlign w:val="subscript"/>
              </w:rPr>
              <w:t>1</w:t>
            </w:r>
            <w:r>
              <w:rPr>
                <w:rFonts w:hint="eastAsia"/>
                <w:sz w:val="24"/>
                <w:u w:val="single"/>
              </w:rPr>
              <w:t>—主要噪声源的室外等效源强值，dB(A)；</w:t>
            </w:r>
          </w:p>
          <w:p>
            <w:pPr>
              <w:spacing w:line="360" w:lineRule="auto"/>
              <w:ind w:firstLine="480" w:firstLineChars="200"/>
              <w:rPr>
                <w:rFonts w:hint="eastAsia"/>
                <w:sz w:val="24"/>
                <w:u w:val="single"/>
              </w:rPr>
            </w:pPr>
            <w:r>
              <w:rPr>
                <w:rFonts w:hint="eastAsia"/>
                <w:sz w:val="24"/>
                <w:u w:val="single"/>
              </w:rPr>
              <w:t>r—受声点距声源的距离，m。</w:t>
            </w:r>
          </w:p>
          <w:p>
            <w:pPr>
              <w:spacing w:line="360" w:lineRule="auto"/>
              <w:ind w:firstLine="480" w:firstLineChars="200"/>
              <w:rPr>
                <w:rFonts w:hint="eastAsia"/>
                <w:sz w:val="24"/>
                <w:u w:val="single"/>
              </w:rPr>
            </w:pPr>
            <w:r>
              <w:rPr>
                <w:rFonts w:hint="eastAsia"/>
                <w:sz w:val="24"/>
                <w:u w:val="single"/>
              </w:rPr>
              <w:t>关于ΔL的取值，其影响因素很多，据工程特点忽略天气、温度、地面状况等因素，主要考虑建筑隔声、建筑反射等：一般厂房隔声L≈10dB（A），隔声处理L≈15dB（A），建筑阻挡L≈15dB（A）。项目建成投产后，噪声源通过上述预测模式，对项目4个厂界点进行预测，预测结果见下表。</w:t>
            </w:r>
          </w:p>
          <w:p>
            <w:pPr>
              <w:spacing w:line="240" w:lineRule="auto"/>
              <w:ind w:firstLine="0" w:firstLineChars="0"/>
              <w:jc w:val="center"/>
              <w:rPr>
                <w:rFonts w:hint="default"/>
                <w:b/>
                <w:sz w:val="24"/>
                <w:u w:val="single"/>
              </w:rPr>
            </w:pPr>
            <w:r>
              <w:rPr>
                <w:rFonts w:hint="default"/>
                <w:b/>
                <w:sz w:val="24"/>
                <w:u w:val="single"/>
              </w:rPr>
              <w:t>表4-</w:t>
            </w:r>
            <w:r>
              <w:rPr>
                <w:rFonts w:hint="default"/>
                <w:b/>
                <w:sz w:val="24"/>
                <w:u w:val="single"/>
                <w:lang w:eastAsia="zh-CN"/>
              </w:rPr>
              <w:t>1</w:t>
            </w:r>
            <w:r>
              <w:rPr>
                <w:rFonts w:hint="default"/>
                <w:b/>
                <w:sz w:val="24"/>
                <w:u w:val="single"/>
                <w:lang w:val="en-US" w:eastAsia="zh-CN"/>
              </w:rPr>
              <w:t>4</w:t>
            </w:r>
            <w:r>
              <w:rPr>
                <w:rFonts w:hint="default"/>
                <w:b/>
                <w:sz w:val="24"/>
                <w:u w:val="single"/>
              </w:rPr>
              <w:t xml:space="preserve">  项目噪声衰减预测结果</w:t>
            </w:r>
          </w:p>
          <w:tbl>
            <w:tblPr>
              <w:tblStyle w:val="18"/>
              <w:tblW w:w="806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19"/>
              <w:gridCol w:w="794"/>
              <w:gridCol w:w="663"/>
              <w:gridCol w:w="848"/>
              <w:gridCol w:w="688"/>
              <w:gridCol w:w="925"/>
              <w:gridCol w:w="712"/>
              <w:gridCol w:w="877"/>
              <w:gridCol w:w="663"/>
              <w:gridCol w:w="87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019" w:type="dxa"/>
                  <w:vMerge w:val="restart"/>
                  <w:noWrap w:val="0"/>
                  <w:vAlign w:val="center"/>
                </w:tcPr>
                <w:p>
                  <w:pPr>
                    <w:widowControl/>
                    <w:adjustRightInd w:val="0"/>
                    <w:snapToGrid w:val="0"/>
                    <w:jc w:val="center"/>
                    <w:textAlignment w:val="center"/>
                    <w:rPr>
                      <w:rFonts w:hint="eastAsia"/>
                      <w:u w:val="single"/>
                    </w:rPr>
                  </w:pPr>
                  <w:r>
                    <w:rPr>
                      <w:u w:val="single"/>
                    </w:rPr>
                    <w:t>设备</w:t>
                  </w:r>
                </w:p>
                <w:p>
                  <w:pPr>
                    <w:widowControl/>
                    <w:adjustRightInd w:val="0"/>
                    <w:snapToGrid w:val="0"/>
                    <w:jc w:val="center"/>
                    <w:textAlignment w:val="center"/>
                    <w:rPr>
                      <w:u w:val="single"/>
                    </w:rPr>
                  </w:pPr>
                  <w:r>
                    <w:rPr>
                      <w:u w:val="single"/>
                    </w:rPr>
                    <w:t>名称</w:t>
                  </w:r>
                </w:p>
              </w:tc>
              <w:tc>
                <w:tcPr>
                  <w:tcW w:w="794" w:type="dxa"/>
                  <w:vMerge w:val="restart"/>
                  <w:noWrap w:val="0"/>
                  <w:vAlign w:val="center"/>
                </w:tcPr>
                <w:p>
                  <w:pPr>
                    <w:widowControl/>
                    <w:adjustRightInd w:val="0"/>
                    <w:snapToGrid w:val="0"/>
                    <w:jc w:val="center"/>
                    <w:textAlignment w:val="center"/>
                    <w:rPr>
                      <w:u w:val="single"/>
                    </w:rPr>
                  </w:pPr>
                  <w:r>
                    <w:rPr>
                      <w:u w:val="single"/>
                    </w:rPr>
                    <w:t>噪声源强</w:t>
                  </w:r>
                </w:p>
              </w:tc>
              <w:tc>
                <w:tcPr>
                  <w:tcW w:w="1511" w:type="dxa"/>
                  <w:gridSpan w:val="2"/>
                  <w:noWrap w:val="0"/>
                  <w:vAlign w:val="center"/>
                </w:tcPr>
                <w:p>
                  <w:pPr>
                    <w:widowControl/>
                    <w:adjustRightInd w:val="0"/>
                    <w:snapToGrid w:val="0"/>
                    <w:jc w:val="center"/>
                    <w:textAlignment w:val="center"/>
                    <w:rPr>
                      <w:u w:val="single"/>
                    </w:rPr>
                  </w:pPr>
                  <w:r>
                    <w:rPr>
                      <w:rFonts w:hint="eastAsia"/>
                      <w:u w:val="single"/>
                    </w:rPr>
                    <w:t>东厂界</w:t>
                  </w:r>
                </w:p>
              </w:tc>
              <w:tc>
                <w:tcPr>
                  <w:tcW w:w="1613" w:type="dxa"/>
                  <w:gridSpan w:val="2"/>
                  <w:noWrap w:val="0"/>
                  <w:vAlign w:val="center"/>
                </w:tcPr>
                <w:p>
                  <w:pPr>
                    <w:widowControl/>
                    <w:adjustRightInd w:val="0"/>
                    <w:snapToGrid w:val="0"/>
                    <w:jc w:val="center"/>
                    <w:textAlignment w:val="center"/>
                    <w:rPr>
                      <w:u w:val="single"/>
                    </w:rPr>
                  </w:pPr>
                  <w:r>
                    <w:rPr>
                      <w:rFonts w:hint="eastAsia"/>
                      <w:u w:val="single"/>
                    </w:rPr>
                    <w:t>南厂界</w:t>
                  </w:r>
                </w:p>
              </w:tc>
              <w:tc>
                <w:tcPr>
                  <w:tcW w:w="1589" w:type="dxa"/>
                  <w:gridSpan w:val="2"/>
                  <w:noWrap w:val="0"/>
                  <w:vAlign w:val="center"/>
                </w:tcPr>
                <w:p>
                  <w:pPr>
                    <w:widowControl/>
                    <w:adjustRightInd w:val="0"/>
                    <w:snapToGrid w:val="0"/>
                    <w:jc w:val="center"/>
                    <w:textAlignment w:val="center"/>
                    <w:rPr>
                      <w:u w:val="single"/>
                    </w:rPr>
                  </w:pPr>
                  <w:r>
                    <w:rPr>
                      <w:rFonts w:hint="eastAsia"/>
                      <w:u w:val="single"/>
                    </w:rPr>
                    <w:t>西厂界</w:t>
                  </w:r>
                </w:p>
              </w:tc>
              <w:tc>
                <w:tcPr>
                  <w:tcW w:w="1540" w:type="dxa"/>
                  <w:gridSpan w:val="2"/>
                  <w:noWrap w:val="0"/>
                  <w:vAlign w:val="center"/>
                </w:tcPr>
                <w:p>
                  <w:pPr>
                    <w:widowControl/>
                    <w:adjustRightInd w:val="0"/>
                    <w:snapToGrid w:val="0"/>
                    <w:jc w:val="center"/>
                    <w:textAlignment w:val="center"/>
                    <w:rPr>
                      <w:u w:val="single"/>
                    </w:rPr>
                  </w:pPr>
                  <w:r>
                    <w:rPr>
                      <w:rFonts w:hint="eastAsia"/>
                      <w:u w:val="single"/>
                    </w:rPr>
                    <w:t>北厂界</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019" w:type="dxa"/>
                  <w:vMerge w:val="continue"/>
                  <w:noWrap w:val="0"/>
                  <w:vAlign w:val="center"/>
                </w:tcPr>
                <w:p>
                  <w:pPr>
                    <w:widowControl/>
                    <w:adjustRightInd w:val="0"/>
                    <w:snapToGrid w:val="0"/>
                    <w:jc w:val="center"/>
                    <w:textAlignment w:val="center"/>
                    <w:rPr>
                      <w:u w:val="single"/>
                    </w:rPr>
                  </w:pPr>
                </w:p>
              </w:tc>
              <w:tc>
                <w:tcPr>
                  <w:tcW w:w="794" w:type="dxa"/>
                  <w:vMerge w:val="continue"/>
                  <w:noWrap w:val="0"/>
                  <w:vAlign w:val="center"/>
                </w:tcPr>
                <w:p>
                  <w:pPr>
                    <w:widowControl/>
                    <w:adjustRightInd w:val="0"/>
                    <w:snapToGrid w:val="0"/>
                    <w:jc w:val="center"/>
                    <w:textAlignment w:val="center"/>
                    <w:rPr>
                      <w:u w:val="single"/>
                    </w:rPr>
                  </w:pPr>
                </w:p>
              </w:tc>
              <w:tc>
                <w:tcPr>
                  <w:tcW w:w="663" w:type="dxa"/>
                  <w:noWrap w:val="0"/>
                  <w:vAlign w:val="center"/>
                </w:tcPr>
                <w:p>
                  <w:pPr>
                    <w:widowControl/>
                    <w:adjustRightInd w:val="0"/>
                    <w:snapToGrid w:val="0"/>
                    <w:jc w:val="center"/>
                    <w:textAlignment w:val="center"/>
                    <w:rPr>
                      <w:u w:val="single"/>
                    </w:rPr>
                  </w:pPr>
                  <w:r>
                    <w:rPr>
                      <w:rFonts w:hint="eastAsia"/>
                      <w:u w:val="single"/>
                    </w:rPr>
                    <w:t>距离</w:t>
                  </w:r>
                </w:p>
              </w:tc>
              <w:tc>
                <w:tcPr>
                  <w:tcW w:w="848" w:type="dxa"/>
                  <w:noWrap w:val="0"/>
                  <w:vAlign w:val="center"/>
                </w:tcPr>
                <w:p>
                  <w:pPr>
                    <w:widowControl/>
                    <w:adjustRightInd w:val="0"/>
                    <w:snapToGrid w:val="0"/>
                    <w:jc w:val="center"/>
                    <w:textAlignment w:val="center"/>
                    <w:rPr>
                      <w:u w:val="single"/>
                    </w:rPr>
                  </w:pPr>
                  <w:r>
                    <w:rPr>
                      <w:rFonts w:hint="eastAsia"/>
                      <w:u w:val="single"/>
                    </w:rPr>
                    <w:t>贡献值</w:t>
                  </w:r>
                </w:p>
              </w:tc>
              <w:tc>
                <w:tcPr>
                  <w:tcW w:w="688" w:type="dxa"/>
                  <w:noWrap w:val="0"/>
                  <w:vAlign w:val="center"/>
                </w:tcPr>
                <w:p>
                  <w:pPr>
                    <w:widowControl/>
                    <w:adjustRightInd w:val="0"/>
                    <w:snapToGrid w:val="0"/>
                    <w:jc w:val="center"/>
                    <w:textAlignment w:val="center"/>
                    <w:rPr>
                      <w:u w:val="single"/>
                    </w:rPr>
                  </w:pPr>
                  <w:r>
                    <w:rPr>
                      <w:rFonts w:hint="eastAsia"/>
                      <w:u w:val="single"/>
                    </w:rPr>
                    <w:t>距离</w:t>
                  </w:r>
                </w:p>
              </w:tc>
              <w:tc>
                <w:tcPr>
                  <w:tcW w:w="925" w:type="dxa"/>
                  <w:noWrap w:val="0"/>
                  <w:vAlign w:val="center"/>
                </w:tcPr>
                <w:p>
                  <w:pPr>
                    <w:widowControl/>
                    <w:adjustRightInd w:val="0"/>
                    <w:snapToGrid w:val="0"/>
                    <w:jc w:val="center"/>
                    <w:textAlignment w:val="center"/>
                    <w:rPr>
                      <w:u w:val="single"/>
                    </w:rPr>
                  </w:pPr>
                  <w:r>
                    <w:rPr>
                      <w:rFonts w:hint="eastAsia"/>
                      <w:u w:val="single"/>
                    </w:rPr>
                    <w:t>贡献值</w:t>
                  </w:r>
                </w:p>
              </w:tc>
              <w:tc>
                <w:tcPr>
                  <w:tcW w:w="712" w:type="dxa"/>
                  <w:noWrap w:val="0"/>
                  <w:vAlign w:val="center"/>
                </w:tcPr>
                <w:p>
                  <w:pPr>
                    <w:widowControl/>
                    <w:adjustRightInd w:val="0"/>
                    <w:snapToGrid w:val="0"/>
                    <w:jc w:val="center"/>
                    <w:textAlignment w:val="center"/>
                    <w:rPr>
                      <w:u w:val="single"/>
                    </w:rPr>
                  </w:pPr>
                  <w:r>
                    <w:rPr>
                      <w:rFonts w:hint="eastAsia"/>
                      <w:u w:val="single"/>
                    </w:rPr>
                    <w:t>距离</w:t>
                  </w:r>
                </w:p>
              </w:tc>
              <w:tc>
                <w:tcPr>
                  <w:tcW w:w="877" w:type="dxa"/>
                  <w:noWrap w:val="0"/>
                  <w:vAlign w:val="center"/>
                </w:tcPr>
                <w:p>
                  <w:pPr>
                    <w:widowControl/>
                    <w:adjustRightInd w:val="0"/>
                    <w:snapToGrid w:val="0"/>
                    <w:jc w:val="center"/>
                    <w:textAlignment w:val="center"/>
                    <w:rPr>
                      <w:u w:val="single"/>
                    </w:rPr>
                  </w:pPr>
                  <w:r>
                    <w:rPr>
                      <w:rFonts w:hint="eastAsia"/>
                      <w:u w:val="single"/>
                    </w:rPr>
                    <w:t>贡献值</w:t>
                  </w:r>
                </w:p>
              </w:tc>
              <w:tc>
                <w:tcPr>
                  <w:tcW w:w="663" w:type="dxa"/>
                  <w:noWrap w:val="0"/>
                  <w:vAlign w:val="center"/>
                </w:tcPr>
                <w:p>
                  <w:pPr>
                    <w:widowControl/>
                    <w:adjustRightInd w:val="0"/>
                    <w:snapToGrid w:val="0"/>
                    <w:jc w:val="center"/>
                    <w:textAlignment w:val="center"/>
                    <w:rPr>
                      <w:u w:val="single"/>
                    </w:rPr>
                  </w:pPr>
                  <w:r>
                    <w:rPr>
                      <w:rFonts w:hint="eastAsia"/>
                      <w:u w:val="single"/>
                    </w:rPr>
                    <w:t>距离</w:t>
                  </w:r>
                </w:p>
              </w:tc>
              <w:tc>
                <w:tcPr>
                  <w:tcW w:w="877" w:type="dxa"/>
                  <w:noWrap w:val="0"/>
                  <w:vAlign w:val="center"/>
                </w:tcPr>
                <w:p>
                  <w:pPr>
                    <w:widowControl/>
                    <w:adjustRightInd w:val="0"/>
                    <w:snapToGrid w:val="0"/>
                    <w:jc w:val="center"/>
                    <w:textAlignment w:val="center"/>
                    <w:rPr>
                      <w:u w:val="single"/>
                    </w:rPr>
                  </w:pPr>
                  <w:r>
                    <w:rPr>
                      <w:rFonts w:hint="eastAsia"/>
                      <w:u w:val="single"/>
                    </w:rPr>
                    <w:t>贡献值</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019" w:type="dxa"/>
                  <w:vMerge w:val="continue"/>
                  <w:noWrap w:val="0"/>
                  <w:vAlign w:val="center"/>
                </w:tcPr>
                <w:p>
                  <w:pPr>
                    <w:widowControl/>
                    <w:adjustRightInd w:val="0"/>
                    <w:snapToGrid w:val="0"/>
                    <w:jc w:val="center"/>
                    <w:textAlignment w:val="center"/>
                    <w:rPr>
                      <w:u w:val="single"/>
                    </w:rPr>
                  </w:pPr>
                </w:p>
              </w:tc>
              <w:tc>
                <w:tcPr>
                  <w:tcW w:w="794" w:type="dxa"/>
                  <w:noWrap w:val="0"/>
                  <w:vAlign w:val="center"/>
                </w:tcPr>
                <w:p>
                  <w:pPr>
                    <w:widowControl/>
                    <w:adjustRightInd w:val="0"/>
                    <w:snapToGrid w:val="0"/>
                    <w:jc w:val="center"/>
                    <w:textAlignment w:val="center"/>
                    <w:rPr>
                      <w:u w:val="single"/>
                    </w:rPr>
                  </w:pPr>
                  <w:r>
                    <w:rPr>
                      <w:u w:val="single"/>
                    </w:rPr>
                    <w:t>dB(A)</w:t>
                  </w:r>
                </w:p>
              </w:tc>
              <w:tc>
                <w:tcPr>
                  <w:tcW w:w="663" w:type="dxa"/>
                  <w:noWrap w:val="0"/>
                  <w:vAlign w:val="center"/>
                </w:tcPr>
                <w:p>
                  <w:pPr>
                    <w:widowControl/>
                    <w:adjustRightInd w:val="0"/>
                    <w:snapToGrid w:val="0"/>
                    <w:jc w:val="center"/>
                    <w:textAlignment w:val="center"/>
                    <w:rPr>
                      <w:u w:val="single"/>
                    </w:rPr>
                  </w:pPr>
                  <w:r>
                    <w:rPr>
                      <w:rFonts w:hint="eastAsia"/>
                      <w:u w:val="single"/>
                    </w:rPr>
                    <w:t>m</w:t>
                  </w:r>
                </w:p>
              </w:tc>
              <w:tc>
                <w:tcPr>
                  <w:tcW w:w="848" w:type="dxa"/>
                  <w:noWrap w:val="0"/>
                  <w:vAlign w:val="center"/>
                </w:tcPr>
                <w:p>
                  <w:pPr>
                    <w:widowControl/>
                    <w:adjustRightInd w:val="0"/>
                    <w:snapToGrid w:val="0"/>
                    <w:jc w:val="center"/>
                    <w:textAlignment w:val="center"/>
                    <w:rPr>
                      <w:u w:val="single"/>
                    </w:rPr>
                  </w:pPr>
                  <w:r>
                    <w:rPr>
                      <w:u w:val="single"/>
                    </w:rPr>
                    <w:t>dB(A)</w:t>
                  </w:r>
                </w:p>
              </w:tc>
              <w:tc>
                <w:tcPr>
                  <w:tcW w:w="688" w:type="dxa"/>
                  <w:noWrap w:val="0"/>
                  <w:vAlign w:val="center"/>
                </w:tcPr>
                <w:p>
                  <w:pPr>
                    <w:widowControl/>
                    <w:adjustRightInd w:val="0"/>
                    <w:snapToGrid w:val="0"/>
                    <w:jc w:val="center"/>
                    <w:textAlignment w:val="center"/>
                    <w:rPr>
                      <w:u w:val="single"/>
                    </w:rPr>
                  </w:pPr>
                  <w:r>
                    <w:rPr>
                      <w:rFonts w:hint="eastAsia"/>
                      <w:u w:val="single"/>
                    </w:rPr>
                    <w:t>m</w:t>
                  </w:r>
                </w:p>
              </w:tc>
              <w:tc>
                <w:tcPr>
                  <w:tcW w:w="925" w:type="dxa"/>
                  <w:noWrap w:val="0"/>
                  <w:vAlign w:val="center"/>
                </w:tcPr>
                <w:p>
                  <w:pPr>
                    <w:widowControl/>
                    <w:adjustRightInd w:val="0"/>
                    <w:snapToGrid w:val="0"/>
                    <w:jc w:val="center"/>
                    <w:textAlignment w:val="center"/>
                    <w:rPr>
                      <w:u w:val="single"/>
                    </w:rPr>
                  </w:pPr>
                  <w:r>
                    <w:rPr>
                      <w:u w:val="single"/>
                    </w:rPr>
                    <w:t>dB(A)</w:t>
                  </w:r>
                </w:p>
              </w:tc>
              <w:tc>
                <w:tcPr>
                  <w:tcW w:w="712" w:type="dxa"/>
                  <w:noWrap w:val="0"/>
                  <w:vAlign w:val="center"/>
                </w:tcPr>
                <w:p>
                  <w:pPr>
                    <w:widowControl/>
                    <w:adjustRightInd w:val="0"/>
                    <w:snapToGrid w:val="0"/>
                    <w:jc w:val="center"/>
                    <w:textAlignment w:val="center"/>
                    <w:rPr>
                      <w:u w:val="single"/>
                    </w:rPr>
                  </w:pPr>
                  <w:r>
                    <w:rPr>
                      <w:rFonts w:hint="eastAsia"/>
                      <w:u w:val="single"/>
                    </w:rPr>
                    <w:t>m</w:t>
                  </w:r>
                </w:p>
              </w:tc>
              <w:tc>
                <w:tcPr>
                  <w:tcW w:w="877" w:type="dxa"/>
                  <w:noWrap w:val="0"/>
                  <w:vAlign w:val="center"/>
                </w:tcPr>
                <w:p>
                  <w:pPr>
                    <w:widowControl/>
                    <w:adjustRightInd w:val="0"/>
                    <w:snapToGrid w:val="0"/>
                    <w:jc w:val="center"/>
                    <w:textAlignment w:val="center"/>
                    <w:rPr>
                      <w:u w:val="single"/>
                    </w:rPr>
                  </w:pPr>
                  <w:r>
                    <w:rPr>
                      <w:u w:val="single"/>
                    </w:rPr>
                    <w:t>dB(A)</w:t>
                  </w:r>
                </w:p>
              </w:tc>
              <w:tc>
                <w:tcPr>
                  <w:tcW w:w="663" w:type="dxa"/>
                  <w:noWrap w:val="0"/>
                  <w:vAlign w:val="center"/>
                </w:tcPr>
                <w:p>
                  <w:pPr>
                    <w:widowControl/>
                    <w:adjustRightInd w:val="0"/>
                    <w:snapToGrid w:val="0"/>
                    <w:jc w:val="center"/>
                    <w:textAlignment w:val="center"/>
                    <w:rPr>
                      <w:u w:val="single"/>
                    </w:rPr>
                  </w:pPr>
                  <w:r>
                    <w:rPr>
                      <w:rFonts w:hint="eastAsia"/>
                      <w:u w:val="single"/>
                    </w:rPr>
                    <w:t>m</w:t>
                  </w:r>
                </w:p>
              </w:tc>
              <w:tc>
                <w:tcPr>
                  <w:tcW w:w="877" w:type="dxa"/>
                  <w:noWrap w:val="0"/>
                  <w:vAlign w:val="center"/>
                </w:tcPr>
                <w:p>
                  <w:pPr>
                    <w:widowControl/>
                    <w:adjustRightInd w:val="0"/>
                    <w:snapToGrid w:val="0"/>
                    <w:jc w:val="center"/>
                    <w:textAlignment w:val="center"/>
                    <w:rPr>
                      <w:u w:val="single"/>
                    </w:rPr>
                  </w:pPr>
                  <w:r>
                    <w:rPr>
                      <w:u w:val="single"/>
                    </w:rPr>
                    <w:t>dB(A)</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019" w:type="dxa"/>
                  <w:noWrap w:val="0"/>
                  <w:vAlign w:val="center"/>
                </w:tcPr>
                <w:p>
                  <w:pPr>
                    <w:jc w:val="center"/>
                    <w:rPr>
                      <w:u w:val="single"/>
                    </w:rPr>
                  </w:pPr>
                  <w:r>
                    <w:rPr>
                      <w:sz w:val="24"/>
                      <w:u w:val="single"/>
                    </w:rPr>
                    <w:t>切割机</w:t>
                  </w:r>
                </w:p>
              </w:tc>
              <w:tc>
                <w:tcPr>
                  <w:tcW w:w="794" w:type="dxa"/>
                  <w:noWrap w:val="0"/>
                  <w:vAlign w:val="center"/>
                </w:tcPr>
                <w:p>
                  <w:pPr>
                    <w:widowControl/>
                    <w:adjustRightInd w:val="0"/>
                    <w:snapToGrid w:val="0"/>
                    <w:jc w:val="center"/>
                    <w:textAlignment w:val="center"/>
                    <w:rPr>
                      <w:u w:val="single"/>
                    </w:rPr>
                  </w:pPr>
                  <w:r>
                    <w:rPr>
                      <w:rFonts w:hint="eastAsia"/>
                      <w:u w:val="single"/>
                    </w:rPr>
                    <w:t>60</w:t>
                  </w:r>
                </w:p>
              </w:tc>
              <w:tc>
                <w:tcPr>
                  <w:tcW w:w="663"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70</w:t>
                  </w:r>
                </w:p>
              </w:tc>
              <w:tc>
                <w:tcPr>
                  <w:tcW w:w="848"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23.1</w:t>
                  </w:r>
                </w:p>
              </w:tc>
              <w:tc>
                <w:tcPr>
                  <w:tcW w:w="688"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120</w:t>
                  </w:r>
                </w:p>
              </w:tc>
              <w:tc>
                <w:tcPr>
                  <w:tcW w:w="925"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18.4</w:t>
                  </w:r>
                </w:p>
              </w:tc>
              <w:tc>
                <w:tcPr>
                  <w:tcW w:w="712"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190</w:t>
                  </w:r>
                </w:p>
              </w:tc>
              <w:tc>
                <w:tcPr>
                  <w:tcW w:w="877"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14.4</w:t>
                  </w:r>
                </w:p>
              </w:tc>
              <w:tc>
                <w:tcPr>
                  <w:tcW w:w="663"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30</w:t>
                  </w:r>
                </w:p>
              </w:tc>
              <w:tc>
                <w:tcPr>
                  <w:tcW w:w="877"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30.5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019" w:type="dxa"/>
                  <w:noWrap w:val="0"/>
                  <w:vAlign w:val="center"/>
                </w:tcPr>
                <w:p>
                  <w:pPr>
                    <w:jc w:val="center"/>
                    <w:rPr>
                      <w:u w:val="single"/>
                    </w:rPr>
                  </w:pPr>
                  <w:r>
                    <w:rPr>
                      <w:sz w:val="24"/>
                      <w:u w:val="single"/>
                    </w:rPr>
                    <w:t>打印机</w:t>
                  </w:r>
                </w:p>
              </w:tc>
              <w:tc>
                <w:tcPr>
                  <w:tcW w:w="794" w:type="dxa"/>
                  <w:noWrap w:val="0"/>
                  <w:vAlign w:val="center"/>
                </w:tcPr>
                <w:p>
                  <w:pPr>
                    <w:widowControl/>
                    <w:adjustRightInd w:val="0"/>
                    <w:snapToGrid w:val="0"/>
                    <w:jc w:val="center"/>
                    <w:textAlignment w:val="center"/>
                    <w:rPr>
                      <w:rFonts w:hint="eastAsia" w:eastAsia="宋体"/>
                      <w:u w:val="single"/>
                      <w:lang w:eastAsia="zh-CN"/>
                    </w:rPr>
                  </w:pPr>
                  <w:r>
                    <w:rPr>
                      <w:rFonts w:hint="eastAsia"/>
                      <w:u w:val="single"/>
                    </w:rPr>
                    <w:t>6</w:t>
                  </w:r>
                  <w:r>
                    <w:rPr>
                      <w:rFonts w:hint="eastAsia"/>
                      <w:u w:val="single"/>
                      <w:lang w:val="en-US" w:eastAsia="zh-CN"/>
                    </w:rPr>
                    <w:t>0</w:t>
                  </w:r>
                </w:p>
              </w:tc>
              <w:tc>
                <w:tcPr>
                  <w:tcW w:w="663"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80</w:t>
                  </w:r>
                </w:p>
              </w:tc>
              <w:tc>
                <w:tcPr>
                  <w:tcW w:w="848"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21.9</w:t>
                  </w:r>
                </w:p>
              </w:tc>
              <w:tc>
                <w:tcPr>
                  <w:tcW w:w="688"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120</w:t>
                  </w:r>
                </w:p>
              </w:tc>
              <w:tc>
                <w:tcPr>
                  <w:tcW w:w="925"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18.4</w:t>
                  </w:r>
                </w:p>
              </w:tc>
              <w:tc>
                <w:tcPr>
                  <w:tcW w:w="712"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180</w:t>
                  </w:r>
                </w:p>
              </w:tc>
              <w:tc>
                <w:tcPr>
                  <w:tcW w:w="877"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14.9</w:t>
                  </w:r>
                </w:p>
              </w:tc>
              <w:tc>
                <w:tcPr>
                  <w:tcW w:w="663"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30</w:t>
                  </w:r>
                </w:p>
              </w:tc>
              <w:tc>
                <w:tcPr>
                  <w:tcW w:w="877"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30.5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019" w:type="dxa"/>
                  <w:noWrap w:val="0"/>
                  <w:vAlign w:val="center"/>
                </w:tcPr>
                <w:p>
                  <w:pPr>
                    <w:jc w:val="center"/>
                    <w:rPr>
                      <w:u w:val="single"/>
                    </w:rPr>
                  </w:pPr>
                  <w:r>
                    <w:rPr>
                      <w:sz w:val="24"/>
                      <w:u w:val="single"/>
                    </w:rPr>
                    <w:t>风机</w:t>
                  </w:r>
                </w:p>
              </w:tc>
              <w:tc>
                <w:tcPr>
                  <w:tcW w:w="794" w:type="dxa"/>
                  <w:noWrap w:val="0"/>
                  <w:vAlign w:val="center"/>
                </w:tcPr>
                <w:p>
                  <w:pPr>
                    <w:widowControl/>
                    <w:adjustRightInd w:val="0"/>
                    <w:snapToGrid w:val="0"/>
                    <w:jc w:val="center"/>
                    <w:textAlignment w:val="center"/>
                    <w:rPr>
                      <w:u w:val="single"/>
                    </w:rPr>
                  </w:pPr>
                  <w:r>
                    <w:rPr>
                      <w:rFonts w:hint="eastAsia"/>
                      <w:u w:val="single"/>
                    </w:rPr>
                    <w:t>60</w:t>
                  </w:r>
                </w:p>
              </w:tc>
              <w:tc>
                <w:tcPr>
                  <w:tcW w:w="663"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60</w:t>
                  </w:r>
                </w:p>
              </w:tc>
              <w:tc>
                <w:tcPr>
                  <w:tcW w:w="848"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24.4</w:t>
                  </w:r>
                </w:p>
              </w:tc>
              <w:tc>
                <w:tcPr>
                  <w:tcW w:w="688"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120</w:t>
                  </w:r>
                </w:p>
              </w:tc>
              <w:tc>
                <w:tcPr>
                  <w:tcW w:w="925" w:type="dxa"/>
                  <w:noWrap w:val="0"/>
                  <w:vAlign w:val="center"/>
                </w:tcPr>
                <w:p>
                  <w:pPr>
                    <w:widowControl/>
                    <w:adjustRightInd w:val="0"/>
                    <w:snapToGrid w:val="0"/>
                    <w:jc w:val="center"/>
                    <w:textAlignment w:val="center"/>
                    <w:rPr>
                      <w:u w:val="single"/>
                    </w:rPr>
                  </w:pPr>
                  <w:r>
                    <w:rPr>
                      <w:rFonts w:hint="eastAsia"/>
                      <w:u w:val="single"/>
                      <w:lang w:val="en-US" w:eastAsia="zh-CN"/>
                    </w:rPr>
                    <w:t>18.4</w:t>
                  </w:r>
                </w:p>
              </w:tc>
              <w:tc>
                <w:tcPr>
                  <w:tcW w:w="712"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200</w:t>
                  </w:r>
                </w:p>
              </w:tc>
              <w:tc>
                <w:tcPr>
                  <w:tcW w:w="877"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14.0</w:t>
                  </w:r>
                </w:p>
              </w:tc>
              <w:tc>
                <w:tcPr>
                  <w:tcW w:w="663" w:type="dxa"/>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30</w:t>
                  </w:r>
                </w:p>
              </w:tc>
              <w:tc>
                <w:tcPr>
                  <w:tcW w:w="877" w:type="dxa"/>
                  <w:noWrap w:val="0"/>
                  <w:vAlign w:val="center"/>
                </w:tcPr>
                <w:p>
                  <w:pPr>
                    <w:widowControl/>
                    <w:adjustRightInd w:val="0"/>
                    <w:snapToGrid w:val="0"/>
                    <w:jc w:val="center"/>
                    <w:textAlignment w:val="center"/>
                    <w:rPr>
                      <w:u w:val="single"/>
                    </w:rPr>
                  </w:pPr>
                  <w:r>
                    <w:rPr>
                      <w:rFonts w:hint="eastAsia"/>
                      <w:u w:val="single"/>
                      <w:lang w:val="en-US" w:eastAsia="zh-CN"/>
                    </w:rPr>
                    <w:t>30.5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813" w:type="dxa"/>
                  <w:gridSpan w:val="2"/>
                  <w:noWrap w:val="0"/>
                  <w:vAlign w:val="center"/>
                </w:tcPr>
                <w:p>
                  <w:pPr>
                    <w:widowControl/>
                    <w:adjustRightInd w:val="0"/>
                    <w:snapToGrid w:val="0"/>
                    <w:jc w:val="center"/>
                    <w:textAlignment w:val="center"/>
                    <w:rPr>
                      <w:u w:val="single"/>
                    </w:rPr>
                  </w:pPr>
                  <w:r>
                    <w:rPr>
                      <w:rFonts w:hint="eastAsia"/>
                      <w:u w:val="single"/>
                    </w:rPr>
                    <w:t>贡献值</w:t>
                  </w:r>
                </w:p>
              </w:tc>
              <w:tc>
                <w:tcPr>
                  <w:tcW w:w="1511" w:type="dxa"/>
                  <w:gridSpan w:val="2"/>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28</w:t>
                  </w:r>
                </w:p>
              </w:tc>
              <w:tc>
                <w:tcPr>
                  <w:tcW w:w="1613" w:type="dxa"/>
                  <w:gridSpan w:val="2"/>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23.17</w:t>
                  </w:r>
                </w:p>
              </w:tc>
              <w:tc>
                <w:tcPr>
                  <w:tcW w:w="1589" w:type="dxa"/>
                  <w:gridSpan w:val="2"/>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19.2</w:t>
                  </w:r>
                </w:p>
              </w:tc>
              <w:tc>
                <w:tcPr>
                  <w:tcW w:w="1540" w:type="dxa"/>
                  <w:gridSpan w:val="2"/>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35.27</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1813" w:type="dxa"/>
                  <w:gridSpan w:val="2"/>
                  <w:noWrap w:val="0"/>
                  <w:vAlign w:val="center"/>
                </w:tcPr>
                <w:p>
                  <w:pPr>
                    <w:widowControl/>
                    <w:adjustRightInd w:val="0"/>
                    <w:snapToGrid w:val="0"/>
                    <w:jc w:val="center"/>
                    <w:textAlignment w:val="center"/>
                    <w:rPr>
                      <w:u w:val="single"/>
                    </w:rPr>
                  </w:pPr>
                  <w:r>
                    <w:rPr>
                      <w:rFonts w:hint="eastAsia"/>
                      <w:u w:val="single"/>
                    </w:rPr>
                    <w:t>标准值（昼间）</w:t>
                  </w:r>
                </w:p>
              </w:tc>
              <w:tc>
                <w:tcPr>
                  <w:tcW w:w="1511" w:type="dxa"/>
                  <w:gridSpan w:val="2"/>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65</w:t>
                  </w:r>
                </w:p>
              </w:tc>
              <w:tc>
                <w:tcPr>
                  <w:tcW w:w="1613" w:type="dxa"/>
                  <w:gridSpan w:val="2"/>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65</w:t>
                  </w:r>
                </w:p>
              </w:tc>
              <w:tc>
                <w:tcPr>
                  <w:tcW w:w="1589" w:type="dxa"/>
                  <w:gridSpan w:val="2"/>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70</w:t>
                  </w:r>
                </w:p>
              </w:tc>
              <w:tc>
                <w:tcPr>
                  <w:tcW w:w="1540" w:type="dxa"/>
                  <w:gridSpan w:val="2"/>
                  <w:noWrap w:val="0"/>
                  <w:vAlign w:val="center"/>
                </w:tcPr>
                <w:p>
                  <w:pPr>
                    <w:widowControl/>
                    <w:adjustRightInd w:val="0"/>
                    <w:snapToGrid w:val="0"/>
                    <w:jc w:val="center"/>
                    <w:textAlignment w:val="center"/>
                    <w:rPr>
                      <w:rFonts w:hint="default" w:eastAsia="宋体"/>
                      <w:u w:val="single"/>
                      <w:lang w:val="en-US" w:eastAsia="zh-CN"/>
                    </w:rPr>
                  </w:pPr>
                  <w:r>
                    <w:rPr>
                      <w:rFonts w:hint="eastAsia"/>
                      <w:u w:val="single"/>
                      <w:lang w:val="en-US" w:eastAsia="zh-CN"/>
                    </w:rPr>
                    <w:t>65</w:t>
                  </w:r>
                </w:p>
              </w:tc>
            </w:tr>
          </w:tbl>
          <w:p>
            <w:pPr>
              <w:spacing w:line="360" w:lineRule="auto"/>
              <w:ind w:firstLine="480" w:firstLineChars="200"/>
              <w:rPr>
                <w:rFonts w:hint="eastAsia"/>
                <w:sz w:val="24"/>
                <w:u w:val="single"/>
              </w:rPr>
            </w:pPr>
            <w:r>
              <w:rPr>
                <w:rFonts w:hint="eastAsia"/>
                <w:sz w:val="24"/>
                <w:u w:val="single"/>
              </w:rPr>
              <w:t>注：项目夜间不生产，因此仅对昼间噪声进行预测。</w:t>
            </w:r>
          </w:p>
          <w:p>
            <w:pPr>
              <w:spacing w:line="360" w:lineRule="auto"/>
              <w:ind w:firstLine="480" w:firstLineChars="200"/>
              <w:rPr>
                <w:rFonts w:hint="eastAsia"/>
                <w:sz w:val="24"/>
                <w:u w:val="single"/>
              </w:rPr>
            </w:pPr>
            <w:r>
              <w:rPr>
                <w:rFonts w:hint="eastAsia"/>
                <w:sz w:val="24"/>
                <w:u w:val="single"/>
              </w:rPr>
              <w:t>预测结果表明，项目设备在通过采取隔声减噪、厂房隔声等措施后，项目厂界噪声贡献值可达到《工业企业厂界环境噪声排放标准》（GB12348-2008）中的</w:t>
            </w:r>
            <w:r>
              <w:rPr>
                <w:rFonts w:hint="eastAsia"/>
                <w:sz w:val="24"/>
                <w:u w:val="single"/>
                <w:lang w:val="en-US" w:eastAsia="zh-CN"/>
              </w:rPr>
              <w:t>4</w:t>
            </w:r>
            <w:r>
              <w:rPr>
                <w:rFonts w:hint="eastAsia"/>
                <w:sz w:val="24"/>
                <w:u w:val="single"/>
              </w:rPr>
              <w:t>类标准。</w:t>
            </w:r>
          </w:p>
          <w:p>
            <w:pPr>
              <w:spacing w:line="360" w:lineRule="auto"/>
              <w:ind w:firstLine="480" w:firstLineChars="200"/>
              <w:rPr>
                <w:sz w:val="24"/>
                <w:u w:val="single"/>
              </w:rPr>
            </w:pPr>
            <w:r>
              <w:rPr>
                <w:rFonts w:hint="eastAsia"/>
                <w:sz w:val="24"/>
                <w:u w:val="single"/>
              </w:rPr>
              <w:t>距离项目最近的敏感点为项目</w:t>
            </w:r>
            <w:r>
              <w:rPr>
                <w:rFonts w:hint="eastAsia"/>
                <w:sz w:val="24"/>
                <w:u w:val="single"/>
                <w:lang w:eastAsia="zh-CN"/>
              </w:rPr>
              <w:t>西</w:t>
            </w:r>
            <w:r>
              <w:rPr>
                <w:rFonts w:hint="eastAsia"/>
                <w:sz w:val="24"/>
                <w:u w:val="single"/>
              </w:rPr>
              <w:t>面30米处的</w:t>
            </w:r>
            <w:r>
              <w:rPr>
                <w:rFonts w:hint="eastAsia"/>
                <w:sz w:val="24"/>
                <w:u w:val="single"/>
                <w:lang w:eastAsia="zh-CN"/>
              </w:rPr>
              <w:t>庙脚许家</w:t>
            </w:r>
            <w:r>
              <w:rPr>
                <w:rFonts w:hint="eastAsia"/>
                <w:sz w:val="24"/>
                <w:u w:val="single"/>
              </w:rPr>
              <w:t>居民，项目设备噪声对敏感点的贡献值为</w:t>
            </w:r>
            <w:r>
              <w:rPr>
                <w:rFonts w:hint="eastAsia"/>
                <w:sz w:val="24"/>
                <w:u w:val="single"/>
                <w:lang w:val="en-US" w:eastAsia="zh-CN"/>
              </w:rPr>
              <w:t>19.2</w:t>
            </w:r>
            <w:r>
              <w:rPr>
                <w:rFonts w:hint="eastAsia"/>
                <w:sz w:val="24"/>
                <w:u w:val="single"/>
              </w:rPr>
              <w:t>dB(A)，预测值为</w:t>
            </w:r>
            <w:r>
              <w:rPr>
                <w:rFonts w:hint="eastAsia"/>
                <w:sz w:val="24"/>
                <w:u w:val="single"/>
                <w:lang w:val="en-US" w:eastAsia="zh-CN"/>
              </w:rPr>
              <w:t>56.5</w:t>
            </w:r>
            <w:r>
              <w:rPr>
                <w:rFonts w:hint="eastAsia"/>
                <w:sz w:val="24"/>
                <w:u w:val="single"/>
              </w:rPr>
              <w:t>dB(A)，到达</w:t>
            </w:r>
            <w:r>
              <w:rPr>
                <w:rFonts w:hint="eastAsia"/>
                <w:sz w:val="24"/>
                <w:u w:val="single"/>
                <w:lang w:eastAsia="zh-CN"/>
              </w:rPr>
              <w:t>西</w:t>
            </w:r>
            <w:r>
              <w:rPr>
                <w:rFonts w:hint="eastAsia"/>
                <w:sz w:val="24"/>
                <w:u w:val="single"/>
              </w:rPr>
              <w:t>面居民点的噪声预测值可以到达《声环境质量标准》(GB3096-2008)中</w:t>
            </w:r>
            <w:r>
              <w:rPr>
                <w:rFonts w:hint="eastAsia"/>
                <w:sz w:val="24"/>
                <w:u w:val="single"/>
                <w:lang w:val="en-US" w:eastAsia="zh-CN"/>
              </w:rPr>
              <w:t>4</w:t>
            </w:r>
            <w:r>
              <w:rPr>
                <w:rFonts w:hint="eastAsia"/>
                <w:sz w:val="24"/>
                <w:u w:val="single"/>
              </w:rPr>
              <w:t>类标准要求，对敏感点的影响较小。</w:t>
            </w:r>
          </w:p>
          <w:p>
            <w:pPr>
              <w:spacing w:line="360" w:lineRule="auto"/>
              <w:ind w:firstLine="480" w:firstLineChars="200"/>
              <w:rPr>
                <w:sz w:val="24"/>
                <w:u w:val="single"/>
              </w:rPr>
            </w:pPr>
            <w:r>
              <w:rPr>
                <w:rFonts w:hint="eastAsia"/>
                <w:sz w:val="24"/>
                <w:u w:val="single"/>
                <w:lang w:eastAsia="zh-CN"/>
              </w:rPr>
              <w:t>（</w:t>
            </w:r>
            <w:r>
              <w:rPr>
                <w:rFonts w:hint="eastAsia"/>
                <w:sz w:val="24"/>
                <w:u w:val="single"/>
                <w:lang w:val="en-US" w:eastAsia="zh-CN"/>
              </w:rPr>
              <w:t>3</w:t>
            </w:r>
            <w:r>
              <w:rPr>
                <w:rFonts w:hint="eastAsia"/>
                <w:sz w:val="24"/>
                <w:u w:val="single"/>
                <w:lang w:eastAsia="zh-CN"/>
              </w:rPr>
              <w:t>）</w:t>
            </w:r>
            <w:r>
              <w:rPr>
                <w:sz w:val="24"/>
                <w:u w:val="single"/>
              </w:rPr>
              <w:t>噪声防治措施：</w:t>
            </w:r>
          </w:p>
          <w:p>
            <w:pPr>
              <w:spacing w:line="360" w:lineRule="auto"/>
              <w:ind w:firstLine="480" w:firstLineChars="200"/>
              <w:rPr>
                <w:sz w:val="24"/>
                <w:u w:val="single"/>
              </w:rPr>
            </w:pPr>
            <w:r>
              <w:rPr>
                <w:sz w:val="24"/>
                <w:u w:val="single"/>
              </w:rPr>
              <w:t>1）采用适当的隔声设备如隔振垫、隔声屏障等，生产时关闭车间门窗；</w:t>
            </w:r>
          </w:p>
          <w:p>
            <w:pPr>
              <w:spacing w:line="360" w:lineRule="auto"/>
              <w:ind w:firstLine="480" w:firstLineChars="200"/>
              <w:rPr>
                <w:sz w:val="24"/>
                <w:u w:val="single"/>
              </w:rPr>
            </w:pPr>
            <w:r>
              <w:rPr>
                <w:sz w:val="24"/>
                <w:u w:val="single"/>
              </w:rPr>
              <w:t>2）加强设备润滑维修，对厂区内的各种机械设备运行噪声采取相应的消声、隔声、减振等防护措施；</w:t>
            </w:r>
          </w:p>
          <w:p>
            <w:pPr>
              <w:spacing w:line="360" w:lineRule="auto"/>
              <w:ind w:firstLine="480" w:firstLineChars="200"/>
              <w:rPr>
                <w:sz w:val="24"/>
                <w:u w:val="single"/>
              </w:rPr>
            </w:pPr>
            <w:r>
              <w:rPr>
                <w:sz w:val="24"/>
                <w:u w:val="single"/>
              </w:rPr>
              <w:t>3）对噪声相对较大的设备应加装隔声、消声措施，还应加强减振降噪措施，如在主要设备基础上加装橡胶减振垫、减振器，在风机出口安装消声器等；</w:t>
            </w:r>
          </w:p>
          <w:p>
            <w:pPr>
              <w:spacing w:line="360" w:lineRule="auto"/>
              <w:ind w:firstLine="480" w:firstLineChars="200"/>
              <w:rPr>
                <w:sz w:val="24"/>
                <w:u w:val="single"/>
              </w:rPr>
            </w:pPr>
            <w:r>
              <w:rPr>
                <w:sz w:val="24"/>
                <w:u w:val="single"/>
              </w:rPr>
              <w:t>4）加强设备润滑维修，对厂区内的各种机械设备运行噪声采取相应的消声、隔声、减振等防护措施；</w:t>
            </w:r>
          </w:p>
          <w:p>
            <w:pPr>
              <w:spacing w:line="360" w:lineRule="auto"/>
              <w:ind w:firstLine="480" w:firstLineChars="200"/>
              <w:rPr>
                <w:sz w:val="24"/>
                <w:u w:val="single"/>
              </w:rPr>
            </w:pPr>
            <w:r>
              <w:rPr>
                <w:sz w:val="24"/>
                <w:u w:val="single"/>
              </w:rPr>
              <w:t>5）合理安排作业时间，禁止夜间生产；</w:t>
            </w:r>
          </w:p>
          <w:p>
            <w:pPr>
              <w:spacing w:line="360" w:lineRule="auto"/>
              <w:ind w:firstLine="480" w:firstLineChars="200"/>
              <w:rPr>
                <w:sz w:val="24"/>
                <w:u w:val="single"/>
              </w:rPr>
            </w:pPr>
            <w:r>
              <w:rPr>
                <w:sz w:val="24"/>
                <w:u w:val="single"/>
              </w:rPr>
              <w:t>6）加强噪声设备的维护管理，避免因不正常运行所导致的噪声增大；</w:t>
            </w:r>
          </w:p>
          <w:p>
            <w:pPr>
              <w:spacing w:line="360" w:lineRule="auto"/>
              <w:ind w:firstLine="480" w:firstLineChars="200"/>
              <w:rPr>
                <w:sz w:val="24"/>
                <w:u w:val="single"/>
              </w:rPr>
            </w:pPr>
            <w:r>
              <w:rPr>
                <w:sz w:val="24"/>
                <w:u w:val="single"/>
              </w:rPr>
              <w:t>通过采取上述各项减振、隔声、吸声等综合治理措施，可以满足噪声防治的需要，使厂界东南北噪声可满足《工业企业厂界环境噪声排放标准》（GB12348-2008）中的3类标准昼间65dB（A），夜间55dB（A）要求，西侧厂界可满足《工业企业厂界环境噪声排放标准》（GB12348-2008）中的4类标准昼间70dB（A），夜间55dB（A）要求，因此，项目采取的噪声防治措施在技术上是可行的。</w:t>
            </w:r>
          </w:p>
          <w:p>
            <w:pPr>
              <w:spacing w:line="360" w:lineRule="auto"/>
              <w:ind w:firstLine="480" w:firstLineChars="200"/>
              <w:rPr>
                <w:sz w:val="24"/>
              </w:rPr>
            </w:pPr>
            <w:r>
              <w:rPr>
                <w:sz w:val="24"/>
              </w:rPr>
              <w:t>根据《排污单位自行监测技术指南 总则》(HJ819-2017)，，项目噪声自行监测方案如下：</w:t>
            </w:r>
          </w:p>
          <w:p>
            <w:pPr>
              <w:jc w:val="center"/>
              <w:rPr>
                <w:b/>
                <w:sz w:val="24"/>
              </w:rPr>
            </w:pPr>
            <w:r>
              <w:rPr>
                <w:b/>
                <w:sz w:val="24"/>
              </w:rPr>
              <w:t>表</w:t>
            </w:r>
            <w:r>
              <w:rPr>
                <w:rFonts w:hint="eastAsia"/>
                <w:b/>
                <w:sz w:val="24"/>
              </w:rPr>
              <w:t>4-1</w:t>
            </w:r>
            <w:r>
              <w:rPr>
                <w:rFonts w:hint="eastAsia"/>
                <w:b/>
                <w:sz w:val="24"/>
                <w:lang w:val="en-US" w:eastAsia="zh-CN"/>
              </w:rPr>
              <w:t>5</w:t>
            </w:r>
            <w:r>
              <w:rPr>
                <w:rFonts w:hint="eastAsia"/>
                <w:b/>
                <w:sz w:val="24"/>
              </w:rPr>
              <w:t xml:space="preserve"> </w:t>
            </w:r>
            <w:r>
              <w:rPr>
                <w:b/>
                <w:sz w:val="24"/>
              </w:rPr>
              <w:t>自行监测计划一览表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434"/>
              <w:gridCol w:w="1275"/>
              <w:gridCol w:w="3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215" w:type="dxa"/>
                  <w:vAlign w:val="center"/>
                </w:tcPr>
                <w:p>
                  <w:pPr>
                    <w:adjustRightInd w:val="0"/>
                    <w:snapToGrid w:val="0"/>
                    <w:jc w:val="center"/>
                    <w:rPr>
                      <w:sz w:val="24"/>
                    </w:rPr>
                  </w:pPr>
                  <w:r>
                    <w:rPr>
                      <w:sz w:val="24"/>
                    </w:rPr>
                    <w:t>监测点位</w:t>
                  </w:r>
                </w:p>
              </w:tc>
              <w:tc>
                <w:tcPr>
                  <w:tcW w:w="2434" w:type="dxa"/>
                  <w:vAlign w:val="center"/>
                </w:tcPr>
                <w:p>
                  <w:pPr>
                    <w:adjustRightInd w:val="0"/>
                    <w:snapToGrid w:val="0"/>
                    <w:jc w:val="center"/>
                    <w:rPr>
                      <w:sz w:val="24"/>
                    </w:rPr>
                  </w:pPr>
                  <w:r>
                    <w:rPr>
                      <w:sz w:val="24"/>
                    </w:rPr>
                    <w:t>监测指标</w:t>
                  </w:r>
                </w:p>
              </w:tc>
              <w:tc>
                <w:tcPr>
                  <w:tcW w:w="1275" w:type="dxa"/>
                  <w:vAlign w:val="center"/>
                </w:tcPr>
                <w:p>
                  <w:pPr>
                    <w:adjustRightInd w:val="0"/>
                    <w:snapToGrid w:val="0"/>
                    <w:jc w:val="center"/>
                    <w:rPr>
                      <w:sz w:val="24"/>
                    </w:rPr>
                  </w:pPr>
                  <w:r>
                    <w:rPr>
                      <w:sz w:val="24"/>
                    </w:rPr>
                    <w:t>监测频率</w:t>
                  </w:r>
                </w:p>
              </w:tc>
              <w:tc>
                <w:tcPr>
                  <w:tcW w:w="3012" w:type="dxa"/>
                  <w:vAlign w:val="center"/>
                </w:tcPr>
                <w:p>
                  <w:pPr>
                    <w:adjustRightInd w:val="0"/>
                    <w:snapToGrid w:val="0"/>
                    <w:jc w:val="center"/>
                    <w:rPr>
                      <w:sz w:val="24"/>
                    </w:rPr>
                  </w:pPr>
                  <w:r>
                    <w:rPr>
                      <w:sz w:val="24"/>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215" w:type="dxa"/>
                  <w:vAlign w:val="center"/>
                </w:tcPr>
                <w:p>
                  <w:pPr>
                    <w:adjustRightInd w:val="0"/>
                    <w:snapToGrid w:val="0"/>
                    <w:jc w:val="center"/>
                    <w:rPr>
                      <w:sz w:val="24"/>
                    </w:rPr>
                  </w:pPr>
                  <w:r>
                    <w:rPr>
                      <w:sz w:val="24"/>
                    </w:rPr>
                    <w:t>厂界四周</w:t>
                  </w:r>
                </w:p>
              </w:tc>
              <w:tc>
                <w:tcPr>
                  <w:tcW w:w="2434" w:type="dxa"/>
                  <w:vAlign w:val="center"/>
                </w:tcPr>
                <w:p>
                  <w:pPr>
                    <w:jc w:val="center"/>
                    <w:rPr>
                      <w:sz w:val="24"/>
                    </w:rPr>
                  </w:pPr>
                  <w:r>
                    <w:rPr>
                      <w:sz w:val="24"/>
                    </w:rPr>
                    <w:t>昼夜等效连续A声级</w:t>
                  </w:r>
                </w:p>
              </w:tc>
              <w:tc>
                <w:tcPr>
                  <w:tcW w:w="1275" w:type="dxa"/>
                  <w:vAlign w:val="center"/>
                </w:tcPr>
                <w:p>
                  <w:pPr>
                    <w:adjustRightInd w:val="0"/>
                    <w:snapToGrid w:val="0"/>
                    <w:jc w:val="center"/>
                    <w:rPr>
                      <w:sz w:val="24"/>
                    </w:rPr>
                  </w:pPr>
                  <w:r>
                    <w:rPr>
                      <w:sz w:val="24"/>
                    </w:rPr>
                    <w:t>每季度一次</w:t>
                  </w:r>
                </w:p>
              </w:tc>
              <w:tc>
                <w:tcPr>
                  <w:tcW w:w="3012" w:type="dxa"/>
                  <w:vAlign w:val="center"/>
                </w:tcPr>
                <w:p>
                  <w:pPr>
                    <w:adjustRightInd w:val="0"/>
                    <w:snapToGrid w:val="0"/>
                    <w:spacing w:line="240" w:lineRule="auto"/>
                    <w:jc w:val="center"/>
                    <w:rPr>
                      <w:sz w:val="24"/>
                    </w:rPr>
                  </w:pPr>
                  <w:r>
                    <w:rPr>
                      <w:sz w:val="24"/>
                    </w:rPr>
                    <w:t>《工业企业厂界环境噪声排放标准》（GB12348-2008）3类、4类标准</w:t>
                  </w:r>
                </w:p>
              </w:tc>
            </w:tr>
          </w:tbl>
          <w:p>
            <w:pPr>
              <w:pStyle w:val="6"/>
              <w:numPr>
                <w:ilvl w:val="0"/>
                <w:numId w:val="4"/>
              </w:numPr>
              <w:rPr>
                <w:b/>
                <w:bCs/>
                <w:sz w:val="24"/>
                <w:szCs w:val="24"/>
              </w:rPr>
            </w:pPr>
            <w:r>
              <w:rPr>
                <w:b/>
                <w:bCs/>
                <w:sz w:val="24"/>
                <w:szCs w:val="24"/>
              </w:rPr>
              <w:t>固体废物</w:t>
            </w:r>
          </w:p>
          <w:p>
            <w:pPr>
              <w:spacing w:line="360" w:lineRule="auto"/>
              <w:ind w:firstLine="480" w:firstLineChars="200"/>
              <w:rPr>
                <w:sz w:val="24"/>
              </w:rPr>
            </w:pPr>
            <w:r>
              <w:rPr>
                <w:sz w:val="24"/>
              </w:rPr>
              <w:t>项目产生的固体废物主要为生活垃圾、一般工业固体废物和危险废物。</w:t>
            </w:r>
          </w:p>
          <w:p>
            <w:pPr>
              <w:spacing w:line="360" w:lineRule="auto"/>
              <w:ind w:firstLine="480" w:firstLineChars="200"/>
              <w:rPr>
                <w:sz w:val="24"/>
              </w:rPr>
            </w:pPr>
            <w:r>
              <w:rPr>
                <w:sz w:val="24"/>
              </w:rPr>
              <w:t>（1）生活垃圾</w:t>
            </w:r>
          </w:p>
          <w:p>
            <w:pPr>
              <w:spacing w:line="360" w:lineRule="auto"/>
              <w:ind w:firstLine="480" w:firstLineChars="200"/>
              <w:rPr>
                <w:sz w:val="24"/>
              </w:rPr>
            </w:pPr>
            <w:r>
              <w:rPr>
                <w:sz w:val="24"/>
              </w:rPr>
              <w:t>本项目员工共</w:t>
            </w:r>
            <w:r>
              <w:rPr>
                <w:rFonts w:hint="eastAsia"/>
                <w:sz w:val="24"/>
              </w:rPr>
              <w:t>500</w:t>
            </w:r>
            <w:r>
              <w:rPr>
                <w:sz w:val="24"/>
              </w:rPr>
              <w:t>人，在项目内食宿，生活垃圾产生量按0.5kg/人•d计算，则生活垃圾产生量为</w:t>
            </w:r>
            <w:r>
              <w:rPr>
                <w:rFonts w:hint="eastAsia"/>
                <w:sz w:val="24"/>
                <w:lang w:val="en-US" w:eastAsia="zh-CN"/>
              </w:rPr>
              <w:t>250</w:t>
            </w:r>
            <w:r>
              <w:rPr>
                <w:sz w:val="24"/>
              </w:rPr>
              <w:t>kg/d，</w:t>
            </w:r>
            <w:r>
              <w:rPr>
                <w:rFonts w:hint="eastAsia"/>
                <w:sz w:val="24"/>
              </w:rPr>
              <w:t>66.25</w:t>
            </w:r>
            <w:r>
              <w:rPr>
                <w:sz w:val="24"/>
              </w:rPr>
              <w:t>t/a。生活垃圾分类收集后交由环卫部门处理。</w:t>
            </w:r>
          </w:p>
          <w:p>
            <w:pPr>
              <w:spacing w:line="360" w:lineRule="auto"/>
              <w:ind w:firstLine="480" w:firstLineChars="200"/>
              <w:rPr>
                <w:sz w:val="24"/>
              </w:rPr>
            </w:pPr>
            <w:r>
              <w:rPr>
                <w:sz w:val="24"/>
              </w:rPr>
              <w:t>（2）一般工业固体废物</w:t>
            </w:r>
          </w:p>
          <w:p>
            <w:pPr>
              <w:spacing w:line="360" w:lineRule="auto"/>
              <w:ind w:firstLine="480" w:firstLineChars="200"/>
              <w:rPr>
                <w:sz w:val="24"/>
              </w:rPr>
            </w:pPr>
            <w:r>
              <w:rPr>
                <w:sz w:val="24"/>
              </w:rPr>
              <w:t>项目一般工业固体废物主要为少量切割产生的边角料等。生产线上产生的固废根据物料衡算计算可得，项目固废污染源见下表：</w:t>
            </w:r>
          </w:p>
          <w:p>
            <w:pPr>
              <w:jc w:val="center"/>
              <w:rPr>
                <w:b/>
                <w:sz w:val="24"/>
              </w:rPr>
            </w:pPr>
            <w:r>
              <w:rPr>
                <w:b/>
                <w:sz w:val="24"/>
              </w:rPr>
              <w:t>表</w:t>
            </w:r>
            <w:r>
              <w:rPr>
                <w:rFonts w:hint="eastAsia"/>
                <w:b/>
                <w:sz w:val="24"/>
              </w:rPr>
              <w:t>4-1</w:t>
            </w:r>
            <w:r>
              <w:rPr>
                <w:rFonts w:hint="eastAsia"/>
                <w:b/>
                <w:sz w:val="24"/>
                <w:lang w:val="en-US" w:eastAsia="zh-CN"/>
              </w:rPr>
              <w:t>6</w:t>
            </w:r>
            <w:r>
              <w:rPr>
                <w:rFonts w:hint="eastAsia"/>
                <w:b/>
                <w:sz w:val="24"/>
              </w:rPr>
              <w:t xml:space="preserve"> </w:t>
            </w:r>
            <w:r>
              <w:rPr>
                <w:b/>
                <w:sz w:val="24"/>
              </w:rPr>
              <w:t>本项目固体废弃物产生及处置情况表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7"/>
              <w:gridCol w:w="1972"/>
              <w:gridCol w:w="1482"/>
              <w:gridCol w:w="869"/>
              <w:gridCol w:w="3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507" w:type="dxa"/>
                  <w:vAlign w:val="center"/>
                </w:tcPr>
                <w:p>
                  <w:pPr>
                    <w:spacing w:line="360" w:lineRule="exact"/>
                    <w:jc w:val="center"/>
                    <w:rPr>
                      <w:sz w:val="24"/>
                    </w:rPr>
                  </w:pPr>
                  <w:r>
                    <w:rPr>
                      <w:sz w:val="24"/>
                    </w:rPr>
                    <w:t>序号</w:t>
                  </w:r>
                </w:p>
              </w:tc>
              <w:tc>
                <w:tcPr>
                  <w:tcW w:w="1972" w:type="dxa"/>
                  <w:vAlign w:val="center"/>
                </w:tcPr>
                <w:p>
                  <w:pPr>
                    <w:spacing w:line="360" w:lineRule="exact"/>
                    <w:jc w:val="center"/>
                    <w:rPr>
                      <w:sz w:val="24"/>
                    </w:rPr>
                  </w:pPr>
                  <w:r>
                    <w:rPr>
                      <w:sz w:val="24"/>
                    </w:rPr>
                    <w:t>名称</w:t>
                  </w:r>
                </w:p>
              </w:tc>
              <w:tc>
                <w:tcPr>
                  <w:tcW w:w="1482" w:type="dxa"/>
                  <w:vAlign w:val="center"/>
                </w:tcPr>
                <w:p>
                  <w:pPr>
                    <w:spacing w:line="360" w:lineRule="exact"/>
                    <w:jc w:val="center"/>
                    <w:rPr>
                      <w:sz w:val="24"/>
                    </w:rPr>
                  </w:pPr>
                  <w:r>
                    <w:rPr>
                      <w:sz w:val="24"/>
                    </w:rPr>
                    <w:t>分类</w:t>
                  </w:r>
                </w:p>
              </w:tc>
              <w:tc>
                <w:tcPr>
                  <w:tcW w:w="869" w:type="dxa"/>
                  <w:vAlign w:val="center"/>
                </w:tcPr>
                <w:p>
                  <w:pPr>
                    <w:spacing w:line="360" w:lineRule="exact"/>
                    <w:jc w:val="center"/>
                    <w:rPr>
                      <w:sz w:val="24"/>
                    </w:rPr>
                  </w:pPr>
                  <w:r>
                    <w:rPr>
                      <w:sz w:val="24"/>
                    </w:rPr>
                    <w:t>产生量(t/a)</w:t>
                  </w:r>
                </w:p>
              </w:tc>
              <w:tc>
                <w:tcPr>
                  <w:tcW w:w="3007" w:type="dxa"/>
                  <w:vAlign w:val="center"/>
                </w:tcPr>
                <w:p>
                  <w:pPr>
                    <w:spacing w:line="360" w:lineRule="exact"/>
                    <w:jc w:val="center"/>
                    <w:rPr>
                      <w:sz w:val="24"/>
                    </w:rPr>
                  </w:pPr>
                  <w:r>
                    <w:rPr>
                      <w:sz w:val="24"/>
                    </w:rPr>
                    <w:t>处理处置方式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507" w:type="dxa"/>
                  <w:vAlign w:val="center"/>
                </w:tcPr>
                <w:p>
                  <w:pPr>
                    <w:spacing w:line="360" w:lineRule="exact"/>
                    <w:jc w:val="center"/>
                    <w:rPr>
                      <w:sz w:val="24"/>
                    </w:rPr>
                  </w:pPr>
                  <w:r>
                    <w:rPr>
                      <w:sz w:val="24"/>
                    </w:rPr>
                    <w:t>1</w:t>
                  </w:r>
                </w:p>
              </w:tc>
              <w:tc>
                <w:tcPr>
                  <w:tcW w:w="1972" w:type="dxa"/>
                  <w:vAlign w:val="center"/>
                </w:tcPr>
                <w:p>
                  <w:pPr>
                    <w:autoSpaceDE w:val="0"/>
                    <w:autoSpaceDN w:val="0"/>
                    <w:spacing w:line="360" w:lineRule="exact"/>
                    <w:jc w:val="center"/>
                    <w:rPr>
                      <w:kern w:val="0"/>
                      <w:sz w:val="24"/>
                    </w:rPr>
                  </w:pPr>
                  <w:r>
                    <w:rPr>
                      <w:kern w:val="0"/>
                      <w:sz w:val="24"/>
                    </w:rPr>
                    <w:t>板材边角料</w:t>
                  </w:r>
                </w:p>
              </w:tc>
              <w:tc>
                <w:tcPr>
                  <w:tcW w:w="1482" w:type="dxa"/>
                  <w:vAlign w:val="center"/>
                </w:tcPr>
                <w:p>
                  <w:pPr>
                    <w:autoSpaceDE w:val="0"/>
                    <w:autoSpaceDN w:val="0"/>
                    <w:spacing w:line="360" w:lineRule="exact"/>
                    <w:jc w:val="center"/>
                    <w:rPr>
                      <w:kern w:val="0"/>
                      <w:sz w:val="24"/>
                    </w:rPr>
                  </w:pPr>
                  <w:r>
                    <w:rPr>
                      <w:kern w:val="0"/>
                      <w:sz w:val="24"/>
                    </w:rPr>
                    <w:t>一般工业固废</w:t>
                  </w:r>
                </w:p>
              </w:tc>
              <w:tc>
                <w:tcPr>
                  <w:tcW w:w="869" w:type="dxa"/>
                  <w:vAlign w:val="center"/>
                </w:tcPr>
                <w:p>
                  <w:pPr>
                    <w:spacing w:line="360" w:lineRule="exact"/>
                    <w:jc w:val="center"/>
                    <w:rPr>
                      <w:sz w:val="24"/>
                    </w:rPr>
                  </w:pPr>
                  <w:r>
                    <w:rPr>
                      <w:sz w:val="24"/>
                    </w:rPr>
                    <w:t>0.212</w:t>
                  </w:r>
                </w:p>
              </w:tc>
              <w:tc>
                <w:tcPr>
                  <w:tcW w:w="3007" w:type="dxa"/>
                  <w:vAlign w:val="center"/>
                </w:tcPr>
                <w:p>
                  <w:pPr>
                    <w:spacing w:line="360" w:lineRule="exact"/>
                    <w:jc w:val="center"/>
                    <w:rPr>
                      <w:sz w:val="24"/>
                    </w:rPr>
                  </w:pPr>
                  <w:r>
                    <w:rPr>
                      <w:sz w:val="24"/>
                    </w:rPr>
                    <w:t>由</w:t>
                  </w:r>
                  <w:r>
                    <w:rPr>
                      <w:rFonts w:hint="eastAsia"/>
                      <w:sz w:val="24"/>
                    </w:rPr>
                    <w:t>物资</w:t>
                  </w:r>
                  <w:r>
                    <w:rPr>
                      <w:sz w:val="24"/>
                    </w:rPr>
                    <w:t>回收利用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507" w:type="dxa"/>
                  <w:vAlign w:val="center"/>
                </w:tcPr>
                <w:p>
                  <w:pPr>
                    <w:spacing w:line="360" w:lineRule="exact"/>
                    <w:jc w:val="center"/>
                    <w:rPr>
                      <w:sz w:val="24"/>
                    </w:rPr>
                  </w:pPr>
                  <w:r>
                    <w:rPr>
                      <w:sz w:val="24"/>
                    </w:rPr>
                    <w:t>2</w:t>
                  </w:r>
                </w:p>
              </w:tc>
              <w:tc>
                <w:tcPr>
                  <w:tcW w:w="1972" w:type="dxa"/>
                  <w:vAlign w:val="center"/>
                </w:tcPr>
                <w:p>
                  <w:pPr>
                    <w:autoSpaceDE w:val="0"/>
                    <w:autoSpaceDN w:val="0"/>
                    <w:spacing w:line="360" w:lineRule="exact"/>
                    <w:jc w:val="center"/>
                    <w:rPr>
                      <w:kern w:val="0"/>
                      <w:sz w:val="24"/>
                    </w:rPr>
                  </w:pPr>
                  <w:r>
                    <w:rPr>
                      <w:kern w:val="0"/>
                      <w:sz w:val="24"/>
                    </w:rPr>
                    <w:t>铝材边角料、碎屑</w:t>
                  </w:r>
                </w:p>
              </w:tc>
              <w:tc>
                <w:tcPr>
                  <w:tcW w:w="1482" w:type="dxa"/>
                  <w:vAlign w:val="center"/>
                </w:tcPr>
                <w:p>
                  <w:pPr>
                    <w:autoSpaceDE w:val="0"/>
                    <w:autoSpaceDN w:val="0"/>
                    <w:spacing w:line="360" w:lineRule="exact"/>
                    <w:jc w:val="center"/>
                    <w:rPr>
                      <w:kern w:val="0"/>
                      <w:sz w:val="24"/>
                    </w:rPr>
                  </w:pPr>
                  <w:r>
                    <w:rPr>
                      <w:kern w:val="0"/>
                      <w:sz w:val="24"/>
                    </w:rPr>
                    <w:t>一般工业固废</w:t>
                  </w:r>
                </w:p>
              </w:tc>
              <w:tc>
                <w:tcPr>
                  <w:tcW w:w="869" w:type="dxa"/>
                  <w:vAlign w:val="center"/>
                </w:tcPr>
                <w:p>
                  <w:pPr>
                    <w:spacing w:line="360" w:lineRule="exact"/>
                    <w:jc w:val="center"/>
                    <w:rPr>
                      <w:sz w:val="24"/>
                    </w:rPr>
                  </w:pPr>
                  <w:r>
                    <w:rPr>
                      <w:sz w:val="24"/>
                    </w:rPr>
                    <w:t>0.16</w:t>
                  </w:r>
                </w:p>
              </w:tc>
              <w:tc>
                <w:tcPr>
                  <w:tcW w:w="3007" w:type="dxa"/>
                  <w:vAlign w:val="center"/>
                </w:tcPr>
                <w:p>
                  <w:pPr>
                    <w:spacing w:line="360" w:lineRule="exact"/>
                    <w:jc w:val="center"/>
                    <w:rPr>
                      <w:sz w:val="24"/>
                    </w:rPr>
                  </w:pPr>
                  <w:r>
                    <w:rPr>
                      <w:sz w:val="24"/>
                    </w:rPr>
                    <w:t>由</w:t>
                  </w:r>
                  <w:r>
                    <w:rPr>
                      <w:rFonts w:hint="eastAsia"/>
                      <w:sz w:val="24"/>
                    </w:rPr>
                    <w:t>物资</w:t>
                  </w:r>
                  <w:r>
                    <w:rPr>
                      <w:sz w:val="24"/>
                    </w:rPr>
                    <w:t>回收利用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507" w:type="dxa"/>
                  <w:vAlign w:val="center"/>
                </w:tcPr>
                <w:p>
                  <w:pPr>
                    <w:spacing w:line="360" w:lineRule="exact"/>
                    <w:jc w:val="center"/>
                    <w:rPr>
                      <w:sz w:val="24"/>
                    </w:rPr>
                  </w:pPr>
                  <w:r>
                    <w:rPr>
                      <w:sz w:val="24"/>
                    </w:rPr>
                    <w:t>3</w:t>
                  </w:r>
                </w:p>
              </w:tc>
              <w:tc>
                <w:tcPr>
                  <w:tcW w:w="1972" w:type="dxa"/>
                  <w:vAlign w:val="center"/>
                </w:tcPr>
                <w:p>
                  <w:pPr>
                    <w:autoSpaceDE w:val="0"/>
                    <w:autoSpaceDN w:val="0"/>
                    <w:spacing w:line="360" w:lineRule="exact"/>
                    <w:jc w:val="center"/>
                    <w:rPr>
                      <w:kern w:val="0"/>
                      <w:sz w:val="24"/>
                    </w:rPr>
                  </w:pPr>
                  <w:r>
                    <w:rPr>
                      <w:kern w:val="0"/>
                      <w:sz w:val="24"/>
                    </w:rPr>
                    <w:t>原材料包装</w:t>
                  </w:r>
                </w:p>
              </w:tc>
              <w:tc>
                <w:tcPr>
                  <w:tcW w:w="1482" w:type="dxa"/>
                  <w:vAlign w:val="center"/>
                </w:tcPr>
                <w:p>
                  <w:pPr>
                    <w:autoSpaceDE w:val="0"/>
                    <w:autoSpaceDN w:val="0"/>
                    <w:spacing w:line="360" w:lineRule="exact"/>
                    <w:jc w:val="center"/>
                    <w:rPr>
                      <w:kern w:val="0"/>
                      <w:sz w:val="24"/>
                    </w:rPr>
                  </w:pPr>
                  <w:r>
                    <w:rPr>
                      <w:kern w:val="0"/>
                      <w:sz w:val="24"/>
                    </w:rPr>
                    <w:t>一般工业固废</w:t>
                  </w:r>
                </w:p>
              </w:tc>
              <w:tc>
                <w:tcPr>
                  <w:tcW w:w="869" w:type="dxa"/>
                  <w:vAlign w:val="center"/>
                </w:tcPr>
                <w:p>
                  <w:pPr>
                    <w:spacing w:line="360" w:lineRule="exact"/>
                    <w:jc w:val="center"/>
                    <w:rPr>
                      <w:sz w:val="24"/>
                    </w:rPr>
                  </w:pPr>
                  <w:r>
                    <w:rPr>
                      <w:sz w:val="24"/>
                    </w:rPr>
                    <w:t>0.2</w:t>
                  </w:r>
                </w:p>
              </w:tc>
              <w:tc>
                <w:tcPr>
                  <w:tcW w:w="3007" w:type="dxa"/>
                  <w:vAlign w:val="center"/>
                </w:tcPr>
                <w:p>
                  <w:pPr>
                    <w:spacing w:line="360" w:lineRule="exact"/>
                    <w:jc w:val="center"/>
                    <w:rPr>
                      <w:sz w:val="24"/>
                    </w:rPr>
                  </w:pPr>
                  <w:r>
                    <w:rPr>
                      <w:sz w:val="24"/>
                    </w:rPr>
                    <w:t>委托环卫部门外运处理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507" w:type="dxa"/>
                  <w:vAlign w:val="center"/>
                </w:tcPr>
                <w:p>
                  <w:pPr>
                    <w:spacing w:line="360" w:lineRule="exact"/>
                    <w:jc w:val="center"/>
                    <w:rPr>
                      <w:sz w:val="24"/>
                    </w:rPr>
                  </w:pPr>
                  <w:r>
                    <w:rPr>
                      <w:rFonts w:hint="eastAsia"/>
                      <w:sz w:val="24"/>
                    </w:rPr>
                    <w:t>4</w:t>
                  </w:r>
                </w:p>
              </w:tc>
              <w:tc>
                <w:tcPr>
                  <w:tcW w:w="1972" w:type="dxa"/>
                  <w:vAlign w:val="center"/>
                </w:tcPr>
                <w:p>
                  <w:pPr>
                    <w:autoSpaceDE w:val="0"/>
                    <w:autoSpaceDN w:val="0"/>
                    <w:spacing w:line="360" w:lineRule="exact"/>
                    <w:jc w:val="center"/>
                    <w:rPr>
                      <w:kern w:val="0"/>
                      <w:sz w:val="24"/>
                    </w:rPr>
                  </w:pPr>
                  <w:r>
                    <w:rPr>
                      <w:rFonts w:hint="eastAsia"/>
                      <w:kern w:val="0"/>
                      <w:sz w:val="24"/>
                    </w:rPr>
                    <w:t>不合格产品</w:t>
                  </w:r>
                </w:p>
              </w:tc>
              <w:tc>
                <w:tcPr>
                  <w:tcW w:w="1482" w:type="dxa"/>
                  <w:vAlign w:val="center"/>
                </w:tcPr>
                <w:p>
                  <w:pPr>
                    <w:autoSpaceDE w:val="0"/>
                    <w:autoSpaceDN w:val="0"/>
                    <w:spacing w:line="360" w:lineRule="exact"/>
                    <w:jc w:val="center"/>
                    <w:rPr>
                      <w:kern w:val="0"/>
                      <w:sz w:val="24"/>
                    </w:rPr>
                  </w:pPr>
                  <w:r>
                    <w:rPr>
                      <w:rFonts w:hint="eastAsia"/>
                      <w:kern w:val="0"/>
                      <w:sz w:val="24"/>
                    </w:rPr>
                    <w:t>一般工业固废</w:t>
                  </w:r>
                </w:p>
              </w:tc>
              <w:tc>
                <w:tcPr>
                  <w:tcW w:w="869" w:type="dxa"/>
                  <w:vAlign w:val="center"/>
                </w:tcPr>
                <w:p>
                  <w:pPr>
                    <w:spacing w:line="360" w:lineRule="exact"/>
                    <w:jc w:val="center"/>
                    <w:rPr>
                      <w:sz w:val="24"/>
                    </w:rPr>
                  </w:pPr>
                  <w:r>
                    <w:rPr>
                      <w:rFonts w:hint="eastAsia"/>
                      <w:sz w:val="24"/>
                    </w:rPr>
                    <w:t>0.36</w:t>
                  </w:r>
                </w:p>
              </w:tc>
              <w:tc>
                <w:tcPr>
                  <w:tcW w:w="3007" w:type="dxa"/>
                  <w:vAlign w:val="center"/>
                </w:tcPr>
                <w:p>
                  <w:pPr>
                    <w:spacing w:line="360" w:lineRule="exact"/>
                    <w:jc w:val="center"/>
                    <w:rPr>
                      <w:sz w:val="24"/>
                    </w:rPr>
                  </w:pPr>
                  <w:r>
                    <w:rPr>
                      <w:sz w:val="24"/>
                    </w:rPr>
                    <w:t>由</w:t>
                  </w:r>
                  <w:r>
                    <w:rPr>
                      <w:rFonts w:hint="eastAsia"/>
                      <w:sz w:val="24"/>
                    </w:rPr>
                    <w:t>物资</w:t>
                  </w:r>
                  <w:r>
                    <w:rPr>
                      <w:sz w:val="24"/>
                    </w:rPr>
                    <w:t>回收利用</w:t>
                  </w:r>
                </w:p>
              </w:tc>
            </w:tr>
          </w:tbl>
          <w:p>
            <w:pPr>
              <w:spacing w:line="360" w:lineRule="auto"/>
              <w:ind w:firstLine="480" w:firstLineChars="200"/>
              <w:rPr>
                <w:sz w:val="24"/>
              </w:rPr>
            </w:pPr>
            <w:r>
              <w:rPr>
                <w:sz w:val="24"/>
              </w:rPr>
              <w:t>（3）危险废物</w:t>
            </w:r>
          </w:p>
          <w:p>
            <w:pPr>
              <w:spacing w:line="360" w:lineRule="auto"/>
              <w:ind w:firstLine="480" w:firstLineChars="200"/>
              <w:rPr>
                <w:sz w:val="24"/>
              </w:rPr>
            </w:pPr>
            <w:r>
              <w:rPr>
                <w:sz w:val="24"/>
              </w:rPr>
              <w:t>①废弃UV油墨包装</w:t>
            </w:r>
          </w:p>
          <w:p>
            <w:pPr>
              <w:spacing w:line="360" w:lineRule="auto"/>
              <w:ind w:firstLine="480" w:firstLineChars="200"/>
              <w:rPr>
                <w:sz w:val="24"/>
              </w:rPr>
            </w:pPr>
            <w:r>
              <w:rPr>
                <w:sz w:val="24"/>
              </w:rPr>
              <w:t>项目生产过程中产生的废弃UV油墨包装属于危险废物，类别为HW49，代码 900-041-49。产生量约为0.1t/a。</w:t>
            </w:r>
          </w:p>
          <w:p>
            <w:pPr>
              <w:spacing w:line="360" w:lineRule="auto"/>
              <w:ind w:firstLine="480" w:firstLineChars="200"/>
              <w:rPr>
                <w:sz w:val="24"/>
                <w:u w:val="single"/>
              </w:rPr>
            </w:pPr>
            <w:r>
              <w:rPr>
                <w:sz w:val="24"/>
                <w:u w:val="single"/>
              </w:rPr>
              <w:t>②废活性炭</w:t>
            </w:r>
          </w:p>
          <w:p>
            <w:pPr>
              <w:spacing w:line="360" w:lineRule="auto"/>
              <w:ind w:firstLine="480" w:firstLineChars="200"/>
              <w:rPr>
                <w:sz w:val="24"/>
                <w:u w:val="single"/>
              </w:rPr>
            </w:pPr>
            <w:r>
              <w:rPr>
                <w:sz w:val="24"/>
                <w:u w:val="single"/>
              </w:rPr>
              <w:t>项目用活性炭吸附有机废气，根据项目废气处理设施处理效率，其中活性炭吸附的有机废气量为</w:t>
            </w:r>
            <w:r>
              <w:rPr>
                <w:rFonts w:hint="eastAsia"/>
                <w:sz w:val="24"/>
                <w:u w:val="single"/>
              </w:rPr>
              <w:t>64.798</w:t>
            </w:r>
            <w:r>
              <w:rPr>
                <w:sz w:val="24"/>
                <w:u w:val="single"/>
              </w:rPr>
              <w:t>kg/a，活性炭吸附有机废气以每吸附0.25g有机废气需消耗1g活性炭计，相应消耗活性炭吸附剂为</w:t>
            </w:r>
            <w:r>
              <w:rPr>
                <w:rFonts w:hint="eastAsia"/>
                <w:sz w:val="24"/>
                <w:u w:val="single"/>
              </w:rPr>
              <w:t>259.192kg</w:t>
            </w:r>
            <w:r>
              <w:rPr>
                <w:sz w:val="24"/>
                <w:u w:val="single"/>
              </w:rPr>
              <w:t>/a，在活性炭吸附饱和度达70%时更换，则产生的废活性炭量为</w:t>
            </w:r>
            <w:r>
              <w:rPr>
                <w:rFonts w:hint="eastAsia"/>
                <w:sz w:val="24"/>
                <w:u w:val="single"/>
              </w:rPr>
              <w:t>0.37</w:t>
            </w:r>
            <w:r>
              <w:rPr>
                <w:sz w:val="24"/>
                <w:u w:val="single"/>
              </w:rPr>
              <w:t>t/a。该固体废物属于沾染了具有毒性的易挥发性有机气体的的物质，属于危险废物，HW49其他废物中的900-039-49，拟用储存桶收集，于密闭危废暂存间暂存，定期委托具有处理危废资质的单位</w:t>
            </w:r>
            <w:r>
              <w:rPr>
                <w:rFonts w:hint="eastAsia"/>
                <w:sz w:val="24"/>
                <w:u w:val="single"/>
              </w:rPr>
              <w:t>处置</w:t>
            </w:r>
            <w:r>
              <w:rPr>
                <w:sz w:val="24"/>
                <w:u w:val="single"/>
              </w:rPr>
              <w:t>。</w:t>
            </w:r>
          </w:p>
          <w:p>
            <w:pPr>
              <w:jc w:val="center"/>
              <w:rPr>
                <w:b/>
                <w:sz w:val="24"/>
              </w:rPr>
            </w:pPr>
            <w:r>
              <w:rPr>
                <w:b/>
                <w:sz w:val="24"/>
              </w:rPr>
              <w:t>表</w:t>
            </w:r>
            <w:r>
              <w:rPr>
                <w:rFonts w:hint="eastAsia"/>
                <w:b/>
                <w:sz w:val="24"/>
              </w:rPr>
              <w:t>4-1</w:t>
            </w:r>
            <w:r>
              <w:rPr>
                <w:rFonts w:hint="eastAsia"/>
                <w:b/>
                <w:sz w:val="24"/>
                <w:lang w:val="en-US" w:eastAsia="zh-CN"/>
              </w:rPr>
              <w:t>7</w:t>
            </w:r>
            <w:r>
              <w:rPr>
                <w:rFonts w:hint="eastAsia"/>
                <w:b/>
                <w:sz w:val="24"/>
              </w:rPr>
              <w:t xml:space="preserve"> </w:t>
            </w:r>
            <w:r>
              <w:rPr>
                <w:b/>
                <w:sz w:val="24"/>
              </w:rPr>
              <w:t>本项目固体废弃物产生及处置情况表</w:t>
            </w:r>
          </w:p>
          <w:tbl>
            <w:tblPr>
              <w:tblStyle w:val="18"/>
              <w:tblW w:w="7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6"/>
              <w:gridCol w:w="1662"/>
              <w:gridCol w:w="1511"/>
              <w:gridCol w:w="1275"/>
              <w:gridCol w:w="3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406" w:type="dxa"/>
                  <w:vAlign w:val="center"/>
                </w:tcPr>
                <w:p>
                  <w:pPr>
                    <w:spacing w:line="360" w:lineRule="exact"/>
                    <w:jc w:val="center"/>
                    <w:rPr>
                      <w:sz w:val="24"/>
                    </w:rPr>
                  </w:pPr>
                  <w:r>
                    <w:rPr>
                      <w:sz w:val="24"/>
                    </w:rPr>
                    <w:t>序号</w:t>
                  </w:r>
                </w:p>
              </w:tc>
              <w:tc>
                <w:tcPr>
                  <w:tcW w:w="1662" w:type="dxa"/>
                  <w:vAlign w:val="center"/>
                </w:tcPr>
                <w:p>
                  <w:pPr>
                    <w:spacing w:line="360" w:lineRule="exact"/>
                    <w:jc w:val="center"/>
                    <w:rPr>
                      <w:sz w:val="24"/>
                    </w:rPr>
                  </w:pPr>
                  <w:r>
                    <w:rPr>
                      <w:sz w:val="24"/>
                    </w:rPr>
                    <w:t>名称</w:t>
                  </w:r>
                </w:p>
              </w:tc>
              <w:tc>
                <w:tcPr>
                  <w:tcW w:w="1511" w:type="dxa"/>
                  <w:vAlign w:val="center"/>
                </w:tcPr>
                <w:p>
                  <w:pPr>
                    <w:spacing w:line="360" w:lineRule="exact"/>
                    <w:jc w:val="center"/>
                    <w:rPr>
                      <w:sz w:val="24"/>
                    </w:rPr>
                  </w:pPr>
                  <w:r>
                    <w:rPr>
                      <w:sz w:val="24"/>
                    </w:rPr>
                    <w:t>分类</w:t>
                  </w:r>
                </w:p>
              </w:tc>
              <w:tc>
                <w:tcPr>
                  <w:tcW w:w="1275" w:type="dxa"/>
                  <w:vAlign w:val="center"/>
                </w:tcPr>
                <w:p>
                  <w:pPr>
                    <w:spacing w:line="360" w:lineRule="exact"/>
                    <w:jc w:val="center"/>
                    <w:rPr>
                      <w:sz w:val="24"/>
                    </w:rPr>
                  </w:pPr>
                  <w:r>
                    <w:rPr>
                      <w:sz w:val="24"/>
                    </w:rPr>
                    <w:t>产生量(t/a)</w:t>
                  </w:r>
                </w:p>
              </w:tc>
              <w:tc>
                <w:tcPr>
                  <w:tcW w:w="3122" w:type="dxa"/>
                  <w:vAlign w:val="center"/>
                </w:tcPr>
                <w:p>
                  <w:pPr>
                    <w:spacing w:line="360" w:lineRule="exact"/>
                    <w:jc w:val="center"/>
                    <w:rPr>
                      <w:sz w:val="24"/>
                    </w:rPr>
                  </w:pPr>
                  <w:r>
                    <w:rPr>
                      <w:sz w:val="24"/>
                    </w:rPr>
                    <w:t>处理处置方式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6" w:hRule="atLeast"/>
                <w:jc w:val="center"/>
              </w:trPr>
              <w:tc>
                <w:tcPr>
                  <w:tcW w:w="406" w:type="dxa"/>
                  <w:vAlign w:val="center"/>
                </w:tcPr>
                <w:p>
                  <w:pPr>
                    <w:spacing w:line="360" w:lineRule="exact"/>
                    <w:jc w:val="center"/>
                    <w:rPr>
                      <w:sz w:val="24"/>
                    </w:rPr>
                  </w:pPr>
                  <w:bookmarkStart w:id="5" w:name="OLE_LINK192" w:colFirst="3" w:colLast="3"/>
                  <w:bookmarkStart w:id="6" w:name="OLE_LINK6" w:colFirst="3" w:colLast="3"/>
                  <w:r>
                    <w:rPr>
                      <w:sz w:val="24"/>
                    </w:rPr>
                    <w:t>1</w:t>
                  </w:r>
                </w:p>
              </w:tc>
              <w:tc>
                <w:tcPr>
                  <w:tcW w:w="1662" w:type="dxa"/>
                  <w:vAlign w:val="center"/>
                </w:tcPr>
                <w:p>
                  <w:pPr>
                    <w:autoSpaceDE w:val="0"/>
                    <w:autoSpaceDN w:val="0"/>
                    <w:spacing w:line="360" w:lineRule="exact"/>
                    <w:jc w:val="center"/>
                    <w:rPr>
                      <w:kern w:val="0"/>
                      <w:sz w:val="24"/>
                    </w:rPr>
                  </w:pPr>
                  <w:r>
                    <w:rPr>
                      <w:sz w:val="24"/>
                    </w:rPr>
                    <w:t>生活垃圾</w:t>
                  </w:r>
                </w:p>
              </w:tc>
              <w:tc>
                <w:tcPr>
                  <w:tcW w:w="1511" w:type="dxa"/>
                  <w:vAlign w:val="center"/>
                </w:tcPr>
                <w:p>
                  <w:pPr>
                    <w:autoSpaceDE w:val="0"/>
                    <w:autoSpaceDN w:val="0"/>
                    <w:spacing w:line="360" w:lineRule="exact"/>
                    <w:jc w:val="center"/>
                    <w:rPr>
                      <w:kern w:val="0"/>
                      <w:sz w:val="24"/>
                    </w:rPr>
                  </w:pPr>
                  <w:r>
                    <w:rPr>
                      <w:kern w:val="0"/>
                      <w:sz w:val="24"/>
                    </w:rPr>
                    <w:t>生活垃圾</w:t>
                  </w:r>
                </w:p>
              </w:tc>
              <w:tc>
                <w:tcPr>
                  <w:tcW w:w="1275" w:type="dxa"/>
                  <w:vAlign w:val="center"/>
                </w:tcPr>
                <w:p>
                  <w:pPr>
                    <w:spacing w:line="360" w:lineRule="exact"/>
                    <w:jc w:val="center"/>
                    <w:rPr>
                      <w:sz w:val="24"/>
                    </w:rPr>
                  </w:pPr>
                  <w:r>
                    <w:rPr>
                      <w:sz w:val="24"/>
                    </w:rPr>
                    <w:t>132.5</w:t>
                  </w:r>
                </w:p>
              </w:tc>
              <w:tc>
                <w:tcPr>
                  <w:tcW w:w="3122" w:type="dxa"/>
                  <w:vAlign w:val="center"/>
                </w:tcPr>
                <w:p>
                  <w:pPr>
                    <w:spacing w:line="360" w:lineRule="exact"/>
                    <w:jc w:val="center"/>
                    <w:rPr>
                      <w:sz w:val="24"/>
                    </w:rPr>
                  </w:pPr>
                  <w:r>
                    <w:rPr>
                      <w:kern w:val="0"/>
                      <w:sz w:val="24"/>
                    </w:rPr>
                    <w:t>环卫部门统一清运</w:t>
                  </w:r>
                </w:p>
              </w:tc>
            </w:tr>
            <w:bookmarkEnd w:id="5"/>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406" w:type="dxa"/>
                  <w:vAlign w:val="center"/>
                </w:tcPr>
                <w:p>
                  <w:pPr>
                    <w:spacing w:line="360" w:lineRule="exact"/>
                    <w:jc w:val="center"/>
                    <w:rPr>
                      <w:sz w:val="24"/>
                    </w:rPr>
                  </w:pPr>
                  <w:r>
                    <w:rPr>
                      <w:sz w:val="24"/>
                    </w:rPr>
                    <w:t>2</w:t>
                  </w:r>
                </w:p>
              </w:tc>
              <w:tc>
                <w:tcPr>
                  <w:tcW w:w="1662" w:type="dxa"/>
                  <w:vAlign w:val="center"/>
                </w:tcPr>
                <w:p>
                  <w:pPr>
                    <w:autoSpaceDE w:val="0"/>
                    <w:autoSpaceDN w:val="0"/>
                    <w:spacing w:line="360" w:lineRule="exact"/>
                    <w:jc w:val="center"/>
                    <w:rPr>
                      <w:kern w:val="0"/>
                      <w:sz w:val="24"/>
                    </w:rPr>
                  </w:pPr>
                  <w:r>
                    <w:rPr>
                      <w:kern w:val="0"/>
                      <w:sz w:val="24"/>
                    </w:rPr>
                    <w:t>板材边角料</w:t>
                  </w:r>
                </w:p>
              </w:tc>
              <w:tc>
                <w:tcPr>
                  <w:tcW w:w="1511" w:type="dxa"/>
                  <w:vAlign w:val="center"/>
                </w:tcPr>
                <w:p>
                  <w:pPr>
                    <w:autoSpaceDE w:val="0"/>
                    <w:autoSpaceDN w:val="0"/>
                    <w:spacing w:line="360" w:lineRule="exact"/>
                    <w:jc w:val="center"/>
                    <w:rPr>
                      <w:kern w:val="0"/>
                      <w:sz w:val="24"/>
                    </w:rPr>
                  </w:pPr>
                  <w:r>
                    <w:rPr>
                      <w:kern w:val="0"/>
                      <w:sz w:val="24"/>
                    </w:rPr>
                    <w:t>一般工业固废</w:t>
                  </w:r>
                </w:p>
              </w:tc>
              <w:tc>
                <w:tcPr>
                  <w:tcW w:w="1275" w:type="dxa"/>
                  <w:vAlign w:val="center"/>
                </w:tcPr>
                <w:p>
                  <w:pPr>
                    <w:spacing w:line="360" w:lineRule="exact"/>
                    <w:jc w:val="center"/>
                    <w:rPr>
                      <w:sz w:val="24"/>
                    </w:rPr>
                  </w:pPr>
                  <w:r>
                    <w:rPr>
                      <w:sz w:val="24"/>
                    </w:rPr>
                    <w:t>0.212</w:t>
                  </w:r>
                </w:p>
              </w:tc>
              <w:tc>
                <w:tcPr>
                  <w:tcW w:w="3122" w:type="dxa"/>
                  <w:vAlign w:val="center"/>
                </w:tcPr>
                <w:p>
                  <w:pPr>
                    <w:spacing w:line="360" w:lineRule="exact"/>
                    <w:jc w:val="center"/>
                    <w:rPr>
                      <w:sz w:val="24"/>
                    </w:rPr>
                  </w:pPr>
                  <w:r>
                    <w:rPr>
                      <w:sz w:val="24"/>
                    </w:rPr>
                    <w:t>由出售方回收利用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406" w:type="dxa"/>
                  <w:vAlign w:val="center"/>
                </w:tcPr>
                <w:p>
                  <w:pPr>
                    <w:spacing w:line="360" w:lineRule="exact"/>
                    <w:jc w:val="center"/>
                    <w:rPr>
                      <w:sz w:val="24"/>
                    </w:rPr>
                  </w:pPr>
                  <w:r>
                    <w:rPr>
                      <w:sz w:val="24"/>
                    </w:rPr>
                    <w:t>3</w:t>
                  </w:r>
                </w:p>
              </w:tc>
              <w:tc>
                <w:tcPr>
                  <w:tcW w:w="1662" w:type="dxa"/>
                  <w:vAlign w:val="center"/>
                </w:tcPr>
                <w:p>
                  <w:pPr>
                    <w:autoSpaceDE w:val="0"/>
                    <w:autoSpaceDN w:val="0"/>
                    <w:spacing w:line="360" w:lineRule="exact"/>
                    <w:jc w:val="center"/>
                    <w:rPr>
                      <w:kern w:val="0"/>
                      <w:sz w:val="24"/>
                    </w:rPr>
                  </w:pPr>
                  <w:r>
                    <w:rPr>
                      <w:kern w:val="0"/>
                      <w:sz w:val="24"/>
                    </w:rPr>
                    <w:t>铝型材边角料、碎屑</w:t>
                  </w:r>
                </w:p>
              </w:tc>
              <w:tc>
                <w:tcPr>
                  <w:tcW w:w="1511" w:type="dxa"/>
                  <w:vAlign w:val="center"/>
                </w:tcPr>
                <w:p>
                  <w:pPr>
                    <w:autoSpaceDE w:val="0"/>
                    <w:autoSpaceDN w:val="0"/>
                    <w:spacing w:line="360" w:lineRule="exact"/>
                    <w:jc w:val="center"/>
                    <w:rPr>
                      <w:kern w:val="0"/>
                      <w:sz w:val="24"/>
                    </w:rPr>
                  </w:pPr>
                  <w:r>
                    <w:rPr>
                      <w:kern w:val="0"/>
                      <w:sz w:val="24"/>
                    </w:rPr>
                    <w:t>一般工业固废</w:t>
                  </w:r>
                </w:p>
              </w:tc>
              <w:tc>
                <w:tcPr>
                  <w:tcW w:w="1275" w:type="dxa"/>
                  <w:vAlign w:val="center"/>
                </w:tcPr>
                <w:p>
                  <w:pPr>
                    <w:spacing w:line="360" w:lineRule="exact"/>
                    <w:jc w:val="center"/>
                    <w:rPr>
                      <w:sz w:val="24"/>
                    </w:rPr>
                  </w:pPr>
                  <w:r>
                    <w:rPr>
                      <w:sz w:val="24"/>
                    </w:rPr>
                    <w:t>0.16</w:t>
                  </w:r>
                </w:p>
              </w:tc>
              <w:tc>
                <w:tcPr>
                  <w:tcW w:w="3122" w:type="dxa"/>
                  <w:vAlign w:val="center"/>
                </w:tcPr>
                <w:p>
                  <w:pPr>
                    <w:spacing w:line="360" w:lineRule="exact"/>
                    <w:jc w:val="center"/>
                    <w:rPr>
                      <w:sz w:val="24"/>
                    </w:rPr>
                  </w:pPr>
                  <w:r>
                    <w:rPr>
                      <w:sz w:val="24"/>
                    </w:rPr>
                    <w:t>由出售方回收利用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406" w:type="dxa"/>
                  <w:vAlign w:val="center"/>
                </w:tcPr>
                <w:p>
                  <w:pPr>
                    <w:spacing w:line="360" w:lineRule="exact"/>
                    <w:jc w:val="center"/>
                    <w:rPr>
                      <w:sz w:val="24"/>
                    </w:rPr>
                  </w:pPr>
                  <w:r>
                    <w:rPr>
                      <w:sz w:val="24"/>
                    </w:rPr>
                    <w:t>4</w:t>
                  </w:r>
                </w:p>
              </w:tc>
              <w:tc>
                <w:tcPr>
                  <w:tcW w:w="1662" w:type="dxa"/>
                  <w:vAlign w:val="center"/>
                </w:tcPr>
                <w:p>
                  <w:pPr>
                    <w:autoSpaceDE w:val="0"/>
                    <w:autoSpaceDN w:val="0"/>
                    <w:spacing w:line="360" w:lineRule="exact"/>
                    <w:jc w:val="center"/>
                    <w:rPr>
                      <w:kern w:val="0"/>
                      <w:sz w:val="24"/>
                    </w:rPr>
                  </w:pPr>
                  <w:r>
                    <w:rPr>
                      <w:kern w:val="0"/>
                      <w:sz w:val="24"/>
                    </w:rPr>
                    <w:t>原材料包装</w:t>
                  </w:r>
                </w:p>
              </w:tc>
              <w:tc>
                <w:tcPr>
                  <w:tcW w:w="1511" w:type="dxa"/>
                  <w:vAlign w:val="center"/>
                </w:tcPr>
                <w:p>
                  <w:pPr>
                    <w:autoSpaceDE w:val="0"/>
                    <w:autoSpaceDN w:val="0"/>
                    <w:spacing w:line="360" w:lineRule="exact"/>
                    <w:jc w:val="center"/>
                    <w:rPr>
                      <w:kern w:val="0"/>
                      <w:sz w:val="24"/>
                    </w:rPr>
                  </w:pPr>
                  <w:r>
                    <w:rPr>
                      <w:kern w:val="0"/>
                      <w:sz w:val="24"/>
                    </w:rPr>
                    <w:t>一般工业固废</w:t>
                  </w:r>
                </w:p>
              </w:tc>
              <w:tc>
                <w:tcPr>
                  <w:tcW w:w="1275" w:type="dxa"/>
                  <w:vAlign w:val="center"/>
                </w:tcPr>
                <w:p>
                  <w:pPr>
                    <w:spacing w:line="360" w:lineRule="exact"/>
                    <w:jc w:val="center"/>
                    <w:rPr>
                      <w:sz w:val="24"/>
                    </w:rPr>
                  </w:pPr>
                  <w:r>
                    <w:rPr>
                      <w:sz w:val="24"/>
                    </w:rPr>
                    <w:t>1.2</w:t>
                  </w:r>
                </w:p>
              </w:tc>
              <w:tc>
                <w:tcPr>
                  <w:tcW w:w="3122" w:type="dxa"/>
                  <w:vAlign w:val="center"/>
                </w:tcPr>
                <w:p>
                  <w:pPr>
                    <w:spacing w:line="360" w:lineRule="exact"/>
                    <w:jc w:val="center"/>
                    <w:rPr>
                      <w:sz w:val="24"/>
                    </w:rPr>
                  </w:pPr>
                  <w:r>
                    <w:rPr>
                      <w:sz w:val="24"/>
                    </w:rPr>
                    <w:t>委托环卫部门外运处理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406" w:type="dxa"/>
                  <w:vAlign w:val="center"/>
                </w:tcPr>
                <w:p>
                  <w:pPr>
                    <w:spacing w:line="360" w:lineRule="exact"/>
                    <w:jc w:val="center"/>
                    <w:rPr>
                      <w:sz w:val="24"/>
                    </w:rPr>
                  </w:pPr>
                  <w:r>
                    <w:rPr>
                      <w:rFonts w:hint="eastAsia"/>
                      <w:sz w:val="24"/>
                    </w:rPr>
                    <w:t>5</w:t>
                  </w:r>
                </w:p>
              </w:tc>
              <w:tc>
                <w:tcPr>
                  <w:tcW w:w="1662" w:type="dxa"/>
                  <w:vAlign w:val="center"/>
                </w:tcPr>
                <w:p>
                  <w:pPr>
                    <w:autoSpaceDE w:val="0"/>
                    <w:autoSpaceDN w:val="0"/>
                    <w:spacing w:line="360" w:lineRule="exact"/>
                    <w:jc w:val="center"/>
                    <w:rPr>
                      <w:kern w:val="0"/>
                      <w:sz w:val="24"/>
                    </w:rPr>
                  </w:pPr>
                  <w:r>
                    <w:rPr>
                      <w:rFonts w:hint="eastAsia"/>
                      <w:kern w:val="0"/>
                      <w:sz w:val="24"/>
                    </w:rPr>
                    <w:t>不合格产品</w:t>
                  </w:r>
                </w:p>
              </w:tc>
              <w:tc>
                <w:tcPr>
                  <w:tcW w:w="1511" w:type="dxa"/>
                  <w:vAlign w:val="center"/>
                </w:tcPr>
                <w:p>
                  <w:pPr>
                    <w:autoSpaceDE w:val="0"/>
                    <w:autoSpaceDN w:val="0"/>
                    <w:spacing w:line="360" w:lineRule="exact"/>
                    <w:jc w:val="center"/>
                    <w:rPr>
                      <w:kern w:val="0"/>
                      <w:sz w:val="24"/>
                    </w:rPr>
                  </w:pPr>
                  <w:r>
                    <w:rPr>
                      <w:rFonts w:hint="eastAsia"/>
                      <w:kern w:val="0"/>
                      <w:sz w:val="24"/>
                    </w:rPr>
                    <w:t>一般工业固废</w:t>
                  </w:r>
                </w:p>
              </w:tc>
              <w:tc>
                <w:tcPr>
                  <w:tcW w:w="1275" w:type="dxa"/>
                  <w:vAlign w:val="center"/>
                </w:tcPr>
                <w:p>
                  <w:pPr>
                    <w:spacing w:line="360" w:lineRule="exact"/>
                    <w:jc w:val="center"/>
                    <w:rPr>
                      <w:sz w:val="24"/>
                    </w:rPr>
                  </w:pPr>
                  <w:r>
                    <w:rPr>
                      <w:rFonts w:hint="eastAsia"/>
                      <w:sz w:val="24"/>
                    </w:rPr>
                    <w:t>0.36</w:t>
                  </w:r>
                </w:p>
              </w:tc>
              <w:tc>
                <w:tcPr>
                  <w:tcW w:w="3122" w:type="dxa"/>
                  <w:vAlign w:val="center"/>
                </w:tcPr>
                <w:p>
                  <w:pPr>
                    <w:spacing w:line="360" w:lineRule="exact"/>
                    <w:jc w:val="center"/>
                    <w:rPr>
                      <w:sz w:val="24"/>
                    </w:rPr>
                  </w:pPr>
                  <w:r>
                    <w:rPr>
                      <w:sz w:val="24"/>
                    </w:rPr>
                    <w:t>由</w:t>
                  </w:r>
                  <w:r>
                    <w:rPr>
                      <w:rFonts w:hint="eastAsia"/>
                      <w:sz w:val="24"/>
                    </w:rPr>
                    <w:t>物资</w:t>
                  </w:r>
                  <w:r>
                    <w:rPr>
                      <w:sz w:val="24"/>
                    </w:rPr>
                    <w:t>回收利用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8" w:hRule="atLeast"/>
                <w:jc w:val="center"/>
              </w:trPr>
              <w:tc>
                <w:tcPr>
                  <w:tcW w:w="406" w:type="dxa"/>
                  <w:vAlign w:val="center"/>
                </w:tcPr>
                <w:p>
                  <w:pPr>
                    <w:spacing w:line="360" w:lineRule="exact"/>
                    <w:jc w:val="center"/>
                    <w:rPr>
                      <w:sz w:val="24"/>
                    </w:rPr>
                  </w:pPr>
                  <w:r>
                    <w:rPr>
                      <w:rFonts w:hint="eastAsia"/>
                      <w:sz w:val="24"/>
                    </w:rPr>
                    <w:t>6</w:t>
                  </w:r>
                </w:p>
              </w:tc>
              <w:tc>
                <w:tcPr>
                  <w:tcW w:w="1662" w:type="dxa"/>
                  <w:vAlign w:val="center"/>
                </w:tcPr>
                <w:p>
                  <w:pPr>
                    <w:autoSpaceDE w:val="0"/>
                    <w:autoSpaceDN w:val="0"/>
                    <w:spacing w:line="360" w:lineRule="exact"/>
                    <w:jc w:val="center"/>
                    <w:rPr>
                      <w:kern w:val="0"/>
                      <w:sz w:val="24"/>
                    </w:rPr>
                  </w:pPr>
                  <w:r>
                    <w:rPr>
                      <w:kern w:val="0"/>
                      <w:sz w:val="24"/>
                    </w:rPr>
                    <w:t>UV油墨包装</w:t>
                  </w:r>
                </w:p>
              </w:tc>
              <w:tc>
                <w:tcPr>
                  <w:tcW w:w="1511" w:type="dxa"/>
                  <w:vAlign w:val="center"/>
                </w:tcPr>
                <w:p>
                  <w:pPr>
                    <w:autoSpaceDE w:val="0"/>
                    <w:autoSpaceDN w:val="0"/>
                    <w:spacing w:line="360" w:lineRule="exact"/>
                    <w:jc w:val="center"/>
                    <w:rPr>
                      <w:kern w:val="0"/>
                      <w:sz w:val="24"/>
                    </w:rPr>
                  </w:pPr>
                  <w:r>
                    <w:rPr>
                      <w:kern w:val="0"/>
                      <w:sz w:val="24"/>
                    </w:rPr>
                    <w:t>危险废物</w:t>
                  </w:r>
                </w:p>
              </w:tc>
              <w:tc>
                <w:tcPr>
                  <w:tcW w:w="1275" w:type="dxa"/>
                  <w:vAlign w:val="center"/>
                </w:tcPr>
                <w:p>
                  <w:pPr>
                    <w:spacing w:line="360" w:lineRule="exact"/>
                    <w:jc w:val="center"/>
                    <w:rPr>
                      <w:sz w:val="24"/>
                    </w:rPr>
                  </w:pPr>
                  <w:r>
                    <w:rPr>
                      <w:sz w:val="24"/>
                    </w:rPr>
                    <w:t>0.1</w:t>
                  </w:r>
                </w:p>
              </w:tc>
              <w:tc>
                <w:tcPr>
                  <w:tcW w:w="3122" w:type="dxa"/>
                  <w:vAlign w:val="center"/>
                </w:tcPr>
                <w:p>
                  <w:pPr>
                    <w:spacing w:line="360" w:lineRule="exact"/>
                    <w:jc w:val="center"/>
                    <w:rPr>
                      <w:sz w:val="24"/>
                    </w:rPr>
                  </w:pPr>
                  <w:r>
                    <w:rPr>
                      <w:sz w:val="24"/>
                    </w:rPr>
                    <w:t>在危险废物暂存间分类分区暂存后，定期交由有资质单位统一安全处置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8" w:hRule="atLeast"/>
                <w:jc w:val="center"/>
              </w:trPr>
              <w:tc>
                <w:tcPr>
                  <w:tcW w:w="406" w:type="dxa"/>
                  <w:vAlign w:val="center"/>
                </w:tcPr>
                <w:p>
                  <w:pPr>
                    <w:spacing w:line="360" w:lineRule="exact"/>
                    <w:jc w:val="center"/>
                    <w:rPr>
                      <w:sz w:val="24"/>
                    </w:rPr>
                  </w:pPr>
                  <w:r>
                    <w:rPr>
                      <w:rFonts w:hint="eastAsia"/>
                      <w:sz w:val="24"/>
                    </w:rPr>
                    <w:t>7</w:t>
                  </w:r>
                </w:p>
              </w:tc>
              <w:tc>
                <w:tcPr>
                  <w:tcW w:w="1662" w:type="dxa"/>
                  <w:vAlign w:val="center"/>
                </w:tcPr>
                <w:p>
                  <w:pPr>
                    <w:autoSpaceDE w:val="0"/>
                    <w:autoSpaceDN w:val="0"/>
                    <w:spacing w:line="360" w:lineRule="exact"/>
                    <w:jc w:val="center"/>
                    <w:rPr>
                      <w:kern w:val="0"/>
                      <w:sz w:val="24"/>
                    </w:rPr>
                  </w:pPr>
                  <w:r>
                    <w:rPr>
                      <w:kern w:val="0"/>
                      <w:sz w:val="24"/>
                    </w:rPr>
                    <w:t>废活性炭</w:t>
                  </w:r>
                </w:p>
              </w:tc>
              <w:tc>
                <w:tcPr>
                  <w:tcW w:w="1511" w:type="dxa"/>
                  <w:vAlign w:val="center"/>
                </w:tcPr>
                <w:p>
                  <w:pPr>
                    <w:autoSpaceDE w:val="0"/>
                    <w:autoSpaceDN w:val="0"/>
                    <w:spacing w:line="360" w:lineRule="exact"/>
                    <w:jc w:val="center"/>
                    <w:rPr>
                      <w:kern w:val="0"/>
                      <w:sz w:val="24"/>
                    </w:rPr>
                  </w:pPr>
                  <w:r>
                    <w:rPr>
                      <w:kern w:val="0"/>
                      <w:sz w:val="24"/>
                    </w:rPr>
                    <w:t>危险废物</w:t>
                  </w:r>
                </w:p>
              </w:tc>
              <w:tc>
                <w:tcPr>
                  <w:tcW w:w="1275" w:type="dxa"/>
                  <w:vAlign w:val="center"/>
                </w:tcPr>
                <w:p>
                  <w:pPr>
                    <w:spacing w:line="360" w:lineRule="exact"/>
                    <w:jc w:val="center"/>
                    <w:rPr>
                      <w:sz w:val="24"/>
                    </w:rPr>
                  </w:pPr>
                  <w:r>
                    <w:rPr>
                      <w:sz w:val="24"/>
                    </w:rPr>
                    <w:t>0.</w:t>
                  </w:r>
                  <w:r>
                    <w:rPr>
                      <w:rFonts w:hint="eastAsia"/>
                      <w:sz w:val="24"/>
                    </w:rPr>
                    <w:t>37</w:t>
                  </w:r>
                  <w:r>
                    <w:rPr>
                      <w:sz w:val="24"/>
                    </w:rPr>
                    <w:t>t</w:t>
                  </w:r>
                </w:p>
              </w:tc>
              <w:tc>
                <w:tcPr>
                  <w:tcW w:w="3122" w:type="dxa"/>
                  <w:vAlign w:val="center"/>
                </w:tcPr>
                <w:p>
                  <w:pPr>
                    <w:spacing w:line="360" w:lineRule="exact"/>
                    <w:jc w:val="center"/>
                    <w:rPr>
                      <w:sz w:val="24"/>
                    </w:rPr>
                  </w:pPr>
                  <w:r>
                    <w:rPr>
                      <w:sz w:val="24"/>
                    </w:rPr>
                    <w:t>在危险废物暂存间分类分区暂存后，定期交由有资质单位统一安全处置</w:t>
                  </w:r>
                </w:p>
              </w:tc>
            </w:tr>
          </w:tbl>
          <w:p>
            <w:pPr>
              <w:spacing w:line="360" w:lineRule="auto"/>
              <w:ind w:firstLine="480" w:firstLineChars="200"/>
              <w:rPr>
                <w:sz w:val="24"/>
                <w:u w:val="single"/>
              </w:rPr>
            </w:pPr>
            <w:r>
              <w:rPr>
                <w:sz w:val="24"/>
                <w:u w:val="single"/>
              </w:rPr>
              <w:t>项目拟设置一个容积约</w:t>
            </w:r>
            <w:r>
              <w:rPr>
                <w:rFonts w:hint="eastAsia"/>
                <w:sz w:val="24"/>
                <w:u w:val="single"/>
              </w:rPr>
              <w:t>10</w:t>
            </w:r>
            <w:r>
              <w:rPr>
                <w:sz w:val="24"/>
                <w:u w:val="single"/>
              </w:rPr>
              <w:t>m</w:t>
            </w:r>
            <w:r>
              <w:rPr>
                <w:sz w:val="24"/>
                <w:u w:val="single"/>
                <w:vertAlign w:val="superscript"/>
              </w:rPr>
              <w:t>3</w:t>
            </w:r>
            <w:r>
              <w:rPr>
                <w:sz w:val="24"/>
                <w:u w:val="single"/>
              </w:rPr>
              <w:t>危废暂存间，项目危险废物暂存间应按《危险废物贮存污染控制标准》（GB18597-2001）及其修改单要求建立暂存场，对暂存场进行防雨、导流、防风等处理后，并委托有危废处理资质的单位处置。危险废物暂存间需采取基础防渗，防渗层为至少1m后的黏土层（渗透系数≤10-7cm/s），或2mm厚高密度聚乙烯或2mm厚其他人工材料，渗透系数≤10-10cm/s。危废暂存间周边应设计 建造径流疏导系统，保证能防止50年一遇的暴雨不会进入库内。设施内要有安全照明设施和观察窗口。用以存放的地方，必须有耐腐蚀的硬化地面，且表面无裂隙。项目应严格履行国家与地方政府关于危险废物转移的规定，危险废物送至具有危险固废处理资质的机构处置时，需与其签订处置协议，要求项目建成在试运行期间提供危险废物处置协议。</w:t>
            </w:r>
          </w:p>
          <w:p>
            <w:pPr>
              <w:numPr>
                <w:ilvl w:val="0"/>
                <w:numId w:val="4"/>
              </w:numPr>
              <w:spacing w:line="360" w:lineRule="auto"/>
              <w:ind w:firstLine="480" w:firstLineChars="200"/>
              <w:rPr>
                <w:sz w:val="24"/>
                <w:u w:val="single"/>
              </w:rPr>
            </w:pPr>
            <w:r>
              <w:rPr>
                <w:sz w:val="24"/>
                <w:u w:val="single"/>
              </w:rPr>
              <w:t>采取以上措施后，严格按照国家有关固废，特别是危险废物要求管理、储存、处置的前提下，不会对周边环境产生不良影响。</w:t>
            </w:r>
          </w:p>
          <w:p>
            <w:pPr>
              <w:pStyle w:val="6"/>
              <w:numPr>
                <w:ilvl w:val="0"/>
                <w:numId w:val="4"/>
              </w:numPr>
              <w:rPr>
                <w:b/>
                <w:bCs/>
                <w:sz w:val="24"/>
                <w:szCs w:val="24"/>
              </w:rPr>
            </w:pPr>
            <w:r>
              <w:rPr>
                <w:b/>
                <w:bCs/>
                <w:sz w:val="24"/>
                <w:szCs w:val="24"/>
              </w:rPr>
              <w:t>环境风险</w:t>
            </w:r>
          </w:p>
          <w:p>
            <w:pPr>
              <w:spacing w:line="360" w:lineRule="auto"/>
              <w:ind w:firstLine="480" w:firstLineChars="200"/>
              <w:rPr>
                <w:sz w:val="24"/>
              </w:rPr>
            </w:pPr>
            <w:r>
              <w:rPr>
                <w:sz w:val="24"/>
              </w:rPr>
              <w:t>根据《建设项目环境风险评价技术导则》（HJ/T169-2018），建设项目环境风险评价是对项目建设和运行期间发生的可预测突发性事件或事故（一般不包括人为破坏及自然灾害）引起有毒有害、易燃易爆等物质泄漏，或突发事件产生的新的有毒有害物质所造成的对人生安全与环境的影响和损害，进行评估、提出防范、减缓与应急措施。使建设项目事故率、损失和环境影响达到可接受水平。</w:t>
            </w:r>
          </w:p>
          <w:p>
            <w:pPr>
              <w:spacing w:line="360" w:lineRule="auto"/>
              <w:ind w:firstLine="480" w:firstLineChars="200"/>
              <w:rPr>
                <w:sz w:val="24"/>
              </w:rPr>
            </w:pPr>
            <w:r>
              <w:rPr>
                <w:sz w:val="24"/>
              </w:rPr>
              <w:t>1.环境风险调查</w:t>
            </w:r>
          </w:p>
          <w:p>
            <w:pPr>
              <w:spacing w:line="360" w:lineRule="auto"/>
              <w:ind w:firstLine="480" w:firstLineChars="200"/>
              <w:rPr>
                <w:sz w:val="24"/>
              </w:rPr>
            </w:pPr>
            <w:r>
              <w:rPr>
                <w:sz w:val="24"/>
              </w:rPr>
              <w:t>根据《危险化学品名录（2015年版）》、《建设项目环境风险评价技术导则》（HJ169-2018）等，本项目所用原辅材料为</w:t>
            </w:r>
            <w:r>
              <w:rPr>
                <w:rFonts w:hint="eastAsia"/>
                <w:sz w:val="24"/>
              </w:rPr>
              <w:t>PMMA</w:t>
            </w:r>
            <w:r>
              <w:rPr>
                <w:sz w:val="24"/>
              </w:rPr>
              <w:t>粒子板材、PC透明板、PS板材、钢化玻璃、铝材等，不涉及危险物质，项目主要的环境风险为生产过程由于失误造成的火灾及由此带来的次生污染物一氧化碳、二氧化碳，以及废气、废水处理设施故障带来的环境风险。</w:t>
            </w:r>
          </w:p>
          <w:p>
            <w:pPr>
              <w:spacing w:line="360" w:lineRule="auto"/>
              <w:ind w:firstLine="480" w:firstLineChars="200"/>
              <w:rPr>
                <w:sz w:val="24"/>
              </w:rPr>
            </w:pPr>
            <w:r>
              <w:rPr>
                <w:sz w:val="24"/>
              </w:rPr>
              <w:t>2.环境风险潜势初判</w:t>
            </w:r>
          </w:p>
          <w:p>
            <w:pPr>
              <w:spacing w:line="360" w:lineRule="auto"/>
              <w:ind w:firstLine="480" w:firstLineChars="200"/>
              <w:rPr>
                <w:sz w:val="24"/>
              </w:rPr>
            </w:pPr>
            <w:r>
              <w:rPr>
                <w:sz w:val="24"/>
              </w:rPr>
              <w:t>项目危险物质及工艺系统危险性（P）的分级</w:t>
            </w:r>
          </w:p>
          <w:p>
            <w:pPr>
              <w:spacing w:line="360" w:lineRule="auto"/>
              <w:ind w:firstLine="480" w:firstLineChars="200"/>
              <w:rPr>
                <w:sz w:val="24"/>
              </w:rPr>
            </w:pPr>
            <w:r>
              <w:rPr>
                <w:sz w:val="24"/>
              </w:rPr>
              <w:t>分析建设项目生产、使用、储存过程中涉及的有毒有害、易燃易爆物质，参见附录 B 确定危险物质的临界量。定量分析危险物质数量与临界量的比值（Q）和所属行业及生产工艺特点（M），按附录 C 对危险物质及工艺系统危险性（P）等级进行判断。</w:t>
            </w:r>
          </w:p>
          <w:p>
            <w:pPr>
              <w:spacing w:line="360" w:lineRule="auto"/>
              <w:ind w:firstLine="480" w:firstLineChars="200"/>
              <w:rPr>
                <w:sz w:val="24"/>
              </w:rPr>
            </w:pPr>
            <w:r>
              <w:rPr>
                <w:sz w:val="24"/>
              </w:rPr>
              <w:t>危险物质数量及临界量比值（Q）</w:t>
            </w:r>
          </w:p>
          <w:p>
            <w:pPr>
              <w:spacing w:line="360" w:lineRule="auto"/>
              <w:ind w:firstLine="480" w:firstLineChars="200"/>
              <w:rPr>
                <w:sz w:val="24"/>
              </w:rPr>
            </w:pPr>
            <w:r>
              <w:rPr>
                <w:sz w:val="24"/>
              </w:rPr>
              <w:t>本项目不涉及危险物质，在厂界内的最大存在总量与其在风险导则附录B中对应临界量的比值Q=0＜1，该项目环境风险潜势为I，根据导则，项目只需进行简单风险分析。</w:t>
            </w:r>
          </w:p>
          <w:p>
            <w:pPr>
              <w:spacing w:line="360" w:lineRule="auto"/>
              <w:ind w:firstLine="480" w:firstLineChars="200"/>
              <w:rPr>
                <w:sz w:val="24"/>
              </w:rPr>
            </w:pPr>
            <w:r>
              <w:rPr>
                <w:sz w:val="24"/>
              </w:rPr>
              <w:t>3.评价工作等级划分</w:t>
            </w:r>
          </w:p>
          <w:p>
            <w:pPr>
              <w:jc w:val="center"/>
              <w:rPr>
                <w:b/>
                <w:sz w:val="24"/>
              </w:rPr>
            </w:pPr>
            <w:r>
              <w:rPr>
                <w:b/>
                <w:sz w:val="24"/>
              </w:rPr>
              <w:t>表</w:t>
            </w:r>
            <w:r>
              <w:rPr>
                <w:rFonts w:hint="eastAsia"/>
                <w:b/>
                <w:sz w:val="24"/>
              </w:rPr>
              <w:t>4-1</w:t>
            </w:r>
            <w:r>
              <w:rPr>
                <w:rFonts w:hint="eastAsia"/>
                <w:b/>
                <w:sz w:val="24"/>
                <w:lang w:val="en-US" w:eastAsia="zh-CN"/>
              </w:rPr>
              <w:t>8</w:t>
            </w:r>
            <w:r>
              <w:rPr>
                <w:rFonts w:hint="eastAsia"/>
                <w:b/>
                <w:sz w:val="24"/>
              </w:rPr>
              <w:t xml:space="preserve"> </w:t>
            </w:r>
            <w:r>
              <w:rPr>
                <w:b/>
                <w:sz w:val="24"/>
              </w:rPr>
              <w:t>评价工作等级划分表</w:t>
            </w:r>
          </w:p>
          <w:tbl>
            <w:tblPr>
              <w:tblStyle w:val="1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59"/>
              <w:gridCol w:w="1350"/>
              <w:gridCol w:w="1411"/>
              <w:gridCol w:w="1704"/>
              <w:gridCol w:w="1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sz w:val="24"/>
                    </w:rPr>
                  </w:pPr>
                  <w:r>
                    <w:rPr>
                      <w:sz w:val="24"/>
                    </w:rPr>
                    <w:t>环境风险潜势</w:t>
                  </w:r>
                </w:p>
              </w:tc>
              <w:tc>
                <w:tcPr>
                  <w:tcW w:w="1350" w:type="dxa"/>
                  <w:tcBorders>
                    <w:top w:val="single" w:color="000000" w:sz="4" w:space="0"/>
                    <w:left w:val="nil"/>
                    <w:bottom w:val="single" w:color="000000" w:sz="4" w:space="0"/>
                    <w:right w:val="single" w:color="000000" w:sz="4" w:space="0"/>
                  </w:tcBorders>
                  <w:vAlign w:val="center"/>
                </w:tcPr>
                <w:p>
                  <w:pPr>
                    <w:jc w:val="center"/>
                    <w:rPr>
                      <w:sz w:val="24"/>
                    </w:rPr>
                  </w:pPr>
                  <w:r>
                    <w:rPr>
                      <w:sz w:val="24"/>
                    </w:rPr>
                    <w:t>IV，IV+</w:t>
                  </w:r>
                </w:p>
              </w:tc>
              <w:tc>
                <w:tcPr>
                  <w:tcW w:w="1411" w:type="dxa"/>
                  <w:tcBorders>
                    <w:top w:val="single" w:color="000000" w:sz="4" w:space="0"/>
                    <w:left w:val="nil"/>
                    <w:bottom w:val="single" w:color="000000" w:sz="4" w:space="0"/>
                    <w:right w:val="single" w:color="000000" w:sz="4" w:space="0"/>
                  </w:tcBorders>
                  <w:vAlign w:val="center"/>
                </w:tcPr>
                <w:p>
                  <w:pPr>
                    <w:jc w:val="center"/>
                    <w:rPr>
                      <w:sz w:val="24"/>
                    </w:rPr>
                  </w:pPr>
                  <w:r>
                    <w:rPr>
                      <w:sz w:val="24"/>
                    </w:rPr>
                    <w:t>III</w:t>
                  </w:r>
                </w:p>
              </w:tc>
              <w:tc>
                <w:tcPr>
                  <w:tcW w:w="1704" w:type="dxa"/>
                  <w:tcBorders>
                    <w:top w:val="single" w:color="000000" w:sz="4" w:space="0"/>
                    <w:left w:val="nil"/>
                    <w:bottom w:val="single" w:color="000000" w:sz="4" w:space="0"/>
                    <w:right w:val="single" w:color="000000" w:sz="4" w:space="0"/>
                  </w:tcBorders>
                  <w:vAlign w:val="center"/>
                </w:tcPr>
                <w:p>
                  <w:pPr>
                    <w:jc w:val="center"/>
                    <w:rPr>
                      <w:sz w:val="24"/>
                    </w:rPr>
                  </w:pPr>
                  <w:r>
                    <w:rPr>
                      <w:sz w:val="24"/>
                    </w:rPr>
                    <w:t>II</w:t>
                  </w:r>
                </w:p>
              </w:tc>
              <w:tc>
                <w:tcPr>
                  <w:tcW w:w="1709" w:type="dxa"/>
                  <w:tcBorders>
                    <w:top w:val="single" w:color="000000" w:sz="4" w:space="0"/>
                    <w:left w:val="nil"/>
                    <w:bottom w:val="single" w:color="000000" w:sz="4" w:space="0"/>
                    <w:right w:val="single" w:color="000000" w:sz="4" w:space="0"/>
                  </w:tcBorders>
                  <w:vAlign w:val="center"/>
                </w:tcPr>
                <w:p>
                  <w:pPr>
                    <w:jc w:val="center"/>
                    <w:rPr>
                      <w:sz w:val="24"/>
                    </w:rPr>
                  </w:pPr>
                  <w:r>
                    <w:rPr>
                      <w:sz w:val="24"/>
                    </w:rPr>
                    <w:t>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sz w:val="24"/>
                    </w:rPr>
                  </w:pPr>
                  <w:r>
                    <w:rPr>
                      <w:sz w:val="24"/>
                    </w:rPr>
                    <w:t>评价工作等级</w:t>
                  </w:r>
                </w:p>
              </w:tc>
              <w:tc>
                <w:tcPr>
                  <w:tcW w:w="1350" w:type="dxa"/>
                  <w:tcBorders>
                    <w:top w:val="single" w:color="000000" w:sz="4" w:space="0"/>
                    <w:left w:val="nil"/>
                    <w:bottom w:val="single" w:color="000000" w:sz="4" w:space="0"/>
                    <w:right w:val="single" w:color="000000" w:sz="4" w:space="0"/>
                  </w:tcBorders>
                  <w:vAlign w:val="center"/>
                </w:tcPr>
                <w:p>
                  <w:pPr>
                    <w:ind w:right="-185" w:rightChars="-88"/>
                    <w:jc w:val="center"/>
                    <w:rPr>
                      <w:sz w:val="24"/>
                    </w:rPr>
                  </w:pPr>
                  <w:r>
                    <w:rPr>
                      <w:sz w:val="24"/>
                    </w:rPr>
                    <w:t>一</w:t>
                  </w:r>
                </w:p>
              </w:tc>
              <w:tc>
                <w:tcPr>
                  <w:tcW w:w="1411" w:type="dxa"/>
                  <w:tcBorders>
                    <w:top w:val="single" w:color="000000" w:sz="4" w:space="0"/>
                    <w:left w:val="nil"/>
                    <w:bottom w:val="single" w:color="000000" w:sz="4" w:space="0"/>
                    <w:right w:val="single" w:color="000000" w:sz="4" w:space="0"/>
                  </w:tcBorders>
                  <w:vAlign w:val="center"/>
                </w:tcPr>
                <w:p>
                  <w:pPr>
                    <w:jc w:val="center"/>
                    <w:rPr>
                      <w:sz w:val="24"/>
                    </w:rPr>
                  </w:pPr>
                  <w:r>
                    <w:rPr>
                      <w:sz w:val="24"/>
                    </w:rPr>
                    <w:t>二</w:t>
                  </w:r>
                </w:p>
              </w:tc>
              <w:tc>
                <w:tcPr>
                  <w:tcW w:w="1704" w:type="dxa"/>
                  <w:tcBorders>
                    <w:top w:val="single" w:color="000000" w:sz="4" w:space="0"/>
                    <w:left w:val="nil"/>
                    <w:bottom w:val="single" w:color="000000" w:sz="4" w:space="0"/>
                    <w:right w:val="single" w:color="000000" w:sz="4" w:space="0"/>
                  </w:tcBorders>
                  <w:vAlign w:val="center"/>
                </w:tcPr>
                <w:p>
                  <w:pPr>
                    <w:jc w:val="center"/>
                    <w:rPr>
                      <w:sz w:val="24"/>
                    </w:rPr>
                  </w:pPr>
                  <w:r>
                    <w:rPr>
                      <w:sz w:val="24"/>
                    </w:rPr>
                    <w:t>三</w:t>
                  </w:r>
                </w:p>
              </w:tc>
              <w:tc>
                <w:tcPr>
                  <w:tcW w:w="1709" w:type="dxa"/>
                  <w:tcBorders>
                    <w:top w:val="single" w:color="000000" w:sz="4" w:space="0"/>
                    <w:left w:val="nil"/>
                    <w:bottom w:val="single" w:color="000000" w:sz="4" w:space="0"/>
                    <w:right w:val="single" w:color="000000" w:sz="4" w:space="0"/>
                  </w:tcBorders>
                  <w:vAlign w:val="center"/>
                </w:tcPr>
                <w:p>
                  <w:pPr>
                    <w:jc w:val="center"/>
                    <w:rPr>
                      <w:sz w:val="24"/>
                    </w:rPr>
                  </w:pPr>
                  <w:r>
                    <w:rPr>
                      <w:sz w:val="24"/>
                    </w:rPr>
                    <w:t>简单分析</w:t>
                  </w:r>
                  <w:r>
                    <w:rPr>
                      <w:sz w:val="24"/>
                      <w:vertAlign w:val="superscript"/>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7933" w:type="dxa"/>
                  <w:gridSpan w:val="5"/>
                  <w:tcBorders>
                    <w:top w:val="single" w:color="000000" w:sz="4" w:space="0"/>
                    <w:left w:val="single" w:color="000000" w:sz="4" w:space="0"/>
                    <w:bottom w:val="single" w:color="000000" w:sz="4" w:space="0"/>
                    <w:right w:val="single" w:color="000000" w:sz="4" w:space="0"/>
                  </w:tcBorders>
                  <w:vAlign w:val="center"/>
                </w:tcPr>
                <w:p>
                  <w:pPr>
                    <w:rPr>
                      <w:sz w:val="24"/>
                    </w:rPr>
                  </w:pPr>
                  <w:r>
                    <w:rPr>
                      <w:sz w:val="24"/>
                    </w:rPr>
                    <w:t>a是相对于详细评价工作而言，在描述危险物质、环境影响途径、环境危害后果、风险防范措施等方面给出定性的说明</w:t>
                  </w:r>
                </w:p>
              </w:tc>
            </w:tr>
          </w:tbl>
          <w:p>
            <w:pPr>
              <w:spacing w:line="360" w:lineRule="auto"/>
              <w:ind w:firstLine="480" w:firstLineChars="200"/>
              <w:rPr>
                <w:sz w:val="24"/>
              </w:rPr>
            </w:pPr>
            <w:r>
              <w:rPr>
                <w:sz w:val="24"/>
              </w:rPr>
              <w:t>4.简单分析基本内容</w:t>
            </w:r>
          </w:p>
          <w:p>
            <w:pPr>
              <w:spacing w:line="360" w:lineRule="auto"/>
              <w:ind w:firstLine="480" w:firstLineChars="200"/>
              <w:rPr>
                <w:sz w:val="24"/>
              </w:rPr>
            </w:pPr>
            <w:r>
              <w:rPr>
                <w:sz w:val="24"/>
              </w:rPr>
              <w:t>详见下表：</w:t>
            </w:r>
          </w:p>
          <w:p>
            <w:pPr>
              <w:jc w:val="center"/>
              <w:rPr>
                <w:sz w:val="24"/>
              </w:rPr>
            </w:pPr>
            <w:r>
              <w:rPr>
                <w:b/>
                <w:sz w:val="24"/>
              </w:rPr>
              <w:t>表</w:t>
            </w:r>
            <w:r>
              <w:rPr>
                <w:rFonts w:hint="eastAsia"/>
                <w:b/>
                <w:sz w:val="24"/>
              </w:rPr>
              <w:t>4-1</w:t>
            </w:r>
            <w:r>
              <w:rPr>
                <w:rFonts w:hint="eastAsia"/>
                <w:b/>
                <w:sz w:val="24"/>
                <w:lang w:val="en-US" w:eastAsia="zh-CN"/>
              </w:rPr>
              <w:t>9</w:t>
            </w:r>
            <w:r>
              <w:rPr>
                <w:b/>
                <w:sz w:val="24"/>
              </w:rPr>
              <w:t xml:space="preserve"> 建设项目环境风险简单分析内容表</w:t>
            </w:r>
          </w:p>
          <w:tbl>
            <w:tblPr>
              <w:tblStyle w:val="1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60"/>
              <w:gridCol w:w="1117"/>
              <w:gridCol w:w="1494"/>
              <w:gridCol w:w="1119"/>
              <w:gridCol w:w="23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60" w:type="dxa"/>
                  <w:tcBorders>
                    <w:top w:val="single" w:color="000000" w:sz="4" w:space="0"/>
                    <w:left w:val="single" w:color="000000" w:sz="4" w:space="0"/>
                    <w:bottom w:val="single" w:color="000000" w:sz="4" w:space="0"/>
                    <w:right w:val="single" w:color="000000" w:sz="4" w:space="0"/>
                  </w:tcBorders>
                  <w:vAlign w:val="center"/>
                </w:tcPr>
                <w:p>
                  <w:pPr>
                    <w:jc w:val="center"/>
                    <w:rPr>
                      <w:sz w:val="24"/>
                    </w:rPr>
                  </w:pPr>
                  <w:r>
                    <w:rPr>
                      <w:sz w:val="24"/>
                    </w:rPr>
                    <w:t>建设项目名称</w:t>
                  </w:r>
                </w:p>
              </w:tc>
              <w:tc>
                <w:tcPr>
                  <w:tcW w:w="6081" w:type="dxa"/>
                  <w:gridSpan w:val="4"/>
                  <w:tcBorders>
                    <w:top w:val="single" w:color="000000" w:sz="4" w:space="0"/>
                    <w:left w:val="nil"/>
                    <w:bottom w:val="single" w:color="000000" w:sz="4" w:space="0"/>
                    <w:right w:val="single" w:color="000000" w:sz="4" w:space="0"/>
                  </w:tcBorders>
                  <w:vAlign w:val="center"/>
                </w:tcPr>
                <w:p>
                  <w:pPr>
                    <w:jc w:val="center"/>
                    <w:rPr>
                      <w:sz w:val="24"/>
                    </w:rPr>
                  </w:pPr>
                  <w:r>
                    <w:rPr>
                      <w:rFonts w:hint="eastAsia"/>
                      <w:sz w:val="24"/>
                    </w:rPr>
                    <w:t>年产15万平方米发光装饰材料建设项目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60" w:type="dxa"/>
                  <w:tcBorders>
                    <w:top w:val="single" w:color="000000" w:sz="4" w:space="0"/>
                    <w:left w:val="single" w:color="000000" w:sz="4" w:space="0"/>
                    <w:bottom w:val="single" w:color="000000" w:sz="4" w:space="0"/>
                    <w:right w:val="single" w:color="000000" w:sz="4" w:space="0"/>
                  </w:tcBorders>
                  <w:vAlign w:val="center"/>
                </w:tcPr>
                <w:p>
                  <w:pPr>
                    <w:jc w:val="center"/>
                    <w:rPr>
                      <w:sz w:val="24"/>
                    </w:rPr>
                  </w:pPr>
                  <w:r>
                    <w:rPr>
                      <w:sz w:val="24"/>
                    </w:rPr>
                    <w:t>建设地点</w:t>
                  </w:r>
                </w:p>
              </w:tc>
              <w:tc>
                <w:tcPr>
                  <w:tcW w:w="1117" w:type="dxa"/>
                  <w:tcBorders>
                    <w:top w:val="single" w:color="000000" w:sz="4" w:space="0"/>
                    <w:left w:val="nil"/>
                    <w:bottom w:val="single" w:color="000000" w:sz="4" w:space="0"/>
                    <w:right w:val="single" w:color="000000" w:sz="4" w:space="0"/>
                  </w:tcBorders>
                  <w:vAlign w:val="center"/>
                </w:tcPr>
                <w:p>
                  <w:pPr>
                    <w:jc w:val="center"/>
                    <w:rPr>
                      <w:sz w:val="24"/>
                    </w:rPr>
                  </w:pPr>
                  <w:r>
                    <w:rPr>
                      <w:sz w:val="24"/>
                    </w:rPr>
                    <w:t>湖南省</w:t>
                  </w:r>
                </w:p>
              </w:tc>
              <w:tc>
                <w:tcPr>
                  <w:tcW w:w="1494" w:type="dxa"/>
                  <w:tcBorders>
                    <w:top w:val="single" w:color="000000" w:sz="4" w:space="0"/>
                    <w:left w:val="nil"/>
                    <w:bottom w:val="single" w:color="000000" w:sz="4" w:space="0"/>
                    <w:right w:val="single" w:color="000000" w:sz="4" w:space="0"/>
                  </w:tcBorders>
                  <w:vAlign w:val="center"/>
                </w:tcPr>
                <w:p>
                  <w:pPr>
                    <w:jc w:val="center"/>
                    <w:rPr>
                      <w:sz w:val="24"/>
                    </w:rPr>
                  </w:pPr>
                  <w:r>
                    <w:rPr>
                      <w:sz w:val="24"/>
                    </w:rPr>
                    <w:t>岳阳市</w:t>
                  </w:r>
                </w:p>
              </w:tc>
              <w:tc>
                <w:tcPr>
                  <w:tcW w:w="1119" w:type="dxa"/>
                  <w:tcBorders>
                    <w:top w:val="single" w:color="000000" w:sz="4" w:space="0"/>
                    <w:left w:val="nil"/>
                    <w:bottom w:val="single" w:color="000000" w:sz="4" w:space="0"/>
                    <w:right w:val="single" w:color="000000" w:sz="4" w:space="0"/>
                  </w:tcBorders>
                  <w:vAlign w:val="center"/>
                </w:tcPr>
                <w:p>
                  <w:pPr>
                    <w:jc w:val="center"/>
                    <w:rPr>
                      <w:sz w:val="24"/>
                    </w:rPr>
                  </w:pPr>
                  <w:r>
                    <w:rPr>
                      <w:sz w:val="24"/>
                    </w:rPr>
                    <w:t>经济开发区</w:t>
                  </w:r>
                </w:p>
              </w:tc>
              <w:tc>
                <w:tcPr>
                  <w:tcW w:w="2351" w:type="dxa"/>
                  <w:tcBorders>
                    <w:top w:val="single" w:color="000000" w:sz="4" w:space="0"/>
                    <w:left w:val="nil"/>
                    <w:bottom w:val="single" w:color="000000" w:sz="4" w:space="0"/>
                    <w:right w:val="single" w:color="000000" w:sz="4" w:space="0"/>
                  </w:tcBorders>
                  <w:vAlign w:val="center"/>
                </w:tcPr>
                <w:p>
                  <w:pPr>
                    <w:jc w:val="center"/>
                    <w:rPr>
                      <w:sz w:val="24"/>
                    </w:rPr>
                  </w:pPr>
                  <w:r>
                    <w:rPr>
                      <w:sz w:val="24"/>
                    </w:rPr>
                    <w:t>木里港</w:t>
                  </w:r>
                  <w:r>
                    <w:rPr>
                      <w:rFonts w:hint="eastAsia"/>
                      <w:sz w:val="24"/>
                    </w:rPr>
                    <w:t>片区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60" w:type="dxa"/>
                  <w:tcBorders>
                    <w:top w:val="single" w:color="000000" w:sz="4" w:space="0"/>
                    <w:left w:val="single" w:color="000000" w:sz="4" w:space="0"/>
                    <w:bottom w:val="single" w:color="000000" w:sz="4" w:space="0"/>
                    <w:right w:val="single" w:color="000000" w:sz="4" w:space="0"/>
                  </w:tcBorders>
                  <w:vAlign w:val="center"/>
                </w:tcPr>
                <w:p>
                  <w:pPr>
                    <w:jc w:val="center"/>
                    <w:rPr>
                      <w:sz w:val="24"/>
                    </w:rPr>
                  </w:pPr>
                  <w:r>
                    <w:rPr>
                      <w:sz w:val="24"/>
                    </w:rPr>
                    <w:t>地理坐标</w:t>
                  </w:r>
                </w:p>
              </w:tc>
              <w:tc>
                <w:tcPr>
                  <w:tcW w:w="1117" w:type="dxa"/>
                  <w:tcBorders>
                    <w:top w:val="single" w:color="000000" w:sz="4" w:space="0"/>
                    <w:left w:val="nil"/>
                    <w:bottom w:val="single" w:color="000000" w:sz="4" w:space="0"/>
                    <w:right w:val="single" w:color="000000" w:sz="4" w:space="0"/>
                  </w:tcBorders>
                  <w:vAlign w:val="center"/>
                </w:tcPr>
                <w:p>
                  <w:pPr>
                    <w:ind w:right="-185" w:rightChars="-88"/>
                    <w:jc w:val="center"/>
                    <w:rPr>
                      <w:sz w:val="24"/>
                    </w:rPr>
                  </w:pPr>
                  <w:r>
                    <w:rPr>
                      <w:sz w:val="24"/>
                    </w:rPr>
                    <w:t>经度</w:t>
                  </w:r>
                </w:p>
              </w:tc>
              <w:tc>
                <w:tcPr>
                  <w:tcW w:w="1494" w:type="dxa"/>
                  <w:tcBorders>
                    <w:top w:val="single" w:color="000000" w:sz="4" w:space="0"/>
                    <w:left w:val="nil"/>
                    <w:bottom w:val="single" w:color="000000" w:sz="4" w:space="0"/>
                    <w:right w:val="single" w:color="000000" w:sz="4" w:space="0"/>
                  </w:tcBorders>
                  <w:vAlign w:val="center"/>
                </w:tcPr>
                <w:p>
                  <w:pPr>
                    <w:jc w:val="center"/>
                    <w:rPr>
                      <w:sz w:val="24"/>
                    </w:rPr>
                  </w:pPr>
                  <w:r>
                    <w:rPr>
                      <w:sz w:val="24"/>
                    </w:rPr>
                    <w:t>113.</w:t>
                  </w:r>
                  <w:r>
                    <w:rPr>
                      <w:rFonts w:hint="eastAsia"/>
                      <w:sz w:val="24"/>
                      <w:lang w:val="en-US" w:eastAsia="zh-CN"/>
                    </w:rPr>
                    <w:t>122944</w:t>
                  </w:r>
                  <w:r>
                    <w:rPr>
                      <w:sz w:val="24"/>
                    </w:rPr>
                    <w:t>E</w:t>
                  </w:r>
                </w:p>
              </w:tc>
              <w:tc>
                <w:tcPr>
                  <w:tcW w:w="1119" w:type="dxa"/>
                  <w:tcBorders>
                    <w:top w:val="single" w:color="000000" w:sz="4" w:space="0"/>
                    <w:left w:val="nil"/>
                    <w:bottom w:val="single" w:color="000000" w:sz="4" w:space="0"/>
                    <w:right w:val="single" w:color="000000" w:sz="4" w:space="0"/>
                  </w:tcBorders>
                  <w:vAlign w:val="center"/>
                </w:tcPr>
                <w:p>
                  <w:pPr>
                    <w:jc w:val="center"/>
                    <w:rPr>
                      <w:sz w:val="24"/>
                    </w:rPr>
                  </w:pPr>
                  <w:r>
                    <w:rPr>
                      <w:sz w:val="24"/>
                    </w:rPr>
                    <w:t>纬度</w:t>
                  </w:r>
                </w:p>
              </w:tc>
              <w:tc>
                <w:tcPr>
                  <w:tcW w:w="2351" w:type="dxa"/>
                  <w:tcBorders>
                    <w:top w:val="single" w:color="000000" w:sz="4" w:space="0"/>
                    <w:left w:val="nil"/>
                    <w:bottom w:val="single" w:color="000000" w:sz="4" w:space="0"/>
                    <w:right w:val="single" w:color="000000" w:sz="4" w:space="0"/>
                  </w:tcBorders>
                  <w:vAlign w:val="center"/>
                </w:tcPr>
                <w:p>
                  <w:pPr>
                    <w:jc w:val="center"/>
                    <w:rPr>
                      <w:sz w:val="24"/>
                    </w:rPr>
                  </w:pPr>
                  <w:r>
                    <w:rPr>
                      <w:sz w:val="24"/>
                    </w:rPr>
                    <w:t>29.</w:t>
                  </w:r>
                  <w:r>
                    <w:rPr>
                      <w:rFonts w:hint="eastAsia"/>
                      <w:sz w:val="24"/>
                      <w:lang w:val="en-US" w:eastAsia="zh-CN"/>
                    </w:rPr>
                    <w:t>200734</w:t>
                  </w:r>
                  <w:r>
                    <w:rPr>
                      <w:sz w:val="24"/>
                    </w:rPr>
                    <w:t>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1860" w:type="dxa"/>
                  <w:tcBorders>
                    <w:top w:val="single" w:color="000000" w:sz="4" w:space="0"/>
                    <w:left w:val="single" w:color="000000" w:sz="4" w:space="0"/>
                    <w:bottom w:val="single" w:color="000000" w:sz="4" w:space="0"/>
                    <w:right w:val="single" w:color="000000" w:sz="4" w:space="0"/>
                  </w:tcBorders>
                  <w:vAlign w:val="center"/>
                </w:tcPr>
                <w:p>
                  <w:pPr>
                    <w:jc w:val="center"/>
                    <w:rPr>
                      <w:sz w:val="24"/>
                    </w:rPr>
                  </w:pPr>
                  <w:r>
                    <w:rPr>
                      <w:sz w:val="24"/>
                    </w:rPr>
                    <w:t>主要危险物质及分布</w:t>
                  </w:r>
                </w:p>
              </w:tc>
              <w:tc>
                <w:tcPr>
                  <w:tcW w:w="6081" w:type="dxa"/>
                  <w:gridSpan w:val="4"/>
                  <w:tcBorders>
                    <w:top w:val="single" w:color="000000" w:sz="4" w:space="0"/>
                    <w:left w:val="nil"/>
                    <w:bottom w:val="single" w:color="000000" w:sz="4" w:space="0"/>
                    <w:right w:val="single" w:color="000000" w:sz="4" w:space="0"/>
                  </w:tcBorders>
                  <w:vAlign w:val="center"/>
                </w:tcPr>
                <w:p>
                  <w:pPr>
                    <w:jc w:val="center"/>
                    <w:rPr>
                      <w:sz w:val="24"/>
                    </w:rPr>
                  </w:pPr>
                  <w:r>
                    <w:rPr>
                      <w:sz w:val="24"/>
                    </w:rPr>
                    <w:t>本项目所用原辅材料不涉及危险物质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1860" w:type="dxa"/>
                  <w:tcBorders>
                    <w:top w:val="single" w:color="000000" w:sz="4" w:space="0"/>
                    <w:left w:val="single" w:color="000000" w:sz="4" w:space="0"/>
                    <w:bottom w:val="single" w:color="000000" w:sz="4" w:space="0"/>
                    <w:right w:val="single" w:color="000000" w:sz="4" w:space="0"/>
                  </w:tcBorders>
                  <w:vAlign w:val="center"/>
                </w:tcPr>
                <w:p>
                  <w:pPr>
                    <w:jc w:val="center"/>
                    <w:rPr>
                      <w:sz w:val="24"/>
                    </w:rPr>
                  </w:pPr>
                  <w:r>
                    <w:rPr>
                      <w:sz w:val="24"/>
                    </w:rPr>
                    <w:t>环境影响途径及危害后果（大气、地表水、地下水等）</w:t>
                  </w:r>
                </w:p>
              </w:tc>
              <w:tc>
                <w:tcPr>
                  <w:tcW w:w="6081" w:type="dxa"/>
                  <w:gridSpan w:val="4"/>
                  <w:tcBorders>
                    <w:top w:val="single" w:color="000000" w:sz="4" w:space="0"/>
                    <w:left w:val="nil"/>
                    <w:bottom w:val="single" w:color="000000" w:sz="4" w:space="0"/>
                    <w:right w:val="single" w:color="000000" w:sz="4" w:space="0"/>
                  </w:tcBorders>
                  <w:vAlign w:val="center"/>
                </w:tcPr>
                <w:p>
                  <w:pPr>
                    <w:jc w:val="center"/>
                    <w:rPr>
                      <w:sz w:val="24"/>
                    </w:rPr>
                  </w:pPr>
                  <w:r>
                    <w:rPr>
                      <w:sz w:val="24"/>
                    </w:rPr>
                    <w:t>项目主要环境风险为具有操作不当引发的火灾事故，以及由于废气、废水处理设施故障造成的环境风险</w:t>
                  </w:r>
                </w:p>
                <w:p>
                  <w:pPr>
                    <w:jc w:val="center"/>
                    <w:rPr>
                      <w:sz w:val="24"/>
                    </w:rPr>
                  </w:pPr>
                  <w:r>
                    <w:rPr>
                      <w:sz w:val="24"/>
                    </w:rPr>
                    <w:t>大气：①当由于操作不当造成火灾时，事故黑烟及燃烧产生的一氧化碳会给区域环境带来不利影响；②当废气处理措施故障，导致废气未经处理，事故排放，会给区域大气环境带来不利影响</w:t>
                  </w:r>
                </w:p>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 w:hRule="atLeast"/>
              </w:trPr>
              <w:tc>
                <w:tcPr>
                  <w:tcW w:w="1860" w:type="dxa"/>
                  <w:tcBorders>
                    <w:top w:val="single" w:color="000000" w:sz="4" w:space="0"/>
                    <w:left w:val="single" w:color="000000" w:sz="4" w:space="0"/>
                    <w:bottom w:val="single" w:color="000000" w:sz="4" w:space="0"/>
                    <w:right w:val="single" w:color="000000" w:sz="4" w:space="0"/>
                  </w:tcBorders>
                  <w:vAlign w:val="center"/>
                </w:tcPr>
                <w:p>
                  <w:pPr>
                    <w:jc w:val="center"/>
                    <w:rPr>
                      <w:sz w:val="24"/>
                    </w:rPr>
                  </w:pPr>
                  <w:r>
                    <w:rPr>
                      <w:sz w:val="24"/>
                    </w:rPr>
                    <w:t>风险防范措施</w:t>
                  </w:r>
                </w:p>
              </w:tc>
              <w:tc>
                <w:tcPr>
                  <w:tcW w:w="6081" w:type="dxa"/>
                  <w:gridSpan w:val="4"/>
                  <w:tcBorders>
                    <w:top w:val="single" w:color="000000" w:sz="4" w:space="0"/>
                    <w:left w:val="nil"/>
                    <w:bottom w:val="single" w:color="000000" w:sz="4" w:space="0"/>
                    <w:right w:val="single" w:color="000000" w:sz="4" w:space="0"/>
                  </w:tcBorders>
                  <w:vAlign w:val="center"/>
                </w:tcPr>
                <w:p>
                  <w:pPr>
                    <w:autoSpaceDE w:val="0"/>
                    <w:autoSpaceDN w:val="0"/>
                    <w:adjustRightInd w:val="0"/>
                    <w:snapToGrid w:val="0"/>
                    <w:spacing w:line="360" w:lineRule="auto"/>
                    <w:ind w:firstLine="480" w:firstLineChars="200"/>
                    <w:rPr>
                      <w:sz w:val="24"/>
                    </w:rPr>
                  </w:pPr>
                  <w:r>
                    <w:rPr>
                      <w:sz w:val="24"/>
                    </w:rPr>
                    <w:t>1、火灾风险防范措施</w:t>
                  </w:r>
                </w:p>
                <w:p>
                  <w:pPr>
                    <w:autoSpaceDE w:val="0"/>
                    <w:autoSpaceDN w:val="0"/>
                    <w:adjustRightInd w:val="0"/>
                    <w:snapToGrid w:val="0"/>
                    <w:spacing w:line="360" w:lineRule="auto"/>
                    <w:ind w:firstLine="480" w:firstLineChars="200"/>
                    <w:rPr>
                      <w:sz w:val="24"/>
                    </w:rPr>
                  </w:pPr>
                  <w:r>
                    <w:rPr>
                      <w:sz w:val="24"/>
                    </w:rPr>
                    <w:t>项目设一套火灾自动报警系统，该系统由火灾报警控制器、火灾探测器、手动报警按钮等组成。在装置区及重要通道口安装若干个手动报警按钮，在控制室、变电所等重要建筑室内安装火灾探测器，火灾报警控制器设在控制室。当发生火灾时，由火灾探测器或手动报警按钮迅速将火警信号报至火灾报警控制器，以便迅速采取措施，及时组织扑救。设置完善的安全消防措施，配备完善的消防系统，设有固定泡沫灭火系统及冷却水喷淋系统。各重点部位设备应设置自动控制系统控制和设置完善的报警联锁系统、以及水消防系统和ABC类干粉灭火器等。要求配制完善的消防设施，包括泡沫消防设施和水泡消防设施，制定严格的作业制度。项目发生重大火灾事故需要救援时，可立即通过电话与附近消防部门联系请求支援。</w:t>
                  </w:r>
                </w:p>
                <w:p>
                  <w:pPr>
                    <w:autoSpaceDE w:val="0"/>
                    <w:autoSpaceDN w:val="0"/>
                    <w:adjustRightInd w:val="0"/>
                    <w:snapToGrid w:val="0"/>
                    <w:spacing w:line="360" w:lineRule="auto"/>
                    <w:ind w:firstLine="480" w:firstLineChars="200"/>
                    <w:rPr>
                      <w:sz w:val="24"/>
                    </w:rPr>
                  </w:pPr>
                  <w:r>
                    <w:rPr>
                      <w:sz w:val="24"/>
                    </w:rPr>
                    <w:t>2、废气排放防范措施</w:t>
                  </w:r>
                </w:p>
                <w:p>
                  <w:pPr>
                    <w:autoSpaceDE w:val="0"/>
                    <w:autoSpaceDN w:val="0"/>
                    <w:adjustRightInd w:val="0"/>
                    <w:snapToGrid w:val="0"/>
                    <w:spacing w:line="360" w:lineRule="auto"/>
                    <w:ind w:firstLine="480" w:firstLineChars="200"/>
                    <w:rPr>
                      <w:sz w:val="24"/>
                    </w:rPr>
                  </w:pPr>
                  <w:r>
                    <w:rPr>
                      <w:sz w:val="24"/>
                    </w:rPr>
                    <w:t>安排专门人员管理设备，定期对环保设施设备进行检修，维护，尽量避免非正常排放，一旦发生非正常排放事故，应立即停工检修，待处理设施修缮完毕后方可恢复正常生产。</w:t>
                  </w:r>
                </w:p>
              </w:tc>
            </w:tr>
          </w:tbl>
          <w:p>
            <w:pPr>
              <w:pStyle w:val="6"/>
              <w:numPr>
                <w:ilvl w:val="0"/>
                <w:numId w:val="4"/>
              </w:numPr>
              <w:rPr>
                <w:b/>
                <w:bCs/>
                <w:sz w:val="24"/>
                <w:szCs w:val="24"/>
              </w:rPr>
            </w:pPr>
            <w:r>
              <w:rPr>
                <w:b/>
                <w:bCs/>
                <w:sz w:val="24"/>
                <w:szCs w:val="24"/>
              </w:rPr>
              <w:t>环保投资</w:t>
            </w:r>
          </w:p>
          <w:p>
            <w:pPr>
              <w:adjustRightInd w:val="0"/>
              <w:snapToGrid w:val="0"/>
              <w:spacing w:line="360" w:lineRule="auto"/>
              <w:ind w:firstLine="480" w:firstLineChars="200"/>
              <w:rPr>
                <w:kern w:val="0"/>
                <w:sz w:val="24"/>
                <w:u w:val="single"/>
              </w:rPr>
            </w:pPr>
            <w:r>
              <w:rPr>
                <w:kern w:val="0"/>
                <w:sz w:val="24"/>
                <w:u w:val="single"/>
              </w:rPr>
              <w:t>本项目总投资45000万元，根据项目排污情况分析，估计环保投资约2</w:t>
            </w:r>
            <w:r>
              <w:rPr>
                <w:rFonts w:hint="eastAsia"/>
                <w:kern w:val="0"/>
                <w:sz w:val="24"/>
                <w:u w:val="single"/>
              </w:rPr>
              <w:t>5</w:t>
            </w:r>
            <w:r>
              <w:rPr>
                <w:kern w:val="0"/>
                <w:sz w:val="24"/>
                <w:u w:val="single"/>
              </w:rPr>
              <w:t>.2万元，环保投资占项目总投资</w:t>
            </w:r>
            <w:r>
              <w:rPr>
                <w:rFonts w:hint="eastAsia"/>
                <w:kern w:val="0"/>
                <w:sz w:val="24"/>
                <w:u w:val="single"/>
              </w:rPr>
              <w:t>0.19</w:t>
            </w:r>
            <w:r>
              <w:rPr>
                <w:kern w:val="0"/>
                <w:sz w:val="24"/>
                <w:u w:val="single"/>
              </w:rPr>
              <w:t>%。项目环保投资估算见表4-</w:t>
            </w:r>
            <w:r>
              <w:rPr>
                <w:rFonts w:hint="eastAsia"/>
                <w:kern w:val="0"/>
                <w:sz w:val="24"/>
                <w:u w:val="single"/>
                <w:lang w:val="en-US" w:eastAsia="zh-CN"/>
              </w:rPr>
              <w:t>20</w:t>
            </w:r>
            <w:r>
              <w:rPr>
                <w:kern w:val="0"/>
                <w:sz w:val="24"/>
                <w:u w:val="single"/>
              </w:rPr>
              <w:t>。</w:t>
            </w:r>
          </w:p>
          <w:p>
            <w:pPr>
              <w:jc w:val="center"/>
              <w:rPr>
                <w:b/>
                <w:sz w:val="24"/>
                <w:u w:val="single"/>
              </w:rPr>
            </w:pPr>
            <w:r>
              <w:rPr>
                <w:b/>
                <w:sz w:val="24"/>
                <w:u w:val="single"/>
              </w:rPr>
              <w:t>表4-</w:t>
            </w:r>
            <w:r>
              <w:rPr>
                <w:rFonts w:hint="eastAsia"/>
                <w:b/>
                <w:sz w:val="24"/>
                <w:u w:val="single"/>
                <w:lang w:val="en-US" w:eastAsia="zh-CN"/>
              </w:rPr>
              <w:t>20</w:t>
            </w:r>
            <w:r>
              <w:rPr>
                <w:rFonts w:hint="eastAsia"/>
                <w:b/>
                <w:sz w:val="24"/>
                <w:u w:val="single"/>
              </w:rPr>
              <w:t xml:space="preserve"> </w:t>
            </w:r>
            <w:r>
              <w:rPr>
                <w:b/>
                <w:sz w:val="24"/>
                <w:u w:val="single"/>
              </w:rPr>
              <w:t>环保投资估算一览表</w:t>
            </w: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55"/>
              <w:gridCol w:w="1594"/>
              <w:gridCol w:w="4043"/>
              <w:gridCol w:w="109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2849" w:type="dxa"/>
                  <w:gridSpan w:val="2"/>
                  <w:vAlign w:val="center"/>
                </w:tcPr>
                <w:p>
                  <w:pPr>
                    <w:adjustRightInd w:val="0"/>
                    <w:snapToGrid w:val="0"/>
                    <w:jc w:val="center"/>
                    <w:rPr>
                      <w:bCs/>
                      <w:sz w:val="24"/>
                      <w:u w:val="single"/>
                    </w:rPr>
                  </w:pPr>
                  <w:r>
                    <w:rPr>
                      <w:bCs/>
                      <w:sz w:val="24"/>
                      <w:u w:val="single"/>
                    </w:rPr>
                    <w:t>项目</w:t>
                  </w:r>
                </w:p>
              </w:tc>
              <w:tc>
                <w:tcPr>
                  <w:tcW w:w="4043" w:type="dxa"/>
                  <w:vAlign w:val="center"/>
                </w:tcPr>
                <w:p>
                  <w:pPr>
                    <w:adjustRightInd w:val="0"/>
                    <w:snapToGrid w:val="0"/>
                    <w:jc w:val="center"/>
                    <w:rPr>
                      <w:bCs/>
                      <w:sz w:val="24"/>
                      <w:u w:val="single"/>
                    </w:rPr>
                  </w:pPr>
                  <w:r>
                    <w:rPr>
                      <w:bCs/>
                      <w:sz w:val="24"/>
                      <w:u w:val="single"/>
                    </w:rPr>
                    <w:t>内容</w:t>
                  </w:r>
                </w:p>
              </w:tc>
              <w:tc>
                <w:tcPr>
                  <w:tcW w:w="1094" w:type="dxa"/>
                  <w:vAlign w:val="center"/>
                </w:tcPr>
                <w:p>
                  <w:pPr>
                    <w:adjustRightInd w:val="0"/>
                    <w:snapToGrid w:val="0"/>
                    <w:jc w:val="center"/>
                    <w:rPr>
                      <w:bCs/>
                      <w:sz w:val="24"/>
                      <w:u w:val="single"/>
                    </w:rPr>
                  </w:pPr>
                  <w:r>
                    <w:rPr>
                      <w:bCs/>
                      <w:sz w:val="24"/>
                      <w:u w:val="single"/>
                    </w:rPr>
                    <w:t>投资</w:t>
                  </w:r>
                </w:p>
                <w:p>
                  <w:pPr>
                    <w:adjustRightInd w:val="0"/>
                    <w:snapToGrid w:val="0"/>
                    <w:jc w:val="center"/>
                    <w:rPr>
                      <w:bCs/>
                      <w:sz w:val="24"/>
                      <w:u w:val="single"/>
                    </w:rPr>
                  </w:pPr>
                  <w:r>
                    <w:rPr>
                      <w:bCs/>
                      <w:sz w:val="24"/>
                      <w:u w:val="single"/>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1255" w:type="dxa"/>
                  <w:vAlign w:val="center"/>
                </w:tcPr>
                <w:p>
                  <w:pPr>
                    <w:adjustRightInd w:val="0"/>
                    <w:snapToGrid w:val="0"/>
                    <w:jc w:val="center"/>
                    <w:rPr>
                      <w:bCs/>
                      <w:sz w:val="24"/>
                      <w:u w:val="single"/>
                    </w:rPr>
                  </w:pPr>
                  <w:r>
                    <w:rPr>
                      <w:bCs/>
                      <w:sz w:val="24"/>
                      <w:u w:val="single"/>
                    </w:rPr>
                    <w:t>废水治理</w:t>
                  </w:r>
                </w:p>
              </w:tc>
              <w:tc>
                <w:tcPr>
                  <w:tcW w:w="1594" w:type="dxa"/>
                  <w:vAlign w:val="center"/>
                </w:tcPr>
                <w:p>
                  <w:pPr>
                    <w:adjustRightInd w:val="0"/>
                    <w:snapToGrid w:val="0"/>
                    <w:jc w:val="center"/>
                    <w:rPr>
                      <w:bCs/>
                      <w:sz w:val="24"/>
                      <w:u w:val="single"/>
                    </w:rPr>
                  </w:pPr>
                  <w:r>
                    <w:rPr>
                      <w:bCs/>
                      <w:sz w:val="24"/>
                      <w:u w:val="single"/>
                    </w:rPr>
                    <w:t>生活污水</w:t>
                  </w:r>
                </w:p>
              </w:tc>
              <w:tc>
                <w:tcPr>
                  <w:tcW w:w="4043" w:type="dxa"/>
                  <w:vAlign w:val="center"/>
                </w:tcPr>
                <w:p>
                  <w:pPr>
                    <w:adjustRightInd w:val="0"/>
                    <w:snapToGrid w:val="0"/>
                    <w:jc w:val="center"/>
                    <w:rPr>
                      <w:bCs/>
                      <w:sz w:val="24"/>
                      <w:u w:val="single"/>
                    </w:rPr>
                  </w:pPr>
                  <w:r>
                    <w:rPr>
                      <w:bCs/>
                      <w:sz w:val="24"/>
                      <w:u w:val="single"/>
                    </w:rPr>
                    <w:t>隔油池、化粪池</w:t>
                  </w:r>
                </w:p>
              </w:tc>
              <w:tc>
                <w:tcPr>
                  <w:tcW w:w="1094" w:type="dxa"/>
                  <w:vAlign w:val="center"/>
                </w:tcPr>
                <w:p>
                  <w:pPr>
                    <w:adjustRightInd w:val="0"/>
                    <w:snapToGrid w:val="0"/>
                    <w:jc w:val="center"/>
                    <w:rPr>
                      <w:bCs/>
                      <w:sz w:val="24"/>
                      <w:u w:val="single"/>
                    </w:rPr>
                  </w:pPr>
                  <w:r>
                    <w:rPr>
                      <w:rFonts w:hint="eastAsia"/>
                      <w:bCs/>
                      <w:sz w:val="24"/>
                      <w:u w:val="single"/>
                    </w:rPr>
                    <w:t>10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1255" w:type="dxa"/>
                  <w:vAlign w:val="center"/>
                </w:tcPr>
                <w:p>
                  <w:pPr>
                    <w:adjustRightInd w:val="0"/>
                    <w:snapToGrid w:val="0"/>
                    <w:jc w:val="center"/>
                    <w:rPr>
                      <w:bCs/>
                      <w:sz w:val="24"/>
                      <w:u w:val="single"/>
                    </w:rPr>
                  </w:pPr>
                  <w:r>
                    <w:rPr>
                      <w:bCs/>
                      <w:sz w:val="24"/>
                      <w:u w:val="single"/>
                    </w:rPr>
                    <w:t>废气治理</w:t>
                  </w:r>
                </w:p>
              </w:tc>
              <w:tc>
                <w:tcPr>
                  <w:tcW w:w="1594" w:type="dxa"/>
                  <w:vAlign w:val="center"/>
                </w:tcPr>
                <w:p>
                  <w:pPr>
                    <w:adjustRightInd w:val="0"/>
                    <w:snapToGrid w:val="0"/>
                    <w:jc w:val="center"/>
                    <w:rPr>
                      <w:bCs/>
                      <w:sz w:val="24"/>
                      <w:u w:val="single"/>
                    </w:rPr>
                  </w:pPr>
                  <w:r>
                    <w:rPr>
                      <w:bCs/>
                      <w:sz w:val="24"/>
                      <w:u w:val="single"/>
                    </w:rPr>
                    <w:t>有机废气</w:t>
                  </w:r>
                </w:p>
              </w:tc>
              <w:tc>
                <w:tcPr>
                  <w:tcW w:w="4043" w:type="dxa"/>
                  <w:vAlign w:val="center"/>
                </w:tcPr>
                <w:p>
                  <w:pPr>
                    <w:adjustRightInd w:val="0"/>
                    <w:snapToGrid w:val="0"/>
                    <w:jc w:val="center"/>
                    <w:rPr>
                      <w:bCs/>
                      <w:sz w:val="24"/>
                      <w:u w:val="single"/>
                    </w:rPr>
                  </w:pPr>
                  <w:r>
                    <w:rPr>
                      <w:bCs/>
                      <w:sz w:val="24"/>
                      <w:u w:val="single"/>
                    </w:rPr>
                    <w:t>集气装置、活性炭吸附+</w:t>
                  </w:r>
                  <w:r>
                    <w:rPr>
                      <w:rFonts w:hint="eastAsia"/>
                      <w:bCs/>
                      <w:sz w:val="24"/>
                      <w:u w:val="single"/>
                    </w:rPr>
                    <w:t>18m</w:t>
                  </w:r>
                  <w:r>
                    <w:rPr>
                      <w:bCs/>
                      <w:sz w:val="24"/>
                      <w:u w:val="single"/>
                    </w:rPr>
                    <w:t>排气筒</w:t>
                  </w:r>
                </w:p>
              </w:tc>
              <w:tc>
                <w:tcPr>
                  <w:tcW w:w="1094" w:type="dxa"/>
                  <w:vAlign w:val="center"/>
                </w:tcPr>
                <w:p>
                  <w:pPr>
                    <w:adjustRightInd w:val="0"/>
                    <w:snapToGrid w:val="0"/>
                    <w:jc w:val="center"/>
                    <w:rPr>
                      <w:bCs/>
                      <w:sz w:val="24"/>
                      <w:u w:val="single"/>
                    </w:rPr>
                  </w:pPr>
                  <w:r>
                    <w:rPr>
                      <w:rFonts w:hint="eastAsia"/>
                      <w:bCs/>
                      <w:sz w:val="24"/>
                      <w:u w:val="single"/>
                    </w:rPr>
                    <w:t>35.0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1255" w:type="dxa"/>
                  <w:vMerge w:val="restart"/>
                  <w:vAlign w:val="center"/>
                </w:tcPr>
                <w:p>
                  <w:pPr>
                    <w:adjustRightInd w:val="0"/>
                    <w:snapToGrid w:val="0"/>
                    <w:jc w:val="center"/>
                    <w:rPr>
                      <w:bCs/>
                      <w:sz w:val="24"/>
                      <w:u w:val="single"/>
                    </w:rPr>
                  </w:pPr>
                  <w:r>
                    <w:rPr>
                      <w:bCs/>
                      <w:sz w:val="24"/>
                      <w:u w:val="single"/>
                    </w:rPr>
                    <w:t>固废处置</w:t>
                  </w:r>
                </w:p>
              </w:tc>
              <w:tc>
                <w:tcPr>
                  <w:tcW w:w="1594" w:type="dxa"/>
                  <w:vAlign w:val="center"/>
                </w:tcPr>
                <w:p>
                  <w:pPr>
                    <w:adjustRightInd w:val="0"/>
                    <w:snapToGrid w:val="0"/>
                    <w:jc w:val="center"/>
                    <w:rPr>
                      <w:bCs/>
                      <w:sz w:val="24"/>
                      <w:u w:val="single"/>
                    </w:rPr>
                  </w:pPr>
                  <w:r>
                    <w:rPr>
                      <w:bCs/>
                      <w:sz w:val="24"/>
                      <w:u w:val="single"/>
                    </w:rPr>
                    <w:t>生活垃圾</w:t>
                  </w:r>
                </w:p>
              </w:tc>
              <w:tc>
                <w:tcPr>
                  <w:tcW w:w="4043" w:type="dxa"/>
                  <w:vAlign w:val="center"/>
                </w:tcPr>
                <w:p>
                  <w:pPr>
                    <w:adjustRightInd w:val="0"/>
                    <w:snapToGrid w:val="0"/>
                    <w:jc w:val="center"/>
                    <w:rPr>
                      <w:bCs/>
                      <w:sz w:val="24"/>
                      <w:u w:val="single"/>
                    </w:rPr>
                  </w:pPr>
                  <w:r>
                    <w:rPr>
                      <w:bCs/>
                      <w:sz w:val="24"/>
                      <w:u w:val="single"/>
                    </w:rPr>
                    <w:t>垃圾桶分类收集</w:t>
                  </w:r>
                </w:p>
              </w:tc>
              <w:tc>
                <w:tcPr>
                  <w:tcW w:w="1094" w:type="dxa"/>
                  <w:vAlign w:val="center"/>
                </w:tcPr>
                <w:p>
                  <w:pPr>
                    <w:adjustRightInd w:val="0"/>
                    <w:snapToGrid w:val="0"/>
                    <w:jc w:val="center"/>
                    <w:rPr>
                      <w:bCs/>
                      <w:sz w:val="24"/>
                      <w:u w:val="single"/>
                    </w:rPr>
                  </w:pPr>
                  <w:r>
                    <w:rPr>
                      <w:rFonts w:hint="eastAsia"/>
                      <w:bCs/>
                      <w:sz w:val="24"/>
                      <w:u w:val="single"/>
                    </w:rPr>
                    <w:t>1.2</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1255" w:type="dxa"/>
                  <w:vMerge w:val="continue"/>
                  <w:vAlign w:val="center"/>
                </w:tcPr>
                <w:p>
                  <w:pPr>
                    <w:adjustRightInd w:val="0"/>
                    <w:snapToGrid w:val="0"/>
                    <w:jc w:val="center"/>
                    <w:rPr>
                      <w:bCs/>
                      <w:sz w:val="24"/>
                      <w:u w:val="single"/>
                    </w:rPr>
                  </w:pPr>
                </w:p>
              </w:tc>
              <w:tc>
                <w:tcPr>
                  <w:tcW w:w="1594" w:type="dxa"/>
                  <w:vAlign w:val="center"/>
                </w:tcPr>
                <w:p>
                  <w:pPr>
                    <w:adjustRightInd w:val="0"/>
                    <w:snapToGrid w:val="0"/>
                    <w:jc w:val="center"/>
                    <w:rPr>
                      <w:bCs/>
                      <w:sz w:val="24"/>
                      <w:u w:val="single"/>
                    </w:rPr>
                  </w:pPr>
                  <w:r>
                    <w:rPr>
                      <w:bCs/>
                      <w:sz w:val="24"/>
                      <w:u w:val="single"/>
                    </w:rPr>
                    <w:t>一般工业固体废物</w:t>
                  </w:r>
                </w:p>
              </w:tc>
              <w:tc>
                <w:tcPr>
                  <w:tcW w:w="4043" w:type="dxa"/>
                  <w:vAlign w:val="center"/>
                </w:tcPr>
                <w:p>
                  <w:pPr>
                    <w:adjustRightInd w:val="0"/>
                    <w:snapToGrid w:val="0"/>
                    <w:jc w:val="center"/>
                    <w:rPr>
                      <w:bCs/>
                      <w:sz w:val="24"/>
                      <w:u w:val="single"/>
                    </w:rPr>
                  </w:pPr>
                  <w:r>
                    <w:rPr>
                      <w:bCs/>
                      <w:sz w:val="24"/>
                      <w:u w:val="single"/>
                    </w:rPr>
                    <w:t>收集后外售综合利用</w:t>
                  </w:r>
                </w:p>
              </w:tc>
              <w:tc>
                <w:tcPr>
                  <w:tcW w:w="1094" w:type="dxa"/>
                  <w:vAlign w:val="center"/>
                </w:tcPr>
                <w:p>
                  <w:pPr>
                    <w:adjustRightInd w:val="0"/>
                    <w:snapToGrid w:val="0"/>
                    <w:jc w:val="center"/>
                    <w:rPr>
                      <w:bCs/>
                      <w:sz w:val="24"/>
                      <w:u w:val="single"/>
                    </w:rPr>
                  </w:pPr>
                  <w:r>
                    <w:rPr>
                      <w:rFonts w:hint="eastAsia"/>
                      <w:bCs/>
                      <w:sz w:val="24"/>
                      <w:u w:val="single"/>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1255" w:type="dxa"/>
                  <w:vMerge w:val="continue"/>
                  <w:vAlign w:val="center"/>
                </w:tcPr>
                <w:p>
                  <w:pPr>
                    <w:adjustRightInd w:val="0"/>
                    <w:snapToGrid w:val="0"/>
                    <w:jc w:val="center"/>
                    <w:rPr>
                      <w:bCs/>
                      <w:sz w:val="24"/>
                      <w:u w:val="single"/>
                    </w:rPr>
                  </w:pPr>
                </w:p>
              </w:tc>
              <w:tc>
                <w:tcPr>
                  <w:tcW w:w="1594" w:type="dxa"/>
                  <w:vAlign w:val="center"/>
                </w:tcPr>
                <w:p>
                  <w:pPr>
                    <w:adjustRightInd w:val="0"/>
                    <w:snapToGrid w:val="0"/>
                    <w:jc w:val="center"/>
                    <w:rPr>
                      <w:bCs/>
                      <w:sz w:val="24"/>
                      <w:u w:val="single"/>
                    </w:rPr>
                  </w:pPr>
                  <w:r>
                    <w:rPr>
                      <w:bCs/>
                      <w:sz w:val="24"/>
                      <w:u w:val="single"/>
                    </w:rPr>
                    <w:t>危险废物</w:t>
                  </w:r>
                </w:p>
              </w:tc>
              <w:tc>
                <w:tcPr>
                  <w:tcW w:w="4043" w:type="dxa"/>
                  <w:vAlign w:val="center"/>
                </w:tcPr>
                <w:p>
                  <w:pPr>
                    <w:adjustRightInd w:val="0"/>
                    <w:snapToGrid w:val="0"/>
                    <w:jc w:val="center"/>
                    <w:rPr>
                      <w:bCs/>
                      <w:sz w:val="24"/>
                      <w:u w:val="single"/>
                    </w:rPr>
                  </w:pPr>
                  <w:r>
                    <w:rPr>
                      <w:bCs/>
                      <w:sz w:val="24"/>
                      <w:u w:val="single"/>
                    </w:rPr>
                    <w:t>危废暂存间暂存，交由有资质的单位处置</w:t>
                  </w:r>
                </w:p>
              </w:tc>
              <w:tc>
                <w:tcPr>
                  <w:tcW w:w="1094" w:type="dxa"/>
                  <w:vAlign w:val="center"/>
                </w:tcPr>
                <w:p>
                  <w:pPr>
                    <w:adjustRightInd w:val="0"/>
                    <w:snapToGrid w:val="0"/>
                    <w:jc w:val="center"/>
                    <w:rPr>
                      <w:bCs/>
                      <w:sz w:val="24"/>
                      <w:u w:val="single"/>
                    </w:rPr>
                  </w:pPr>
                  <w:r>
                    <w:rPr>
                      <w:rFonts w:hint="eastAsia"/>
                      <w:bCs/>
                      <w:sz w:val="24"/>
                      <w:u w:val="single"/>
                    </w:rPr>
                    <w:t>5.0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2849" w:type="dxa"/>
                  <w:gridSpan w:val="2"/>
                  <w:vAlign w:val="center"/>
                </w:tcPr>
                <w:p>
                  <w:pPr>
                    <w:adjustRightInd w:val="0"/>
                    <w:snapToGrid w:val="0"/>
                    <w:jc w:val="center"/>
                    <w:rPr>
                      <w:bCs/>
                      <w:sz w:val="24"/>
                      <w:u w:val="single"/>
                    </w:rPr>
                  </w:pPr>
                  <w:r>
                    <w:rPr>
                      <w:bCs/>
                      <w:sz w:val="24"/>
                      <w:u w:val="single"/>
                    </w:rPr>
                    <w:t>噪声控制</w:t>
                  </w:r>
                </w:p>
              </w:tc>
              <w:tc>
                <w:tcPr>
                  <w:tcW w:w="4043" w:type="dxa"/>
                  <w:vAlign w:val="center"/>
                </w:tcPr>
                <w:p>
                  <w:pPr>
                    <w:adjustRightInd w:val="0"/>
                    <w:snapToGrid w:val="0"/>
                    <w:jc w:val="center"/>
                    <w:rPr>
                      <w:kern w:val="0"/>
                      <w:sz w:val="24"/>
                      <w:u w:val="single"/>
                    </w:rPr>
                  </w:pPr>
                  <w:r>
                    <w:rPr>
                      <w:bCs/>
                      <w:sz w:val="24"/>
                      <w:u w:val="single"/>
                    </w:rPr>
                    <w:t>隔声、减振措施；加强设备维修和保养</w:t>
                  </w:r>
                </w:p>
              </w:tc>
              <w:tc>
                <w:tcPr>
                  <w:tcW w:w="1094" w:type="dxa"/>
                  <w:vAlign w:val="center"/>
                </w:tcPr>
                <w:p>
                  <w:pPr>
                    <w:adjustRightInd w:val="0"/>
                    <w:snapToGrid w:val="0"/>
                    <w:jc w:val="center"/>
                    <w:rPr>
                      <w:bCs/>
                      <w:sz w:val="24"/>
                      <w:u w:val="single"/>
                    </w:rPr>
                  </w:pPr>
                  <w:r>
                    <w:rPr>
                      <w:rFonts w:hint="eastAsia"/>
                      <w:bCs/>
                      <w:sz w:val="24"/>
                      <w:u w:val="single"/>
                    </w:rPr>
                    <w:t>5</w:t>
                  </w:r>
                  <w:r>
                    <w:rPr>
                      <w:bCs/>
                      <w:sz w:val="24"/>
                      <w:u w:val="single"/>
                    </w:rPr>
                    <w:t>.0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8" w:hRule="atLeast"/>
                <w:jc w:val="center"/>
              </w:trPr>
              <w:tc>
                <w:tcPr>
                  <w:tcW w:w="2849" w:type="dxa"/>
                  <w:gridSpan w:val="2"/>
                  <w:vAlign w:val="center"/>
                </w:tcPr>
                <w:p>
                  <w:pPr>
                    <w:adjustRightInd w:val="0"/>
                    <w:snapToGrid w:val="0"/>
                    <w:jc w:val="center"/>
                    <w:rPr>
                      <w:bCs/>
                      <w:sz w:val="24"/>
                      <w:u w:val="single"/>
                    </w:rPr>
                  </w:pPr>
                  <w:r>
                    <w:rPr>
                      <w:bCs/>
                      <w:sz w:val="24"/>
                      <w:u w:val="single"/>
                    </w:rPr>
                    <w:t>合计</w:t>
                  </w:r>
                </w:p>
              </w:tc>
              <w:tc>
                <w:tcPr>
                  <w:tcW w:w="4043" w:type="dxa"/>
                  <w:vAlign w:val="center"/>
                </w:tcPr>
                <w:p>
                  <w:pPr>
                    <w:adjustRightInd w:val="0"/>
                    <w:snapToGrid w:val="0"/>
                    <w:jc w:val="center"/>
                    <w:rPr>
                      <w:bCs/>
                      <w:sz w:val="24"/>
                      <w:u w:val="single"/>
                    </w:rPr>
                  </w:pPr>
                </w:p>
              </w:tc>
              <w:tc>
                <w:tcPr>
                  <w:tcW w:w="1094" w:type="dxa"/>
                  <w:vAlign w:val="center"/>
                </w:tcPr>
                <w:p>
                  <w:pPr>
                    <w:adjustRightInd w:val="0"/>
                    <w:snapToGrid w:val="0"/>
                    <w:jc w:val="center"/>
                    <w:rPr>
                      <w:bCs/>
                      <w:sz w:val="24"/>
                      <w:u w:val="single"/>
                    </w:rPr>
                  </w:pPr>
                  <w:r>
                    <w:rPr>
                      <w:rFonts w:hint="eastAsia"/>
                      <w:bCs/>
                      <w:sz w:val="24"/>
                      <w:u w:val="single"/>
                    </w:rPr>
                    <w:t>83.4</w:t>
                  </w:r>
                </w:p>
              </w:tc>
            </w:tr>
          </w:tbl>
          <w:p>
            <w:pPr>
              <w:pStyle w:val="6"/>
              <w:spacing w:line="360" w:lineRule="auto"/>
              <w:rPr>
                <w:sz w:val="24"/>
                <w:szCs w:val="24"/>
              </w:rPr>
            </w:pPr>
          </w:p>
        </w:tc>
      </w:tr>
    </w:tbl>
    <w:p>
      <w:pPr>
        <w:pStyle w:val="14"/>
        <w:jc w:val="center"/>
        <w:outlineLvl w:val="0"/>
        <w:rPr>
          <w:rFonts w:ascii="黑体" w:hAnsi="黑体" w:eastAsia="黑体"/>
          <w:snapToGrid w:val="0"/>
          <w:sz w:val="30"/>
          <w:szCs w:val="30"/>
        </w:rPr>
        <w:sectPr>
          <w:pgSz w:w="11906" w:h="16838"/>
          <w:pgMar w:top="1701" w:right="1531" w:bottom="1701" w:left="1531" w:header="851" w:footer="851" w:gutter="0"/>
          <w:cols w:space="720" w:num="1"/>
          <w:rtlGutter w:val="1"/>
          <w:docGrid w:linePitch="312" w:charSpace="0"/>
        </w:sectPr>
      </w:pPr>
    </w:p>
    <w:p>
      <w:pPr>
        <w:pStyle w:val="14"/>
        <w:jc w:val="center"/>
        <w:outlineLvl w:val="0"/>
        <w:rPr>
          <w:rFonts w:ascii="黑体" w:hAnsi="黑体" w:eastAsia="黑体"/>
          <w:snapToGrid w:val="0"/>
          <w:sz w:val="30"/>
          <w:szCs w:val="30"/>
        </w:rPr>
      </w:pPr>
      <w:r>
        <w:rPr>
          <w:rFonts w:hint="eastAsia" w:ascii="黑体" w:hAnsi="黑体" w:eastAsia="黑体"/>
          <w:snapToGrid w:val="0"/>
          <w:sz w:val="30"/>
          <w:szCs w:val="30"/>
        </w:rPr>
        <w:t>五、</w:t>
      </w:r>
      <w:bookmarkStart w:id="7" w:name="_Hlk54167917"/>
      <w:r>
        <w:rPr>
          <w:rFonts w:hint="eastAsia" w:ascii="黑体" w:hAnsi="黑体" w:eastAsia="黑体"/>
          <w:snapToGrid w:val="0"/>
          <w:sz w:val="30"/>
          <w:szCs w:val="30"/>
        </w:rPr>
        <w:t>环境保护措施监督检查清单</w:t>
      </w:r>
      <w:bookmarkEnd w:id="7"/>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522"/>
        <w:gridCol w:w="1750"/>
        <w:gridCol w:w="1738"/>
        <w:gridCol w:w="20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tcBorders>
              <w:tl2br w:val="single" w:color="auto" w:sz="4" w:space="0"/>
            </w:tcBorders>
          </w:tcPr>
          <w:p>
            <w:pPr>
              <w:adjustRightInd w:val="0"/>
              <w:snapToGrid w:val="0"/>
              <w:ind w:firstLine="840"/>
              <w:rPr>
                <w:sz w:val="24"/>
              </w:rPr>
            </w:pPr>
            <w:r>
              <w:rPr>
                <w:sz w:val="24"/>
              </w:rPr>
              <w:t>内容</w:t>
            </w:r>
          </w:p>
          <w:p>
            <w:pPr>
              <w:adjustRightInd w:val="0"/>
              <w:snapToGrid w:val="0"/>
              <w:rPr>
                <w:sz w:val="24"/>
              </w:rPr>
            </w:pPr>
            <w:r>
              <w:rPr>
                <w:sz w:val="24"/>
              </w:rPr>
              <w:t>要素</w:t>
            </w:r>
          </w:p>
        </w:tc>
        <w:tc>
          <w:tcPr>
            <w:tcW w:w="1522" w:type="dxa"/>
            <w:vAlign w:val="center"/>
          </w:tcPr>
          <w:p>
            <w:pPr>
              <w:adjustRightInd w:val="0"/>
              <w:snapToGrid w:val="0"/>
              <w:jc w:val="center"/>
              <w:rPr>
                <w:sz w:val="24"/>
              </w:rPr>
            </w:pPr>
            <w:r>
              <w:rPr>
                <w:sz w:val="24"/>
              </w:rPr>
              <w:t>排放口(编号、</w:t>
            </w:r>
          </w:p>
          <w:p>
            <w:pPr>
              <w:adjustRightInd w:val="0"/>
              <w:snapToGrid w:val="0"/>
              <w:jc w:val="center"/>
              <w:rPr>
                <w:sz w:val="24"/>
              </w:rPr>
            </w:pPr>
            <w:r>
              <w:rPr>
                <w:sz w:val="24"/>
              </w:rPr>
              <w:t>名称)/污染源</w:t>
            </w:r>
          </w:p>
        </w:tc>
        <w:tc>
          <w:tcPr>
            <w:tcW w:w="1750" w:type="dxa"/>
            <w:vAlign w:val="center"/>
          </w:tcPr>
          <w:p>
            <w:pPr>
              <w:adjustRightInd w:val="0"/>
              <w:snapToGrid w:val="0"/>
              <w:jc w:val="center"/>
              <w:rPr>
                <w:sz w:val="24"/>
              </w:rPr>
            </w:pPr>
            <w:r>
              <w:rPr>
                <w:sz w:val="24"/>
              </w:rPr>
              <w:t>污染物项目</w:t>
            </w:r>
          </w:p>
        </w:tc>
        <w:tc>
          <w:tcPr>
            <w:tcW w:w="1738" w:type="dxa"/>
            <w:vAlign w:val="center"/>
          </w:tcPr>
          <w:p>
            <w:pPr>
              <w:adjustRightInd w:val="0"/>
              <w:snapToGrid w:val="0"/>
              <w:jc w:val="center"/>
              <w:rPr>
                <w:sz w:val="24"/>
              </w:rPr>
            </w:pPr>
            <w:r>
              <w:rPr>
                <w:sz w:val="24"/>
              </w:rPr>
              <w:t>环境保护措施</w:t>
            </w:r>
          </w:p>
        </w:tc>
        <w:tc>
          <w:tcPr>
            <w:tcW w:w="2012" w:type="dxa"/>
            <w:vAlign w:val="center"/>
          </w:tcPr>
          <w:p>
            <w:pPr>
              <w:adjustRightInd w:val="0"/>
              <w:snapToGrid w:val="0"/>
              <w:jc w:val="center"/>
              <w:rPr>
                <w:sz w:val="24"/>
              </w:rPr>
            </w:pPr>
            <w:r>
              <w:rPr>
                <w:sz w:val="24"/>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restart"/>
            <w:vAlign w:val="center"/>
          </w:tcPr>
          <w:p>
            <w:pPr>
              <w:adjustRightInd w:val="0"/>
              <w:snapToGrid w:val="0"/>
              <w:jc w:val="center"/>
              <w:rPr>
                <w:sz w:val="24"/>
              </w:rPr>
            </w:pPr>
            <w:r>
              <w:rPr>
                <w:sz w:val="24"/>
              </w:rPr>
              <w:t>大气环境</w:t>
            </w:r>
          </w:p>
        </w:tc>
        <w:tc>
          <w:tcPr>
            <w:tcW w:w="1522" w:type="dxa"/>
            <w:vAlign w:val="center"/>
          </w:tcPr>
          <w:p>
            <w:pPr>
              <w:adjustRightInd w:val="0"/>
              <w:snapToGrid w:val="0"/>
              <w:jc w:val="center"/>
              <w:rPr>
                <w:sz w:val="24"/>
              </w:rPr>
            </w:pPr>
            <w:r>
              <w:rPr>
                <w:sz w:val="24"/>
              </w:rPr>
              <w:t>DA001</w:t>
            </w:r>
          </w:p>
        </w:tc>
        <w:tc>
          <w:tcPr>
            <w:tcW w:w="1750" w:type="dxa"/>
            <w:vAlign w:val="center"/>
          </w:tcPr>
          <w:p>
            <w:pPr>
              <w:adjustRightInd w:val="0"/>
              <w:snapToGrid w:val="0"/>
              <w:jc w:val="center"/>
              <w:rPr>
                <w:sz w:val="24"/>
              </w:rPr>
            </w:pPr>
            <w:r>
              <w:rPr>
                <w:sz w:val="24"/>
              </w:rPr>
              <w:t>VOCs</w:t>
            </w:r>
          </w:p>
        </w:tc>
        <w:tc>
          <w:tcPr>
            <w:tcW w:w="1738" w:type="dxa"/>
            <w:vAlign w:val="center"/>
          </w:tcPr>
          <w:p>
            <w:pPr>
              <w:adjustRightInd w:val="0"/>
              <w:snapToGrid w:val="0"/>
              <w:jc w:val="center"/>
              <w:rPr>
                <w:sz w:val="24"/>
              </w:rPr>
            </w:pPr>
            <w:r>
              <w:rPr>
                <w:sz w:val="24"/>
              </w:rPr>
              <w:t>活性炭吸附装置</w:t>
            </w:r>
          </w:p>
        </w:tc>
        <w:tc>
          <w:tcPr>
            <w:tcW w:w="2012" w:type="dxa"/>
            <w:vAlign w:val="center"/>
          </w:tcPr>
          <w:p>
            <w:pPr>
              <w:adjustRightInd w:val="0"/>
              <w:snapToGrid w:val="0"/>
              <w:jc w:val="center"/>
              <w:rPr>
                <w:sz w:val="24"/>
              </w:rPr>
            </w:pPr>
            <w:r>
              <w:rPr>
                <w:sz w:val="24"/>
              </w:rPr>
              <w:t xml:space="preserve"> 《印刷业挥发性有机物排放标准》（DB43/1357-2017）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restart"/>
            <w:vAlign w:val="center"/>
          </w:tcPr>
          <w:p>
            <w:pPr>
              <w:adjustRightInd w:val="0"/>
              <w:snapToGrid w:val="0"/>
              <w:jc w:val="center"/>
              <w:rPr>
                <w:sz w:val="24"/>
              </w:rPr>
            </w:pPr>
            <w:r>
              <w:rPr>
                <w:sz w:val="24"/>
              </w:rPr>
              <w:t>地表水环境</w:t>
            </w:r>
          </w:p>
        </w:tc>
        <w:tc>
          <w:tcPr>
            <w:tcW w:w="1522" w:type="dxa"/>
            <w:vMerge w:val="restart"/>
            <w:vAlign w:val="center"/>
          </w:tcPr>
          <w:p>
            <w:pPr>
              <w:adjustRightInd w:val="0"/>
              <w:snapToGrid w:val="0"/>
              <w:jc w:val="center"/>
              <w:rPr>
                <w:sz w:val="24"/>
              </w:rPr>
            </w:pPr>
            <w:r>
              <w:rPr>
                <w:sz w:val="24"/>
              </w:rPr>
              <w:t>废水总排口</w:t>
            </w:r>
          </w:p>
        </w:tc>
        <w:tc>
          <w:tcPr>
            <w:tcW w:w="1750" w:type="dxa"/>
            <w:vAlign w:val="center"/>
          </w:tcPr>
          <w:p>
            <w:pPr>
              <w:adjustRightInd w:val="0"/>
              <w:snapToGrid w:val="0"/>
              <w:jc w:val="center"/>
              <w:rPr>
                <w:sz w:val="24"/>
              </w:rPr>
            </w:pPr>
            <w:r>
              <w:rPr>
                <w:sz w:val="24"/>
              </w:rPr>
              <w:t>pH</w:t>
            </w:r>
          </w:p>
        </w:tc>
        <w:tc>
          <w:tcPr>
            <w:tcW w:w="1738" w:type="dxa"/>
            <w:vMerge w:val="restart"/>
            <w:vAlign w:val="center"/>
          </w:tcPr>
          <w:p>
            <w:pPr>
              <w:adjustRightInd w:val="0"/>
              <w:snapToGrid w:val="0"/>
              <w:jc w:val="center"/>
              <w:rPr>
                <w:sz w:val="24"/>
              </w:rPr>
            </w:pPr>
            <w:r>
              <w:rPr>
                <w:sz w:val="24"/>
              </w:rPr>
              <w:t>生活废水经隔油池+化粪池处理后外排</w:t>
            </w:r>
          </w:p>
        </w:tc>
        <w:tc>
          <w:tcPr>
            <w:tcW w:w="2012" w:type="dxa"/>
            <w:vMerge w:val="restart"/>
            <w:vAlign w:val="center"/>
          </w:tcPr>
          <w:p>
            <w:pPr>
              <w:adjustRightInd w:val="0"/>
              <w:snapToGrid w:val="0"/>
              <w:jc w:val="center"/>
              <w:rPr>
                <w:sz w:val="24"/>
              </w:rPr>
            </w:pPr>
            <w:r>
              <w:rPr>
                <w:sz w:val="24"/>
              </w:rPr>
              <w:t>《污水综合排放标准》（GB8978-1996）表4中三级标准及罗家坡污水处理厂接纳标准两者的严值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adjustRightInd w:val="0"/>
              <w:snapToGrid w:val="0"/>
              <w:jc w:val="center"/>
              <w:rPr>
                <w:sz w:val="24"/>
              </w:rPr>
            </w:pPr>
          </w:p>
        </w:tc>
        <w:tc>
          <w:tcPr>
            <w:tcW w:w="1522" w:type="dxa"/>
            <w:vMerge w:val="continue"/>
            <w:vAlign w:val="center"/>
          </w:tcPr>
          <w:p>
            <w:pPr>
              <w:adjustRightInd w:val="0"/>
              <w:snapToGrid w:val="0"/>
              <w:jc w:val="center"/>
              <w:rPr>
                <w:sz w:val="24"/>
              </w:rPr>
            </w:pPr>
          </w:p>
        </w:tc>
        <w:tc>
          <w:tcPr>
            <w:tcW w:w="1750" w:type="dxa"/>
            <w:vAlign w:val="center"/>
          </w:tcPr>
          <w:p>
            <w:pPr>
              <w:adjustRightInd w:val="0"/>
              <w:snapToGrid w:val="0"/>
              <w:jc w:val="center"/>
              <w:rPr>
                <w:sz w:val="24"/>
              </w:rPr>
            </w:pPr>
            <w:r>
              <w:rPr>
                <w:sz w:val="24"/>
              </w:rPr>
              <w:t>SS</w:t>
            </w:r>
          </w:p>
        </w:tc>
        <w:tc>
          <w:tcPr>
            <w:tcW w:w="1738" w:type="dxa"/>
            <w:vMerge w:val="continue"/>
            <w:vAlign w:val="center"/>
          </w:tcPr>
          <w:p>
            <w:pPr>
              <w:adjustRightInd w:val="0"/>
              <w:snapToGrid w:val="0"/>
              <w:jc w:val="center"/>
              <w:rPr>
                <w:sz w:val="24"/>
              </w:rPr>
            </w:pPr>
          </w:p>
        </w:tc>
        <w:tc>
          <w:tcPr>
            <w:tcW w:w="2012" w:type="dxa"/>
            <w:vMerge w:val="continue"/>
            <w:vAlign w:val="center"/>
          </w:tcPr>
          <w:p>
            <w:pPr>
              <w:adjustRightInd w:val="0"/>
              <w:snapToGrid w:val="0"/>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adjustRightInd w:val="0"/>
              <w:snapToGrid w:val="0"/>
              <w:jc w:val="center"/>
              <w:rPr>
                <w:sz w:val="24"/>
              </w:rPr>
            </w:pPr>
          </w:p>
        </w:tc>
        <w:tc>
          <w:tcPr>
            <w:tcW w:w="1522" w:type="dxa"/>
            <w:vMerge w:val="continue"/>
            <w:vAlign w:val="center"/>
          </w:tcPr>
          <w:p>
            <w:pPr>
              <w:adjustRightInd w:val="0"/>
              <w:snapToGrid w:val="0"/>
              <w:jc w:val="center"/>
              <w:rPr>
                <w:sz w:val="24"/>
              </w:rPr>
            </w:pPr>
          </w:p>
        </w:tc>
        <w:tc>
          <w:tcPr>
            <w:tcW w:w="1750" w:type="dxa"/>
            <w:vAlign w:val="center"/>
          </w:tcPr>
          <w:p>
            <w:pPr>
              <w:adjustRightInd w:val="0"/>
              <w:snapToGrid w:val="0"/>
              <w:jc w:val="center"/>
              <w:rPr>
                <w:sz w:val="24"/>
              </w:rPr>
            </w:pPr>
            <w:r>
              <w:rPr>
                <w:sz w:val="24"/>
              </w:rPr>
              <w:t>COD</w:t>
            </w:r>
          </w:p>
        </w:tc>
        <w:tc>
          <w:tcPr>
            <w:tcW w:w="1738" w:type="dxa"/>
            <w:vMerge w:val="continue"/>
            <w:vAlign w:val="center"/>
          </w:tcPr>
          <w:p>
            <w:pPr>
              <w:adjustRightInd w:val="0"/>
              <w:snapToGrid w:val="0"/>
              <w:jc w:val="center"/>
              <w:rPr>
                <w:sz w:val="24"/>
              </w:rPr>
            </w:pPr>
          </w:p>
        </w:tc>
        <w:tc>
          <w:tcPr>
            <w:tcW w:w="2012" w:type="dxa"/>
            <w:vMerge w:val="continue"/>
            <w:vAlign w:val="center"/>
          </w:tcPr>
          <w:p>
            <w:pPr>
              <w:adjustRightInd w:val="0"/>
              <w:snapToGrid w:val="0"/>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adjustRightInd w:val="0"/>
              <w:snapToGrid w:val="0"/>
              <w:jc w:val="center"/>
              <w:rPr>
                <w:sz w:val="24"/>
              </w:rPr>
            </w:pPr>
          </w:p>
        </w:tc>
        <w:tc>
          <w:tcPr>
            <w:tcW w:w="1522" w:type="dxa"/>
            <w:vMerge w:val="continue"/>
            <w:vAlign w:val="center"/>
          </w:tcPr>
          <w:p>
            <w:pPr>
              <w:adjustRightInd w:val="0"/>
              <w:snapToGrid w:val="0"/>
              <w:jc w:val="center"/>
              <w:rPr>
                <w:sz w:val="24"/>
              </w:rPr>
            </w:pPr>
          </w:p>
        </w:tc>
        <w:tc>
          <w:tcPr>
            <w:tcW w:w="1750" w:type="dxa"/>
            <w:vAlign w:val="center"/>
          </w:tcPr>
          <w:p>
            <w:pPr>
              <w:adjustRightInd w:val="0"/>
              <w:snapToGrid w:val="0"/>
              <w:jc w:val="center"/>
              <w:rPr>
                <w:sz w:val="24"/>
              </w:rPr>
            </w:pPr>
            <w:r>
              <w:rPr>
                <w:sz w:val="24"/>
              </w:rPr>
              <w:t>BOD</w:t>
            </w:r>
            <w:r>
              <w:rPr>
                <w:sz w:val="24"/>
                <w:vertAlign w:val="subscript"/>
              </w:rPr>
              <w:t>5</w:t>
            </w:r>
          </w:p>
        </w:tc>
        <w:tc>
          <w:tcPr>
            <w:tcW w:w="1738" w:type="dxa"/>
            <w:vMerge w:val="continue"/>
            <w:vAlign w:val="center"/>
          </w:tcPr>
          <w:p>
            <w:pPr>
              <w:adjustRightInd w:val="0"/>
              <w:snapToGrid w:val="0"/>
              <w:jc w:val="center"/>
              <w:rPr>
                <w:sz w:val="24"/>
              </w:rPr>
            </w:pPr>
          </w:p>
        </w:tc>
        <w:tc>
          <w:tcPr>
            <w:tcW w:w="2012" w:type="dxa"/>
            <w:vMerge w:val="continue"/>
            <w:vAlign w:val="center"/>
          </w:tcPr>
          <w:p>
            <w:pPr>
              <w:adjustRightInd w:val="0"/>
              <w:snapToGrid w:val="0"/>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adjustRightInd w:val="0"/>
              <w:snapToGrid w:val="0"/>
              <w:jc w:val="center"/>
              <w:rPr>
                <w:sz w:val="24"/>
              </w:rPr>
            </w:pPr>
          </w:p>
        </w:tc>
        <w:tc>
          <w:tcPr>
            <w:tcW w:w="1522" w:type="dxa"/>
            <w:vMerge w:val="continue"/>
            <w:vAlign w:val="center"/>
          </w:tcPr>
          <w:p>
            <w:pPr>
              <w:adjustRightInd w:val="0"/>
              <w:snapToGrid w:val="0"/>
              <w:jc w:val="center"/>
              <w:rPr>
                <w:sz w:val="24"/>
              </w:rPr>
            </w:pPr>
          </w:p>
        </w:tc>
        <w:tc>
          <w:tcPr>
            <w:tcW w:w="1750" w:type="dxa"/>
            <w:vAlign w:val="center"/>
          </w:tcPr>
          <w:p>
            <w:pPr>
              <w:adjustRightInd w:val="0"/>
              <w:snapToGrid w:val="0"/>
              <w:jc w:val="center"/>
              <w:rPr>
                <w:sz w:val="24"/>
              </w:rPr>
            </w:pPr>
            <w:r>
              <w:rPr>
                <w:sz w:val="24"/>
              </w:rPr>
              <w:t>NH</w:t>
            </w:r>
            <w:r>
              <w:rPr>
                <w:sz w:val="24"/>
                <w:vertAlign w:val="subscript"/>
              </w:rPr>
              <w:t>3</w:t>
            </w:r>
            <w:r>
              <w:rPr>
                <w:sz w:val="24"/>
              </w:rPr>
              <w:t>-N</w:t>
            </w:r>
          </w:p>
        </w:tc>
        <w:tc>
          <w:tcPr>
            <w:tcW w:w="1738" w:type="dxa"/>
            <w:vMerge w:val="continue"/>
            <w:vAlign w:val="center"/>
          </w:tcPr>
          <w:p>
            <w:pPr>
              <w:adjustRightInd w:val="0"/>
              <w:snapToGrid w:val="0"/>
              <w:jc w:val="center"/>
              <w:rPr>
                <w:sz w:val="24"/>
              </w:rPr>
            </w:pPr>
          </w:p>
        </w:tc>
        <w:tc>
          <w:tcPr>
            <w:tcW w:w="2012" w:type="dxa"/>
            <w:vMerge w:val="continue"/>
            <w:vAlign w:val="center"/>
          </w:tcPr>
          <w:p>
            <w:pPr>
              <w:adjustRightInd w:val="0"/>
              <w:snapToGrid w:val="0"/>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Merge w:val="continue"/>
            <w:vAlign w:val="center"/>
          </w:tcPr>
          <w:p>
            <w:pPr>
              <w:adjustRightInd w:val="0"/>
              <w:snapToGrid w:val="0"/>
              <w:jc w:val="center"/>
              <w:rPr>
                <w:sz w:val="24"/>
              </w:rPr>
            </w:pPr>
          </w:p>
        </w:tc>
        <w:tc>
          <w:tcPr>
            <w:tcW w:w="1522" w:type="dxa"/>
            <w:vMerge w:val="continue"/>
            <w:vAlign w:val="center"/>
          </w:tcPr>
          <w:p>
            <w:pPr>
              <w:adjustRightInd w:val="0"/>
              <w:snapToGrid w:val="0"/>
              <w:jc w:val="center"/>
              <w:rPr>
                <w:sz w:val="24"/>
              </w:rPr>
            </w:pPr>
          </w:p>
        </w:tc>
        <w:tc>
          <w:tcPr>
            <w:tcW w:w="1750" w:type="dxa"/>
            <w:vAlign w:val="center"/>
          </w:tcPr>
          <w:p>
            <w:pPr>
              <w:adjustRightInd w:val="0"/>
              <w:snapToGrid w:val="0"/>
              <w:jc w:val="center"/>
              <w:rPr>
                <w:sz w:val="24"/>
              </w:rPr>
            </w:pPr>
            <w:r>
              <w:rPr>
                <w:sz w:val="24"/>
              </w:rPr>
              <w:t>动植物油</w:t>
            </w:r>
          </w:p>
        </w:tc>
        <w:tc>
          <w:tcPr>
            <w:tcW w:w="1738" w:type="dxa"/>
            <w:vMerge w:val="continue"/>
            <w:vAlign w:val="center"/>
          </w:tcPr>
          <w:p>
            <w:pPr>
              <w:adjustRightInd w:val="0"/>
              <w:snapToGrid w:val="0"/>
              <w:jc w:val="center"/>
              <w:rPr>
                <w:sz w:val="24"/>
              </w:rPr>
            </w:pPr>
          </w:p>
        </w:tc>
        <w:tc>
          <w:tcPr>
            <w:tcW w:w="2012" w:type="dxa"/>
            <w:vMerge w:val="continue"/>
            <w:vAlign w:val="center"/>
          </w:tcPr>
          <w:p>
            <w:pPr>
              <w:adjustRightInd w:val="0"/>
              <w:snapToGrid w:val="0"/>
              <w:jc w:val="center"/>
              <w:rPr>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778" w:type="dxa"/>
            <w:vAlign w:val="center"/>
          </w:tcPr>
          <w:p>
            <w:pPr>
              <w:adjustRightInd w:val="0"/>
              <w:snapToGrid w:val="0"/>
              <w:jc w:val="center"/>
              <w:rPr>
                <w:sz w:val="24"/>
              </w:rPr>
            </w:pPr>
            <w:r>
              <w:rPr>
                <w:sz w:val="24"/>
              </w:rPr>
              <w:t>声环境</w:t>
            </w:r>
          </w:p>
        </w:tc>
        <w:tc>
          <w:tcPr>
            <w:tcW w:w="1522" w:type="dxa"/>
            <w:vAlign w:val="center"/>
          </w:tcPr>
          <w:p>
            <w:pPr>
              <w:adjustRightInd w:val="0"/>
              <w:snapToGrid w:val="0"/>
              <w:jc w:val="center"/>
              <w:rPr>
                <w:sz w:val="24"/>
              </w:rPr>
            </w:pPr>
            <w:r>
              <w:rPr>
                <w:sz w:val="24"/>
              </w:rPr>
              <w:t>厂界噪声</w:t>
            </w:r>
          </w:p>
        </w:tc>
        <w:tc>
          <w:tcPr>
            <w:tcW w:w="1750" w:type="dxa"/>
            <w:vAlign w:val="center"/>
          </w:tcPr>
          <w:p>
            <w:pPr>
              <w:adjustRightInd w:val="0"/>
              <w:snapToGrid w:val="0"/>
              <w:jc w:val="center"/>
              <w:rPr>
                <w:sz w:val="24"/>
              </w:rPr>
            </w:pPr>
            <w:r>
              <w:rPr>
                <w:sz w:val="24"/>
              </w:rPr>
              <w:t>等效连续A声级</w:t>
            </w:r>
          </w:p>
        </w:tc>
        <w:tc>
          <w:tcPr>
            <w:tcW w:w="1738" w:type="dxa"/>
            <w:vAlign w:val="center"/>
          </w:tcPr>
          <w:p>
            <w:pPr>
              <w:adjustRightInd w:val="0"/>
              <w:snapToGrid w:val="0"/>
              <w:jc w:val="center"/>
              <w:rPr>
                <w:sz w:val="24"/>
              </w:rPr>
            </w:pPr>
            <w:r>
              <w:rPr>
                <w:sz w:val="24"/>
              </w:rPr>
              <w:t>隔声减振降噪</w:t>
            </w:r>
          </w:p>
        </w:tc>
        <w:tc>
          <w:tcPr>
            <w:tcW w:w="2012" w:type="dxa"/>
            <w:vAlign w:val="center"/>
          </w:tcPr>
          <w:p>
            <w:pPr>
              <w:adjustRightInd w:val="0"/>
              <w:snapToGrid w:val="0"/>
              <w:jc w:val="center"/>
              <w:rPr>
                <w:sz w:val="24"/>
              </w:rPr>
            </w:pPr>
            <w:r>
              <w:rPr>
                <w:sz w:val="24"/>
              </w:rPr>
              <w:t>《工业企业厂界环境噪声排放标准》（GB12348-2008）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778" w:type="dxa"/>
            <w:vAlign w:val="center"/>
          </w:tcPr>
          <w:p>
            <w:pPr>
              <w:adjustRightInd w:val="0"/>
              <w:snapToGrid w:val="0"/>
              <w:jc w:val="center"/>
              <w:rPr>
                <w:sz w:val="24"/>
              </w:rPr>
            </w:pPr>
            <w:r>
              <w:rPr>
                <w:sz w:val="24"/>
              </w:rPr>
              <w:t>固体废物</w:t>
            </w:r>
          </w:p>
        </w:tc>
        <w:tc>
          <w:tcPr>
            <w:tcW w:w="7022" w:type="dxa"/>
            <w:gridSpan w:val="4"/>
            <w:vAlign w:val="center"/>
          </w:tcPr>
          <w:p>
            <w:pPr>
              <w:pStyle w:val="6"/>
              <w:rPr>
                <w:sz w:val="24"/>
                <w:szCs w:val="24"/>
              </w:rPr>
            </w:pPr>
            <w:r>
              <w:rPr>
                <w:kern w:val="2"/>
                <w:sz w:val="24"/>
                <w:szCs w:val="24"/>
              </w:rPr>
              <w:t>营运期项目固废主要包括职工生活垃圾、板材边角料、铝材边角料、原料废弃包装袋、UV油墨包装以及废活性炭等。营运期职工生活垃圾统一收集后由当地环卫部门清运处理；生产加工产生板材边角料及铝材边角料收集后由出售方回收再利用；项目使用原料产生的包装废弃物收集暂存后委托环卫部门外运处理；UV油墨废弃包装以及废活性炭属于危险废物，在厂区危废暂存间暂存，定期交由有资质单位集中安全处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778" w:type="dxa"/>
            <w:vAlign w:val="center"/>
          </w:tcPr>
          <w:p>
            <w:pPr>
              <w:adjustRightInd w:val="0"/>
              <w:snapToGrid w:val="0"/>
              <w:jc w:val="center"/>
              <w:rPr>
                <w:sz w:val="24"/>
              </w:rPr>
            </w:pPr>
            <w:r>
              <w:rPr>
                <w:sz w:val="24"/>
              </w:rPr>
              <w:t>土壤及地下水</w:t>
            </w:r>
          </w:p>
          <w:p>
            <w:pPr>
              <w:adjustRightInd w:val="0"/>
              <w:snapToGrid w:val="0"/>
              <w:jc w:val="center"/>
              <w:rPr>
                <w:sz w:val="24"/>
              </w:rPr>
            </w:pPr>
            <w:r>
              <w:rPr>
                <w:sz w:val="24"/>
              </w:rPr>
              <w:t>污染防治措施</w:t>
            </w:r>
          </w:p>
        </w:tc>
        <w:tc>
          <w:tcPr>
            <w:tcW w:w="7022" w:type="dxa"/>
            <w:gridSpan w:val="4"/>
            <w:vAlign w:val="center"/>
          </w:tcPr>
          <w:p>
            <w:pPr>
              <w:adjustRightInd w:val="0"/>
              <w:snapToGrid w:val="0"/>
              <w:jc w:val="center"/>
              <w:rPr>
                <w:sz w:val="24"/>
              </w:rPr>
            </w:pPr>
            <w:r>
              <w:rPr>
                <w:sz w:val="24"/>
              </w:rPr>
              <w:t>拟对厂区地面进行水泥固化防渗处理生产车间地面、危废暂存间地面等均按设计要求进行防渗处理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778" w:type="dxa"/>
            <w:vAlign w:val="center"/>
          </w:tcPr>
          <w:p>
            <w:pPr>
              <w:adjustRightInd w:val="0"/>
              <w:snapToGrid w:val="0"/>
              <w:jc w:val="center"/>
              <w:rPr>
                <w:sz w:val="24"/>
              </w:rPr>
            </w:pPr>
            <w:r>
              <w:rPr>
                <w:sz w:val="24"/>
              </w:rPr>
              <w:t>生态保护措施</w:t>
            </w:r>
          </w:p>
        </w:tc>
        <w:tc>
          <w:tcPr>
            <w:tcW w:w="7022" w:type="dxa"/>
            <w:gridSpan w:val="4"/>
            <w:vAlign w:val="center"/>
          </w:tcPr>
          <w:p>
            <w:pPr>
              <w:adjustRightInd w:val="0"/>
              <w:snapToGrid w:val="0"/>
              <w:jc w:val="center"/>
              <w:rPr>
                <w:sz w:val="24"/>
              </w:rPr>
            </w:pPr>
            <w:r>
              <w:rPr>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778" w:type="dxa"/>
            <w:vAlign w:val="center"/>
          </w:tcPr>
          <w:p>
            <w:pPr>
              <w:adjustRightInd w:val="0"/>
              <w:snapToGrid w:val="0"/>
              <w:jc w:val="center"/>
              <w:rPr>
                <w:spacing w:val="-8"/>
                <w:sz w:val="24"/>
              </w:rPr>
            </w:pPr>
            <w:r>
              <w:rPr>
                <w:spacing w:val="-8"/>
                <w:sz w:val="24"/>
              </w:rPr>
              <w:t>环境风险</w:t>
            </w:r>
          </w:p>
          <w:p>
            <w:pPr>
              <w:adjustRightInd w:val="0"/>
              <w:snapToGrid w:val="0"/>
              <w:jc w:val="center"/>
              <w:rPr>
                <w:spacing w:val="-8"/>
                <w:sz w:val="24"/>
              </w:rPr>
            </w:pPr>
            <w:r>
              <w:rPr>
                <w:spacing w:val="-8"/>
                <w:sz w:val="24"/>
              </w:rPr>
              <w:t>防范措施</w:t>
            </w:r>
          </w:p>
        </w:tc>
        <w:tc>
          <w:tcPr>
            <w:tcW w:w="7022" w:type="dxa"/>
            <w:gridSpan w:val="4"/>
            <w:vAlign w:val="center"/>
          </w:tcPr>
          <w:p>
            <w:pPr>
              <w:adjustRightInd w:val="0"/>
              <w:snapToGrid w:val="0"/>
              <w:jc w:val="center"/>
              <w:rPr>
                <w:sz w:val="24"/>
              </w:rPr>
            </w:pPr>
            <w:r>
              <w:rPr>
                <w:sz w:val="24"/>
              </w:rPr>
              <w:t>1、设置火灾自动报警系统</w:t>
            </w:r>
          </w:p>
          <w:p>
            <w:pPr>
              <w:adjustRightInd w:val="0"/>
              <w:snapToGrid w:val="0"/>
              <w:jc w:val="center"/>
              <w:rPr>
                <w:sz w:val="24"/>
              </w:rPr>
            </w:pPr>
            <w:r>
              <w:rPr>
                <w:sz w:val="24"/>
              </w:rPr>
              <w:t>2、安排专门人员管理设备，定期对环保设施设备进行检修，维护，尽量避免非正常排放，一旦发生非正常排放事故，应立即停工检修，待处理设施修缮完毕后方可恢复正常生产。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778" w:type="dxa"/>
            <w:vAlign w:val="center"/>
          </w:tcPr>
          <w:p>
            <w:pPr>
              <w:adjustRightInd w:val="0"/>
              <w:snapToGrid w:val="0"/>
              <w:jc w:val="center"/>
              <w:rPr>
                <w:spacing w:val="-8"/>
                <w:sz w:val="24"/>
              </w:rPr>
            </w:pPr>
            <w:r>
              <w:rPr>
                <w:spacing w:val="-8"/>
                <w:sz w:val="24"/>
              </w:rPr>
              <w:t>其他环境</w:t>
            </w:r>
          </w:p>
          <w:p>
            <w:pPr>
              <w:adjustRightInd w:val="0"/>
              <w:snapToGrid w:val="0"/>
              <w:jc w:val="center"/>
              <w:rPr>
                <w:spacing w:val="-8"/>
                <w:sz w:val="24"/>
              </w:rPr>
            </w:pPr>
            <w:r>
              <w:rPr>
                <w:spacing w:val="-8"/>
                <w:sz w:val="24"/>
              </w:rPr>
              <w:t>管理要求</w:t>
            </w:r>
          </w:p>
        </w:tc>
        <w:tc>
          <w:tcPr>
            <w:tcW w:w="7022" w:type="dxa"/>
            <w:gridSpan w:val="4"/>
            <w:vAlign w:val="center"/>
          </w:tcPr>
          <w:p>
            <w:pPr>
              <w:adjustRightInd w:val="0"/>
              <w:snapToGrid w:val="0"/>
              <w:jc w:val="center"/>
              <w:rPr>
                <w:sz w:val="24"/>
                <w:u w:val="single"/>
              </w:rPr>
            </w:pPr>
            <w:r>
              <w:rPr>
                <w:rFonts w:hint="eastAsia"/>
                <w:sz w:val="24"/>
                <w:u w:val="single"/>
              </w:rPr>
              <w:t>1、必须严格执行建设项目竣工环保验收制度，对项目废气、噪声、固废采取相应的治理措施，并将环保治理措施上报环保管理部门备案。项目建成后根据《建设项目竣工环境保护验收暂行办法》经自主验收后方可投入运营。</w:t>
            </w:r>
          </w:p>
          <w:p>
            <w:pPr>
              <w:adjustRightInd w:val="0"/>
              <w:snapToGrid w:val="0"/>
              <w:jc w:val="center"/>
              <w:rPr>
                <w:sz w:val="24"/>
                <w:u w:val="single"/>
              </w:rPr>
            </w:pPr>
            <w:r>
              <w:rPr>
                <w:rFonts w:hint="eastAsia"/>
                <w:sz w:val="24"/>
                <w:u w:val="single"/>
              </w:rPr>
              <w:t>2、运营期切实执行各种防治措施，加强环保设施维护管理，以确保处理设施正常运行，污染物稳定达标排放。必须严格按照排污许可证的要求，落实企业自行监测的主体责任。</w:t>
            </w:r>
          </w:p>
          <w:p>
            <w:pPr>
              <w:adjustRightInd w:val="0"/>
              <w:snapToGrid w:val="0"/>
              <w:jc w:val="center"/>
              <w:rPr>
                <w:sz w:val="24"/>
                <w:u w:val="single"/>
              </w:rPr>
            </w:pPr>
            <w:r>
              <w:rPr>
                <w:rFonts w:hint="eastAsia"/>
                <w:sz w:val="24"/>
                <w:u w:val="single"/>
              </w:rPr>
              <w:t>3、加强对有机废气收集处置措施的管理，保证废气处理设施正常运行，当废气处理设施出现故障不能正常运行时，应尽快停产进行维修。定期更换活性炭，并做好记录，保证废气处理措施的处理效率。</w:t>
            </w:r>
          </w:p>
          <w:p>
            <w:pPr>
              <w:adjustRightInd w:val="0"/>
              <w:snapToGrid w:val="0"/>
              <w:jc w:val="center"/>
              <w:rPr>
                <w:sz w:val="24"/>
              </w:rPr>
            </w:pPr>
            <w:r>
              <w:rPr>
                <w:rFonts w:hint="eastAsia"/>
                <w:sz w:val="24"/>
                <w:u w:val="single"/>
              </w:rPr>
              <w:t>4、为了能使各项污染防治措施达到较好的实际使用效果，企业应建立健全的环境保护制度，经常性的监督管理工作。加强各种处理设施的维修、保养及管理，确保污染治理设施的正常运转</w:t>
            </w:r>
            <w:r>
              <w:rPr>
                <w:rFonts w:hint="eastAsia"/>
                <w:sz w:val="24"/>
              </w:rPr>
              <w:t>。</w:t>
            </w:r>
          </w:p>
        </w:tc>
      </w:tr>
    </w:tbl>
    <w:p>
      <w:pPr>
        <w:pStyle w:val="14"/>
        <w:jc w:val="center"/>
        <w:outlineLvl w:val="0"/>
        <w:rPr>
          <w:rFonts w:ascii="黑体" w:hAnsi="黑体" w:eastAsia="黑体"/>
          <w:snapToGrid w:val="0"/>
          <w:sz w:val="30"/>
          <w:szCs w:val="30"/>
        </w:rPr>
      </w:pPr>
      <w:r>
        <w:rPr>
          <w:snapToGrid w:val="0"/>
        </w:rPr>
        <w:br w:type="page"/>
      </w:r>
      <w:r>
        <w:rPr>
          <w:rFonts w:hint="eastAsia" w:ascii="黑体" w:hAnsi="黑体" w:eastAsia="黑体"/>
          <w:snapToGrid w:val="0"/>
          <w:sz w:val="30"/>
          <w:szCs w:val="30"/>
        </w:rPr>
        <w:t>六、结论</w:t>
      </w: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vAlign w:val="center"/>
          </w:tcPr>
          <w:p>
            <w:pPr>
              <w:spacing w:line="360" w:lineRule="auto"/>
              <w:rPr>
                <w:rFonts w:ascii="宋体" w:cs="宋体"/>
                <w:sz w:val="24"/>
              </w:rPr>
            </w:pPr>
            <w:r>
              <w:rPr>
                <w:rFonts w:hint="eastAsia" w:ascii="宋体" w:cs="宋体"/>
                <w:sz w:val="24"/>
              </w:rPr>
              <w:t>项目建设符合国家产业政策要求，项目平面布局基本合理可行。在严格落实本环评报告提出的各项污染物防治措施和风险防范措施的前提下，污染物能实现达标排放，环境风险可控，不会对周围环境质量造成明显不利影响。从环保角度分析，该项目建设是可行的。</w:t>
            </w:r>
          </w:p>
        </w:tc>
      </w:tr>
    </w:tbl>
    <w:p>
      <w:pPr>
        <w:rPr>
          <w:rFonts w:ascii="宋体"/>
        </w:rPr>
        <w:sectPr>
          <w:pgSz w:w="11906" w:h="16838"/>
          <w:pgMar w:top="1701" w:right="1531" w:bottom="1701" w:left="1531" w:header="851" w:footer="851" w:gutter="0"/>
          <w:cols w:space="720" w:num="1"/>
          <w:rtlGutter w:val="1"/>
          <w:docGrid w:linePitch="312" w:charSpace="0"/>
        </w:sectPr>
      </w:pPr>
    </w:p>
    <w:p>
      <w:pPr>
        <w:pStyle w:val="14"/>
        <w:adjustRightInd w:val="0"/>
        <w:snapToGrid w:val="0"/>
        <w:spacing w:before="0" w:beforeAutospacing="0" w:after="0" w:afterAutospacing="0" w:line="648" w:lineRule="auto"/>
        <w:outlineLvl w:val="0"/>
        <w:rPr>
          <w:rFonts w:ascii="黑体" w:hAnsi="黑体" w:eastAsia="黑体"/>
          <w:snapToGrid w:val="0"/>
          <w:sz w:val="32"/>
          <w:szCs w:val="32"/>
        </w:rPr>
      </w:pPr>
      <w:r>
        <w:rPr>
          <w:rFonts w:hint="eastAsia" w:ascii="黑体" w:hAnsi="黑体" w:eastAsia="黑体"/>
          <w:snapToGrid w:val="0"/>
          <w:sz w:val="32"/>
          <w:szCs w:val="32"/>
        </w:rPr>
        <w:t>附表</w:t>
      </w:r>
    </w:p>
    <w:p>
      <w:pPr>
        <w:pStyle w:val="14"/>
        <w:adjustRightInd w:val="0"/>
        <w:snapToGrid w:val="0"/>
        <w:spacing w:before="0" w:beforeAutospacing="0" w:after="0" w:afterAutospacing="0"/>
        <w:jc w:val="center"/>
        <w:outlineLvl w:val="0"/>
        <w:rPr>
          <w:rFonts w:ascii="方正小标宋_GBK" w:hAnsi="黑体" w:eastAsia="方正小标宋_GBK"/>
          <w:snapToGrid w:val="0"/>
          <w:sz w:val="38"/>
          <w:szCs w:val="38"/>
        </w:rPr>
      </w:pPr>
      <w:r>
        <w:rPr>
          <w:rFonts w:hint="eastAsia" w:ascii="方正小标宋_GBK" w:hAnsi="黑体" w:eastAsia="方正小标宋_GBK"/>
          <w:snapToGrid w:val="0"/>
          <w:sz w:val="38"/>
          <w:szCs w:val="38"/>
        </w:rPr>
        <w:t>建设项目污染物排放量汇总表</w:t>
      </w:r>
    </w:p>
    <w:tbl>
      <w:tblPr>
        <w:tblStyle w:val="18"/>
        <w:tblW w:w="1387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653"/>
        <w:gridCol w:w="1485"/>
        <w:gridCol w:w="1284"/>
        <w:gridCol w:w="1712"/>
        <w:gridCol w:w="1568"/>
        <w:gridCol w:w="1772"/>
        <w:gridCol w:w="1973"/>
        <w:gridCol w:w="8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8" w:hRule="atLeast"/>
        </w:trPr>
        <w:tc>
          <w:tcPr>
            <w:tcW w:w="1599" w:type="dxa"/>
            <w:tcBorders>
              <w:tl2br w:val="single" w:color="auto" w:sz="4" w:space="0"/>
            </w:tcBorders>
            <w:tcMar>
              <w:left w:w="28" w:type="dxa"/>
              <w:right w:w="28" w:type="dxa"/>
            </w:tcMar>
            <w:vAlign w:val="center"/>
          </w:tcPr>
          <w:p>
            <w:pPr>
              <w:pStyle w:val="35"/>
              <w:spacing w:before="24" w:after="24" w:line="240" w:lineRule="auto"/>
              <w:ind w:firstLine="480"/>
              <w:rPr>
                <w:rFonts w:ascii="Times New Roman" w:hAnsi="Times New Roman"/>
                <w:snapToGrid w:val="0"/>
                <w:kern w:val="21"/>
                <w:szCs w:val="21"/>
              </w:rPr>
            </w:pPr>
            <w:r>
              <w:rPr>
                <w:rFonts w:hint="eastAsia" w:ascii="Times New Roman" w:hAnsi="Times New Roman"/>
                <w:snapToGrid w:val="0"/>
                <w:kern w:val="21"/>
                <w:szCs w:val="21"/>
              </w:rPr>
              <w:t xml:space="preserve"> 项目</w:t>
            </w:r>
          </w:p>
          <w:p>
            <w:pPr>
              <w:pStyle w:val="35"/>
              <w:spacing w:before="24" w:after="24" w:line="240" w:lineRule="auto"/>
              <w:ind w:firstLine="480"/>
              <w:rPr>
                <w:rFonts w:ascii="Times New Roman" w:hAnsi="Times New Roman"/>
                <w:snapToGrid w:val="0"/>
                <w:kern w:val="21"/>
                <w:szCs w:val="21"/>
              </w:rPr>
            </w:pPr>
            <w:r>
              <w:rPr>
                <w:rFonts w:hint="eastAsia" w:ascii="Times New Roman" w:hAnsi="Times New Roman"/>
                <w:snapToGrid w:val="0"/>
                <w:kern w:val="21"/>
                <w:szCs w:val="21"/>
              </w:rPr>
              <w:t xml:space="preserve">             </w:t>
            </w:r>
          </w:p>
          <w:p>
            <w:pPr>
              <w:pStyle w:val="35"/>
              <w:spacing w:before="24" w:after="24" w:line="240" w:lineRule="auto"/>
              <w:ind w:firstLine="240" w:firstLineChars="100"/>
              <w:jc w:val="both"/>
              <w:rPr>
                <w:rFonts w:ascii="Times New Roman" w:hAnsi="Times New Roman"/>
                <w:snapToGrid w:val="0"/>
                <w:kern w:val="21"/>
                <w:szCs w:val="21"/>
              </w:rPr>
            </w:pPr>
            <w:r>
              <w:rPr>
                <w:rFonts w:hint="eastAsia" w:ascii="Times New Roman" w:hAnsi="Times New Roman"/>
                <w:snapToGrid w:val="0"/>
                <w:kern w:val="21"/>
                <w:szCs w:val="21"/>
              </w:rPr>
              <w:t>分类</w:t>
            </w:r>
          </w:p>
        </w:tc>
        <w:tc>
          <w:tcPr>
            <w:tcW w:w="1653" w:type="dxa"/>
            <w:tcMar>
              <w:left w:w="28" w:type="dxa"/>
              <w:right w:w="28" w:type="dxa"/>
            </w:tcMar>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污染物名称</w:t>
            </w:r>
          </w:p>
        </w:tc>
        <w:tc>
          <w:tcPr>
            <w:tcW w:w="1485" w:type="dxa"/>
            <w:tcMar>
              <w:left w:w="28" w:type="dxa"/>
              <w:right w:w="28" w:type="dxa"/>
            </w:tcMar>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现有工程</w:t>
            </w:r>
          </w:p>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排放量（固</w:t>
            </w:r>
            <w:r>
              <w:rPr>
                <w:rFonts w:hint="eastAsia" w:ascii="Times New Roman" w:hAnsi="Times New Roman"/>
                <w:snapToGrid w:val="0"/>
                <w:kern w:val="21"/>
                <w:szCs w:val="21"/>
              </w:rPr>
              <w:t>体</w:t>
            </w:r>
            <w:r>
              <w:rPr>
                <w:rFonts w:ascii="Times New Roman" w:hAnsi="Times New Roman"/>
                <w:snapToGrid w:val="0"/>
                <w:kern w:val="21"/>
                <w:szCs w:val="21"/>
              </w:rPr>
              <w:t>废</w:t>
            </w:r>
            <w:r>
              <w:rPr>
                <w:rFonts w:hint="eastAsia" w:ascii="Times New Roman" w:hAnsi="Times New Roman"/>
                <w:snapToGrid w:val="0"/>
                <w:kern w:val="21"/>
                <w:szCs w:val="21"/>
              </w:rPr>
              <w:t>物</w:t>
            </w:r>
            <w:r>
              <w:rPr>
                <w:rFonts w:ascii="Times New Roman" w:hAnsi="Times New Roman"/>
                <w:snapToGrid w:val="0"/>
                <w:kern w:val="21"/>
                <w:szCs w:val="21"/>
              </w:rPr>
              <w:t>产生量）</w:t>
            </w:r>
            <w:r>
              <w:rPr>
                <w:rFonts w:ascii="Times New Roman" w:hAnsi="Times New Roman"/>
                <w:snapToGrid w:val="0"/>
                <w:kern w:val="21"/>
                <w:szCs w:val="21"/>
              </w:rPr>
              <w:fldChar w:fldCharType="begin"/>
            </w:r>
            <w:r>
              <w:rPr>
                <w:rFonts w:ascii="Times New Roman" w:hAnsi="Times New Roman"/>
                <w:snapToGrid w:val="0"/>
                <w:kern w:val="21"/>
                <w:szCs w:val="21"/>
              </w:rPr>
              <w:instrText xml:space="preserve"> = 1 \* GB3 \* MERGEFORMAT </w:instrText>
            </w:r>
            <w:r>
              <w:rPr>
                <w:rFonts w:ascii="Times New Roman" w:hAnsi="Times New Roman"/>
                <w:snapToGrid w:val="0"/>
                <w:kern w:val="21"/>
                <w:szCs w:val="21"/>
              </w:rPr>
              <w:fldChar w:fldCharType="separate"/>
            </w:r>
            <w:r>
              <w:rPr>
                <w:rFonts w:hint="eastAsia" w:ascii="Times New Roman" w:hAnsi="Times New Roman"/>
                <w:snapToGrid w:val="0"/>
                <w:kern w:val="21"/>
                <w:szCs w:val="21"/>
              </w:rPr>
              <w:t>①</w:t>
            </w:r>
            <w:r>
              <w:rPr>
                <w:rFonts w:ascii="Times New Roman" w:hAnsi="Times New Roman"/>
                <w:snapToGrid w:val="0"/>
                <w:kern w:val="21"/>
                <w:szCs w:val="21"/>
              </w:rPr>
              <w:fldChar w:fldCharType="end"/>
            </w:r>
          </w:p>
        </w:tc>
        <w:tc>
          <w:tcPr>
            <w:tcW w:w="1284" w:type="dxa"/>
            <w:tcMar>
              <w:left w:w="28" w:type="dxa"/>
              <w:right w:w="28" w:type="dxa"/>
            </w:tcMar>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现有工程</w:t>
            </w:r>
          </w:p>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许可排放量</w:t>
            </w:r>
          </w:p>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fldChar w:fldCharType="begin"/>
            </w:r>
            <w:r>
              <w:rPr>
                <w:rFonts w:ascii="Times New Roman" w:hAnsi="Times New Roman"/>
                <w:snapToGrid w:val="0"/>
                <w:kern w:val="21"/>
                <w:szCs w:val="21"/>
              </w:rPr>
              <w:instrText xml:space="preserve"> = 2 \* GB3 \* MERGEFORMAT </w:instrText>
            </w:r>
            <w:r>
              <w:rPr>
                <w:rFonts w:ascii="Times New Roman" w:hAnsi="Times New Roman"/>
                <w:snapToGrid w:val="0"/>
                <w:kern w:val="21"/>
                <w:szCs w:val="21"/>
              </w:rPr>
              <w:fldChar w:fldCharType="separate"/>
            </w:r>
            <w:r>
              <w:rPr>
                <w:rFonts w:hint="eastAsia" w:ascii="Times New Roman" w:hAnsi="Times New Roman"/>
                <w:snapToGrid w:val="0"/>
                <w:kern w:val="21"/>
                <w:szCs w:val="21"/>
              </w:rPr>
              <w:t>②</w:t>
            </w:r>
            <w:r>
              <w:rPr>
                <w:rFonts w:ascii="Times New Roman" w:hAnsi="Times New Roman"/>
                <w:snapToGrid w:val="0"/>
                <w:kern w:val="21"/>
                <w:szCs w:val="21"/>
              </w:rPr>
              <w:fldChar w:fldCharType="end"/>
            </w:r>
          </w:p>
        </w:tc>
        <w:tc>
          <w:tcPr>
            <w:tcW w:w="1712" w:type="dxa"/>
            <w:tcMar>
              <w:left w:w="28" w:type="dxa"/>
              <w:right w:w="28" w:type="dxa"/>
            </w:tcMar>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在建工程</w:t>
            </w:r>
          </w:p>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排放量（固</w:t>
            </w:r>
            <w:r>
              <w:rPr>
                <w:rFonts w:hint="eastAsia" w:ascii="Times New Roman" w:hAnsi="Times New Roman"/>
                <w:snapToGrid w:val="0"/>
                <w:kern w:val="21"/>
                <w:szCs w:val="21"/>
              </w:rPr>
              <w:t>体</w:t>
            </w:r>
            <w:r>
              <w:rPr>
                <w:rFonts w:ascii="Times New Roman" w:hAnsi="Times New Roman"/>
                <w:snapToGrid w:val="0"/>
                <w:kern w:val="21"/>
                <w:szCs w:val="21"/>
              </w:rPr>
              <w:t>废</w:t>
            </w:r>
            <w:r>
              <w:rPr>
                <w:rFonts w:hint="eastAsia" w:ascii="Times New Roman" w:hAnsi="Times New Roman"/>
                <w:snapToGrid w:val="0"/>
                <w:kern w:val="21"/>
                <w:szCs w:val="21"/>
              </w:rPr>
              <w:t>物</w:t>
            </w:r>
            <w:r>
              <w:rPr>
                <w:rFonts w:ascii="Times New Roman" w:hAnsi="Times New Roman"/>
                <w:snapToGrid w:val="0"/>
                <w:kern w:val="21"/>
                <w:szCs w:val="21"/>
              </w:rPr>
              <w:t>产生量）</w:t>
            </w:r>
            <w:r>
              <w:rPr>
                <w:rFonts w:ascii="Times New Roman" w:hAnsi="Times New Roman"/>
                <w:snapToGrid w:val="0"/>
                <w:kern w:val="21"/>
                <w:szCs w:val="21"/>
              </w:rPr>
              <w:fldChar w:fldCharType="begin"/>
            </w:r>
            <w:r>
              <w:rPr>
                <w:rFonts w:ascii="Times New Roman" w:hAnsi="Times New Roman"/>
                <w:snapToGrid w:val="0"/>
                <w:kern w:val="21"/>
                <w:szCs w:val="21"/>
              </w:rPr>
              <w:instrText xml:space="preserve"> = 3 \* GB3 \* MERGEFORMAT </w:instrText>
            </w:r>
            <w:r>
              <w:rPr>
                <w:rFonts w:ascii="Times New Roman" w:hAnsi="Times New Roman"/>
                <w:snapToGrid w:val="0"/>
                <w:kern w:val="21"/>
                <w:szCs w:val="21"/>
              </w:rPr>
              <w:fldChar w:fldCharType="separate"/>
            </w:r>
            <w:r>
              <w:rPr>
                <w:rFonts w:hint="eastAsia" w:ascii="Times New Roman" w:hAnsi="Times New Roman"/>
                <w:snapToGrid w:val="0"/>
                <w:kern w:val="21"/>
                <w:szCs w:val="21"/>
              </w:rPr>
              <w:t>③</w:t>
            </w:r>
            <w:r>
              <w:rPr>
                <w:rFonts w:ascii="Times New Roman" w:hAnsi="Times New Roman"/>
                <w:snapToGrid w:val="0"/>
                <w:kern w:val="21"/>
                <w:szCs w:val="21"/>
              </w:rPr>
              <w:fldChar w:fldCharType="end"/>
            </w:r>
          </w:p>
        </w:tc>
        <w:tc>
          <w:tcPr>
            <w:tcW w:w="1568" w:type="dxa"/>
            <w:tcMar>
              <w:left w:w="28" w:type="dxa"/>
              <w:right w:w="28" w:type="dxa"/>
            </w:tcMar>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本项目</w:t>
            </w:r>
          </w:p>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排放量（固</w:t>
            </w:r>
            <w:r>
              <w:rPr>
                <w:rFonts w:hint="eastAsia" w:ascii="Times New Roman" w:hAnsi="Times New Roman"/>
                <w:snapToGrid w:val="0"/>
                <w:kern w:val="21"/>
                <w:szCs w:val="21"/>
              </w:rPr>
              <w:t>体</w:t>
            </w:r>
            <w:r>
              <w:rPr>
                <w:rFonts w:ascii="Times New Roman" w:hAnsi="Times New Roman"/>
                <w:snapToGrid w:val="0"/>
                <w:kern w:val="21"/>
                <w:szCs w:val="21"/>
              </w:rPr>
              <w:t>废</w:t>
            </w:r>
            <w:r>
              <w:rPr>
                <w:rFonts w:hint="eastAsia" w:ascii="Times New Roman" w:hAnsi="Times New Roman"/>
                <w:snapToGrid w:val="0"/>
                <w:kern w:val="21"/>
                <w:szCs w:val="21"/>
              </w:rPr>
              <w:t>物</w:t>
            </w:r>
            <w:r>
              <w:rPr>
                <w:rFonts w:ascii="Times New Roman" w:hAnsi="Times New Roman"/>
                <w:snapToGrid w:val="0"/>
                <w:kern w:val="21"/>
                <w:szCs w:val="21"/>
              </w:rPr>
              <w:t>产生量）</w:t>
            </w:r>
            <w:r>
              <w:rPr>
                <w:rFonts w:ascii="Times New Roman" w:hAnsi="Times New Roman"/>
                <w:snapToGrid w:val="0"/>
                <w:kern w:val="21"/>
                <w:szCs w:val="21"/>
              </w:rPr>
              <w:fldChar w:fldCharType="begin"/>
            </w:r>
            <w:r>
              <w:rPr>
                <w:rFonts w:ascii="Times New Roman" w:hAnsi="Times New Roman"/>
                <w:snapToGrid w:val="0"/>
                <w:kern w:val="21"/>
                <w:szCs w:val="21"/>
              </w:rPr>
              <w:instrText xml:space="preserve"> = 4 \* GB3 \* MERGEFORMAT </w:instrText>
            </w:r>
            <w:r>
              <w:rPr>
                <w:rFonts w:ascii="Times New Roman" w:hAnsi="Times New Roman"/>
                <w:snapToGrid w:val="0"/>
                <w:kern w:val="21"/>
                <w:szCs w:val="21"/>
              </w:rPr>
              <w:fldChar w:fldCharType="separate"/>
            </w:r>
            <w:r>
              <w:rPr>
                <w:rFonts w:hint="eastAsia" w:ascii="Times New Roman" w:hAnsi="Times New Roman"/>
                <w:snapToGrid w:val="0"/>
                <w:kern w:val="21"/>
                <w:szCs w:val="21"/>
              </w:rPr>
              <w:t>④</w:t>
            </w:r>
            <w:r>
              <w:rPr>
                <w:rFonts w:ascii="Times New Roman" w:hAnsi="Times New Roman"/>
                <w:snapToGrid w:val="0"/>
                <w:kern w:val="21"/>
                <w:szCs w:val="21"/>
              </w:rPr>
              <w:fldChar w:fldCharType="end"/>
            </w:r>
          </w:p>
        </w:tc>
        <w:tc>
          <w:tcPr>
            <w:tcW w:w="1772" w:type="dxa"/>
            <w:tcMar>
              <w:left w:w="28" w:type="dxa"/>
              <w:right w:w="28" w:type="dxa"/>
            </w:tcMar>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以新带老削减量</w:t>
            </w:r>
          </w:p>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（新建项目不填）</w:t>
            </w:r>
            <w:r>
              <w:rPr>
                <w:rFonts w:ascii="Times New Roman" w:hAnsi="Times New Roman"/>
                <w:snapToGrid w:val="0"/>
                <w:kern w:val="21"/>
                <w:szCs w:val="21"/>
              </w:rPr>
              <w:fldChar w:fldCharType="begin"/>
            </w:r>
            <w:r>
              <w:rPr>
                <w:rFonts w:ascii="Times New Roman" w:hAnsi="Times New Roman"/>
                <w:snapToGrid w:val="0"/>
                <w:kern w:val="21"/>
                <w:szCs w:val="21"/>
              </w:rPr>
              <w:instrText xml:space="preserve"> = 5 \* GB3 \* MERGEFORMAT </w:instrText>
            </w:r>
            <w:r>
              <w:rPr>
                <w:rFonts w:ascii="Times New Roman" w:hAnsi="Times New Roman"/>
                <w:snapToGrid w:val="0"/>
                <w:kern w:val="21"/>
                <w:szCs w:val="21"/>
              </w:rPr>
              <w:fldChar w:fldCharType="separate"/>
            </w:r>
            <w:r>
              <w:rPr>
                <w:rFonts w:hint="eastAsia" w:ascii="Times New Roman" w:hAnsi="Times New Roman"/>
                <w:snapToGrid w:val="0"/>
                <w:kern w:val="21"/>
                <w:szCs w:val="21"/>
              </w:rPr>
              <w:t>⑤</w:t>
            </w:r>
            <w:r>
              <w:rPr>
                <w:rFonts w:ascii="Times New Roman" w:hAnsi="Times New Roman"/>
                <w:snapToGrid w:val="0"/>
                <w:kern w:val="21"/>
                <w:szCs w:val="21"/>
              </w:rPr>
              <w:fldChar w:fldCharType="end"/>
            </w:r>
          </w:p>
        </w:tc>
        <w:tc>
          <w:tcPr>
            <w:tcW w:w="1973" w:type="dxa"/>
            <w:tcMar>
              <w:left w:w="28" w:type="dxa"/>
              <w:right w:w="28" w:type="dxa"/>
            </w:tcMar>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本项目建成后</w:t>
            </w:r>
          </w:p>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全厂</w:t>
            </w:r>
            <w:r>
              <w:rPr>
                <w:rFonts w:ascii="Times New Roman" w:hAnsi="Times New Roman"/>
                <w:snapToGrid w:val="0"/>
                <w:kern w:val="21"/>
                <w:szCs w:val="21"/>
              </w:rPr>
              <w:t>排放量（固</w:t>
            </w:r>
            <w:r>
              <w:rPr>
                <w:rFonts w:hint="eastAsia" w:ascii="Times New Roman" w:hAnsi="Times New Roman"/>
                <w:snapToGrid w:val="0"/>
                <w:kern w:val="21"/>
                <w:szCs w:val="21"/>
              </w:rPr>
              <w:t>体</w:t>
            </w:r>
            <w:r>
              <w:rPr>
                <w:rFonts w:ascii="Times New Roman" w:hAnsi="Times New Roman"/>
                <w:snapToGrid w:val="0"/>
                <w:kern w:val="21"/>
                <w:szCs w:val="21"/>
              </w:rPr>
              <w:t>废</w:t>
            </w:r>
            <w:r>
              <w:rPr>
                <w:rFonts w:hint="eastAsia" w:ascii="Times New Roman" w:hAnsi="Times New Roman"/>
                <w:snapToGrid w:val="0"/>
                <w:kern w:val="21"/>
                <w:szCs w:val="21"/>
              </w:rPr>
              <w:t>物</w:t>
            </w:r>
            <w:r>
              <w:rPr>
                <w:rFonts w:ascii="Times New Roman" w:hAnsi="Times New Roman"/>
                <w:snapToGrid w:val="0"/>
                <w:kern w:val="21"/>
                <w:szCs w:val="21"/>
              </w:rPr>
              <w:t>产生量）</w:t>
            </w:r>
            <w:r>
              <w:rPr>
                <w:rFonts w:ascii="Times New Roman" w:hAnsi="Times New Roman"/>
                <w:snapToGrid w:val="0"/>
                <w:kern w:val="21"/>
                <w:szCs w:val="21"/>
              </w:rPr>
              <w:fldChar w:fldCharType="begin"/>
            </w:r>
            <w:r>
              <w:rPr>
                <w:rFonts w:ascii="Times New Roman" w:hAnsi="Times New Roman"/>
                <w:snapToGrid w:val="0"/>
                <w:kern w:val="21"/>
                <w:szCs w:val="21"/>
              </w:rPr>
              <w:instrText xml:space="preserve"> = 6 \* GB3 \* MERGEFORMAT </w:instrText>
            </w:r>
            <w:r>
              <w:rPr>
                <w:rFonts w:ascii="Times New Roman" w:hAnsi="Times New Roman"/>
                <w:snapToGrid w:val="0"/>
                <w:kern w:val="21"/>
                <w:szCs w:val="21"/>
              </w:rPr>
              <w:fldChar w:fldCharType="separate"/>
            </w:r>
            <w:r>
              <w:rPr>
                <w:rFonts w:hint="eastAsia" w:ascii="Times New Roman" w:hAnsi="Times New Roman"/>
                <w:snapToGrid w:val="0"/>
                <w:kern w:val="21"/>
                <w:szCs w:val="21"/>
              </w:rPr>
              <w:t>⑥</w:t>
            </w:r>
            <w:r>
              <w:rPr>
                <w:rFonts w:ascii="Times New Roman" w:hAnsi="Times New Roman"/>
                <w:snapToGrid w:val="0"/>
                <w:kern w:val="21"/>
                <w:szCs w:val="21"/>
              </w:rPr>
              <w:fldChar w:fldCharType="end"/>
            </w:r>
          </w:p>
        </w:tc>
        <w:tc>
          <w:tcPr>
            <w:tcW w:w="830" w:type="dxa"/>
            <w:tcMar>
              <w:left w:w="28" w:type="dxa"/>
              <w:right w:w="28" w:type="dxa"/>
            </w:tcMar>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变化量</w:t>
            </w:r>
          </w:p>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fldChar w:fldCharType="begin"/>
            </w:r>
            <w:r>
              <w:rPr>
                <w:rFonts w:ascii="Times New Roman" w:hAnsi="Times New Roman"/>
                <w:snapToGrid w:val="0"/>
                <w:kern w:val="21"/>
                <w:szCs w:val="21"/>
              </w:rPr>
              <w:instrText xml:space="preserve"> = 7 \* GB3 \* MERGEFORMAT </w:instrText>
            </w:r>
            <w:r>
              <w:rPr>
                <w:rFonts w:ascii="Times New Roman" w:hAnsi="Times New Roman"/>
                <w:snapToGrid w:val="0"/>
                <w:kern w:val="21"/>
                <w:szCs w:val="21"/>
              </w:rPr>
              <w:fldChar w:fldCharType="separate"/>
            </w:r>
            <w:r>
              <w:rPr>
                <w:rFonts w:hint="eastAsia" w:ascii="Times New Roman" w:hAnsi="Times New Roman"/>
                <w:snapToGrid w:val="0"/>
                <w:kern w:val="21"/>
                <w:szCs w:val="21"/>
              </w:rPr>
              <w:t>⑦</w:t>
            </w:r>
            <w:r>
              <w:rPr>
                <w:rFonts w:ascii="Times New Roman" w:hAnsi="Times New Roman"/>
                <w:snapToGrid w:val="0"/>
                <w:kern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99" w:type="dxa"/>
            <w:vMerge w:val="restart"/>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废气</w:t>
            </w: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VOCs</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0.037</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99" w:type="dxa"/>
            <w:vMerge w:val="continue"/>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颗粒物</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0.008</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99" w:type="dxa"/>
            <w:vMerge w:val="restart"/>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废水</w:t>
            </w: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COD</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0.85</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99" w:type="dxa"/>
            <w:vMerge w:val="continue"/>
            <w:vAlign w:val="center"/>
          </w:tcPr>
          <w:p>
            <w:pPr>
              <w:pStyle w:val="35"/>
              <w:spacing w:before="24" w:after="24" w:line="240" w:lineRule="auto"/>
              <w:ind w:firstLine="480"/>
              <w:rPr>
                <w:rFonts w:ascii="Times New Roman" w:hAnsi="Times New Roman"/>
                <w:snapToGrid w:val="0"/>
                <w:kern w:val="21"/>
                <w:szCs w:val="21"/>
              </w:rPr>
            </w:pP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氨氮</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0.085</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99" w:type="dxa"/>
            <w:vMerge w:val="restart"/>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一般工业</w:t>
            </w:r>
          </w:p>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固体废物</w:t>
            </w: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板材边角料</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0.212</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599" w:type="dxa"/>
            <w:vMerge w:val="continue"/>
            <w:vAlign w:val="center"/>
          </w:tcPr>
          <w:p>
            <w:pPr>
              <w:pStyle w:val="35"/>
              <w:spacing w:before="24" w:after="24" w:line="240" w:lineRule="auto"/>
              <w:ind w:firstLine="480"/>
              <w:rPr>
                <w:rFonts w:ascii="Times New Roman" w:hAnsi="Times New Roman"/>
                <w:snapToGrid w:val="0"/>
                <w:kern w:val="21"/>
                <w:szCs w:val="21"/>
              </w:rPr>
            </w:pP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ascii="Times New Roman" w:hAnsi="Times New Roman"/>
                <w:snapToGrid w:val="0"/>
                <w:kern w:val="21"/>
                <w:szCs w:val="21"/>
              </w:rPr>
              <w:t>铝</w:t>
            </w:r>
            <w:r>
              <w:rPr>
                <w:rFonts w:hint="eastAsia" w:ascii="Times New Roman" w:hAnsi="Times New Roman"/>
                <w:snapToGrid w:val="0"/>
                <w:kern w:val="21"/>
                <w:szCs w:val="21"/>
              </w:rPr>
              <w:t>材</w:t>
            </w:r>
            <w:r>
              <w:rPr>
                <w:rFonts w:ascii="Times New Roman" w:hAnsi="Times New Roman"/>
                <w:snapToGrid w:val="0"/>
                <w:kern w:val="21"/>
                <w:szCs w:val="21"/>
              </w:rPr>
              <w:t>边角料、碎屑</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0.16</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99" w:type="dxa"/>
            <w:vMerge w:val="continue"/>
            <w:vAlign w:val="center"/>
          </w:tcPr>
          <w:p>
            <w:pPr>
              <w:pStyle w:val="35"/>
              <w:spacing w:before="24" w:after="24" w:line="240" w:lineRule="auto"/>
              <w:ind w:firstLine="480"/>
              <w:rPr>
                <w:rFonts w:ascii="Times New Roman" w:hAnsi="Times New Roman"/>
                <w:snapToGrid w:val="0"/>
                <w:kern w:val="21"/>
                <w:szCs w:val="21"/>
              </w:rPr>
            </w:pP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原材料包装</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0.2</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99" w:type="dxa"/>
            <w:vMerge w:val="continue"/>
            <w:vAlign w:val="center"/>
          </w:tcPr>
          <w:p>
            <w:pPr>
              <w:pStyle w:val="35"/>
              <w:spacing w:before="24" w:after="24" w:line="240" w:lineRule="auto"/>
              <w:ind w:firstLine="480"/>
              <w:rPr>
                <w:rFonts w:ascii="Times New Roman" w:hAnsi="Times New Roman"/>
                <w:snapToGrid w:val="0"/>
                <w:kern w:val="21"/>
                <w:szCs w:val="21"/>
              </w:rPr>
            </w:pP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不合格产品</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0.036</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599" w:type="dxa"/>
            <w:vMerge w:val="restart"/>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危险废物</w:t>
            </w: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废活性炭</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0.37</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599" w:type="dxa"/>
            <w:vMerge w:val="continue"/>
            <w:vAlign w:val="center"/>
          </w:tcPr>
          <w:p>
            <w:pPr>
              <w:pStyle w:val="35"/>
              <w:spacing w:before="24" w:after="24" w:line="240" w:lineRule="auto"/>
              <w:ind w:firstLine="480"/>
              <w:rPr>
                <w:rFonts w:ascii="Times New Roman" w:hAnsi="Times New Roman"/>
                <w:snapToGrid w:val="0"/>
                <w:kern w:val="21"/>
                <w:szCs w:val="21"/>
              </w:rPr>
            </w:pPr>
          </w:p>
        </w:tc>
        <w:tc>
          <w:tcPr>
            <w:tcW w:w="1653"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废UV油墨包装</w:t>
            </w:r>
          </w:p>
        </w:tc>
        <w:tc>
          <w:tcPr>
            <w:tcW w:w="1485"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284"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71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568" w:type="dxa"/>
            <w:vAlign w:val="center"/>
          </w:tcPr>
          <w:p>
            <w:pPr>
              <w:pStyle w:val="35"/>
              <w:spacing w:before="24" w:after="24" w:line="240" w:lineRule="auto"/>
              <w:ind w:firstLine="0" w:firstLineChars="0"/>
              <w:jc w:val="both"/>
              <w:rPr>
                <w:rFonts w:ascii="Times New Roman" w:hAnsi="Times New Roman"/>
                <w:snapToGrid w:val="0"/>
                <w:kern w:val="21"/>
                <w:szCs w:val="21"/>
              </w:rPr>
            </w:pPr>
            <w:r>
              <w:rPr>
                <w:rFonts w:hint="eastAsia" w:ascii="Times New Roman" w:hAnsi="Times New Roman"/>
                <w:snapToGrid w:val="0"/>
                <w:kern w:val="21"/>
                <w:szCs w:val="21"/>
              </w:rPr>
              <w:t>0.1</w:t>
            </w:r>
          </w:p>
        </w:tc>
        <w:tc>
          <w:tcPr>
            <w:tcW w:w="1772"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1973" w:type="dxa"/>
            <w:vAlign w:val="center"/>
          </w:tcPr>
          <w:p>
            <w:pPr>
              <w:pStyle w:val="35"/>
              <w:spacing w:before="24" w:after="24" w:line="240" w:lineRule="auto"/>
              <w:ind w:firstLine="0" w:firstLineChars="0"/>
              <w:jc w:val="both"/>
              <w:rPr>
                <w:rFonts w:ascii="Times New Roman" w:hAnsi="Times New Roman"/>
                <w:snapToGrid w:val="0"/>
                <w:kern w:val="21"/>
                <w:szCs w:val="21"/>
              </w:rPr>
            </w:pPr>
          </w:p>
        </w:tc>
        <w:tc>
          <w:tcPr>
            <w:tcW w:w="830" w:type="dxa"/>
            <w:vAlign w:val="center"/>
          </w:tcPr>
          <w:p>
            <w:pPr>
              <w:pStyle w:val="35"/>
              <w:spacing w:before="24" w:after="24" w:line="240" w:lineRule="auto"/>
              <w:ind w:firstLine="0" w:firstLineChars="0"/>
              <w:jc w:val="both"/>
              <w:rPr>
                <w:rFonts w:ascii="Times New Roman" w:hAnsi="Times New Roman"/>
                <w:snapToGrid w:val="0"/>
                <w:kern w:val="21"/>
                <w:szCs w:val="21"/>
              </w:rPr>
            </w:pPr>
          </w:p>
        </w:tc>
      </w:tr>
    </w:tbl>
    <w:p>
      <w:pPr>
        <w:pStyle w:val="35"/>
        <w:spacing w:before="192" w:beforeLines="80" w:after="24"/>
        <w:ind w:firstLine="480"/>
        <w:jc w:val="left"/>
        <w:rPr>
          <w:snapToGrid w:val="0"/>
          <w:color w:val="000000"/>
          <w:spacing w:val="-6"/>
          <w:kern w:val="21"/>
          <w:szCs w:val="21"/>
        </w:rPr>
      </w:pPr>
      <w:r>
        <w:rPr>
          <w:snapToGrid w:val="0"/>
          <w:color w:val="000000"/>
          <w:kern w:val="21"/>
          <w:szCs w:val="21"/>
        </w:rPr>
        <w:t>注：</w:t>
      </w:r>
      <w:r>
        <w:rPr>
          <w:snapToGrid w:val="0"/>
          <w:color w:val="000000"/>
          <w:spacing w:val="-16"/>
          <w:kern w:val="21"/>
          <w:szCs w:val="21"/>
        </w:rPr>
        <w:fldChar w:fldCharType="begin"/>
      </w:r>
      <w:r>
        <w:rPr>
          <w:snapToGrid w:val="0"/>
          <w:color w:val="000000"/>
          <w:spacing w:val="-16"/>
          <w:kern w:val="21"/>
          <w:szCs w:val="21"/>
        </w:rPr>
        <w:instrText xml:space="preserve"> = 6 \* GB3 \* MERGEFORMAT </w:instrText>
      </w:r>
      <w:r>
        <w:rPr>
          <w:snapToGrid w:val="0"/>
          <w:color w:val="000000"/>
          <w:spacing w:val="-16"/>
          <w:kern w:val="21"/>
          <w:szCs w:val="21"/>
        </w:rPr>
        <w:fldChar w:fldCharType="separate"/>
      </w:r>
      <w:r>
        <w:rPr>
          <w:rFonts w:hint="eastAsia"/>
          <w:szCs w:val="21"/>
        </w:rPr>
        <w:t>⑥</w:t>
      </w:r>
      <w:r>
        <w:rPr>
          <w:snapToGrid w:val="0"/>
          <w:color w:val="000000"/>
          <w:spacing w:val="-16"/>
          <w:kern w:val="21"/>
          <w:szCs w:val="21"/>
        </w:rPr>
        <w:fldChar w:fldCharType="end"/>
      </w:r>
      <w:r>
        <w:rPr>
          <w:snapToGrid w:val="0"/>
          <w:color w:val="000000"/>
          <w:spacing w:val="-16"/>
          <w:kern w:val="21"/>
          <w:szCs w:val="21"/>
        </w:rPr>
        <w:t>=</w:t>
      </w:r>
      <w:r>
        <w:rPr>
          <w:snapToGrid w:val="0"/>
          <w:color w:val="000000"/>
          <w:spacing w:val="-6"/>
          <w:kern w:val="21"/>
          <w:szCs w:val="21"/>
        </w:rPr>
        <w:fldChar w:fldCharType="begin"/>
      </w:r>
      <w:r>
        <w:rPr>
          <w:snapToGrid w:val="0"/>
          <w:color w:val="000000"/>
          <w:spacing w:val="-6"/>
          <w:kern w:val="21"/>
          <w:szCs w:val="21"/>
        </w:rPr>
        <w:instrText xml:space="preserve"> = 1 \* GB3 \* MERGEFORMAT </w:instrText>
      </w:r>
      <w:r>
        <w:rPr>
          <w:snapToGrid w:val="0"/>
          <w:color w:val="000000"/>
          <w:spacing w:val="-6"/>
          <w:kern w:val="21"/>
          <w:szCs w:val="21"/>
        </w:rPr>
        <w:fldChar w:fldCharType="separate"/>
      </w:r>
      <w:r>
        <w:rPr>
          <w:rFonts w:hint="eastAsia"/>
          <w:szCs w:val="21"/>
        </w:rPr>
        <w:t>①</w:t>
      </w:r>
      <w:r>
        <w:rPr>
          <w:snapToGrid w:val="0"/>
          <w:color w:val="000000"/>
          <w:spacing w:val="-6"/>
          <w:kern w:val="21"/>
          <w:szCs w:val="21"/>
        </w:rPr>
        <w:fldChar w:fldCharType="end"/>
      </w:r>
      <w:r>
        <w:rPr>
          <w:snapToGrid w:val="0"/>
          <w:color w:val="000000"/>
          <w:spacing w:val="-6"/>
          <w:kern w:val="21"/>
          <w:szCs w:val="21"/>
        </w:rPr>
        <w:t>+</w:t>
      </w:r>
      <w:r>
        <w:rPr>
          <w:snapToGrid w:val="0"/>
          <w:color w:val="000000"/>
          <w:spacing w:val="-6"/>
          <w:kern w:val="21"/>
          <w:szCs w:val="21"/>
        </w:rPr>
        <w:fldChar w:fldCharType="begin"/>
      </w:r>
      <w:r>
        <w:rPr>
          <w:snapToGrid w:val="0"/>
          <w:color w:val="000000"/>
          <w:spacing w:val="-6"/>
          <w:kern w:val="21"/>
          <w:szCs w:val="21"/>
        </w:rPr>
        <w:instrText xml:space="preserve"> = 3 \* GB3 \* MERGEFORMAT </w:instrText>
      </w:r>
      <w:r>
        <w:rPr>
          <w:snapToGrid w:val="0"/>
          <w:color w:val="000000"/>
          <w:spacing w:val="-6"/>
          <w:kern w:val="21"/>
          <w:szCs w:val="21"/>
        </w:rPr>
        <w:fldChar w:fldCharType="separate"/>
      </w:r>
      <w:r>
        <w:rPr>
          <w:rFonts w:hint="eastAsia"/>
          <w:szCs w:val="21"/>
        </w:rPr>
        <w:t>③</w:t>
      </w:r>
      <w:r>
        <w:rPr>
          <w:snapToGrid w:val="0"/>
          <w:color w:val="000000"/>
          <w:spacing w:val="-6"/>
          <w:kern w:val="21"/>
          <w:szCs w:val="21"/>
        </w:rPr>
        <w:fldChar w:fldCharType="end"/>
      </w:r>
      <w:r>
        <w:rPr>
          <w:snapToGrid w:val="0"/>
          <w:color w:val="000000"/>
          <w:spacing w:val="-6"/>
          <w:kern w:val="21"/>
          <w:szCs w:val="21"/>
        </w:rPr>
        <w:t>+</w:t>
      </w:r>
      <w:r>
        <w:rPr>
          <w:snapToGrid w:val="0"/>
          <w:color w:val="000000"/>
          <w:spacing w:val="-6"/>
          <w:kern w:val="21"/>
          <w:szCs w:val="21"/>
        </w:rPr>
        <w:fldChar w:fldCharType="begin"/>
      </w:r>
      <w:r>
        <w:rPr>
          <w:snapToGrid w:val="0"/>
          <w:color w:val="000000"/>
          <w:spacing w:val="-6"/>
          <w:kern w:val="21"/>
          <w:szCs w:val="21"/>
        </w:rPr>
        <w:instrText xml:space="preserve"> = 4 \* GB3 \* MERGEFORMAT </w:instrText>
      </w:r>
      <w:r>
        <w:rPr>
          <w:snapToGrid w:val="0"/>
          <w:color w:val="000000"/>
          <w:spacing w:val="-6"/>
          <w:kern w:val="21"/>
          <w:szCs w:val="21"/>
        </w:rPr>
        <w:fldChar w:fldCharType="separate"/>
      </w:r>
      <w:r>
        <w:rPr>
          <w:rFonts w:hint="eastAsia"/>
          <w:szCs w:val="21"/>
        </w:rPr>
        <w:t>④</w:t>
      </w:r>
      <w:r>
        <w:rPr>
          <w:snapToGrid w:val="0"/>
          <w:color w:val="000000"/>
          <w:spacing w:val="-6"/>
          <w:kern w:val="21"/>
          <w:szCs w:val="21"/>
        </w:rPr>
        <w:fldChar w:fldCharType="end"/>
      </w:r>
      <w:r>
        <w:rPr>
          <w:snapToGrid w:val="0"/>
          <w:color w:val="000000"/>
          <w:spacing w:val="-6"/>
          <w:kern w:val="21"/>
          <w:szCs w:val="21"/>
        </w:rPr>
        <w:t>-</w:t>
      </w:r>
      <w:r>
        <w:rPr>
          <w:snapToGrid w:val="0"/>
          <w:color w:val="000000"/>
          <w:spacing w:val="-16"/>
          <w:kern w:val="21"/>
          <w:szCs w:val="21"/>
        </w:rPr>
        <w:fldChar w:fldCharType="begin"/>
      </w:r>
      <w:r>
        <w:rPr>
          <w:snapToGrid w:val="0"/>
          <w:color w:val="000000"/>
          <w:spacing w:val="-16"/>
          <w:kern w:val="21"/>
          <w:szCs w:val="21"/>
        </w:rPr>
        <w:instrText xml:space="preserve"> = 5 \* GB3 \* MERGEFORMAT </w:instrText>
      </w:r>
      <w:r>
        <w:rPr>
          <w:snapToGrid w:val="0"/>
          <w:color w:val="000000"/>
          <w:spacing w:val="-16"/>
          <w:kern w:val="21"/>
          <w:szCs w:val="21"/>
        </w:rPr>
        <w:fldChar w:fldCharType="separate"/>
      </w:r>
      <w:r>
        <w:rPr>
          <w:rFonts w:hint="eastAsia"/>
          <w:szCs w:val="21"/>
        </w:rPr>
        <w:t>⑤</w:t>
      </w:r>
      <w:r>
        <w:rPr>
          <w:snapToGrid w:val="0"/>
          <w:color w:val="000000"/>
          <w:spacing w:val="-16"/>
          <w:kern w:val="21"/>
          <w:szCs w:val="21"/>
        </w:rPr>
        <w:fldChar w:fldCharType="end"/>
      </w:r>
      <w:r>
        <w:rPr>
          <w:snapToGrid w:val="0"/>
          <w:color w:val="000000"/>
          <w:spacing w:val="-16"/>
          <w:kern w:val="21"/>
          <w:szCs w:val="21"/>
        </w:rPr>
        <w:t>；</w:t>
      </w:r>
      <w:r>
        <w:rPr>
          <w:snapToGrid w:val="0"/>
          <w:color w:val="000000"/>
          <w:spacing w:val="-6"/>
          <w:kern w:val="21"/>
          <w:szCs w:val="21"/>
        </w:rPr>
        <w:fldChar w:fldCharType="begin"/>
      </w:r>
      <w:r>
        <w:rPr>
          <w:snapToGrid w:val="0"/>
          <w:color w:val="000000"/>
          <w:spacing w:val="-6"/>
          <w:kern w:val="21"/>
          <w:szCs w:val="21"/>
        </w:rPr>
        <w:instrText xml:space="preserve"> = 7 \* GB3 \* MERGEFORMAT </w:instrText>
      </w:r>
      <w:r>
        <w:rPr>
          <w:snapToGrid w:val="0"/>
          <w:color w:val="000000"/>
          <w:spacing w:val="-6"/>
          <w:kern w:val="21"/>
          <w:szCs w:val="21"/>
        </w:rPr>
        <w:fldChar w:fldCharType="separate"/>
      </w:r>
      <w:r>
        <w:rPr>
          <w:rFonts w:hint="eastAsia"/>
          <w:szCs w:val="21"/>
        </w:rPr>
        <w:t>⑦</w:t>
      </w:r>
      <w:r>
        <w:rPr>
          <w:snapToGrid w:val="0"/>
          <w:color w:val="000000"/>
          <w:spacing w:val="-6"/>
          <w:kern w:val="21"/>
          <w:szCs w:val="21"/>
        </w:rPr>
        <w:fldChar w:fldCharType="end"/>
      </w:r>
      <w:r>
        <w:rPr>
          <w:snapToGrid w:val="0"/>
          <w:color w:val="000000"/>
          <w:spacing w:val="-6"/>
          <w:kern w:val="21"/>
          <w:szCs w:val="21"/>
        </w:rPr>
        <w:t>=</w:t>
      </w:r>
      <w:r>
        <w:rPr>
          <w:snapToGrid w:val="0"/>
          <w:color w:val="000000"/>
          <w:spacing w:val="-16"/>
          <w:kern w:val="21"/>
          <w:szCs w:val="21"/>
        </w:rPr>
        <w:fldChar w:fldCharType="begin"/>
      </w:r>
      <w:r>
        <w:rPr>
          <w:snapToGrid w:val="0"/>
          <w:color w:val="000000"/>
          <w:spacing w:val="-16"/>
          <w:kern w:val="21"/>
          <w:szCs w:val="21"/>
        </w:rPr>
        <w:instrText xml:space="preserve"> = 6 \* GB3 \* MERGEFORMAT </w:instrText>
      </w:r>
      <w:r>
        <w:rPr>
          <w:snapToGrid w:val="0"/>
          <w:color w:val="000000"/>
          <w:spacing w:val="-16"/>
          <w:kern w:val="21"/>
          <w:szCs w:val="21"/>
        </w:rPr>
        <w:fldChar w:fldCharType="separate"/>
      </w:r>
      <w:r>
        <w:rPr>
          <w:rFonts w:hint="eastAsia"/>
          <w:szCs w:val="21"/>
        </w:rPr>
        <w:t>⑥</w:t>
      </w:r>
      <w:r>
        <w:rPr>
          <w:snapToGrid w:val="0"/>
          <w:color w:val="000000"/>
          <w:spacing w:val="-16"/>
          <w:kern w:val="21"/>
          <w:szCs w:val="21"/>
        </w:rPr>
        <w:fldChar w:fldCharType="end"/>
      </w:r>
      <w:r>
        <w:rPr>
          <w:snapToGrid w:val="0"/>
          <w:color w:val="000000"/>
          <w:spacing w:val="-16"/>
          <w:kern w:val="21"/>
          <w:szCs w:val="21"/>
        </w:rPr>
        <w:t>-</w:t>
      </w:r>
      <w:r>
        <w:rPr>
          <w:snapToGrid w:val="0"/>
          <w:color w:val="000000"/>
          <w:spacing w:val="-6"/>
          <w:kern w:val="21"/>
          <w:szCs w:val="21"/>
        </w:rPr>
        <w:fldChar w:fldCharType="begin"/>
      </w:r>
      <w:r>
        <w:rPr>
          <w:snapToGrid w:val="0"/>
          <w:color w:val="000000"/>
          <w:spacing w:val="-6"/>
          <w:kern w:val="21"/>
          <w:szCs w:val="21"/>
        </w:rPr>
        <w:instrText xml:space="preserve"> = 1 \* GB3 \* MERGEFORMAT </w:instrText>
      </w:r>
      <w:r>
        <w:rPr>
          <w:snapToGrid w:val="0"/>
          <w:color w:val="000000"/>
          <w:spacing w:val="-6"/>
          <w:kern w:val="21"/>
          <w:szCs w:val="21"/>
        </w:rPr>
        <w:fldChar w:fldCharType="separate"/>
      </w:r>
      <w:r>
        <w:rPr>
          <w:rFonts w:hint="eastAsia"/>
          <w:szCs w:val="21"/>
        </w:rPr>
        <w:t>①</w:t>
      </w:r>
      <w:r>
        <w:rPr>
          <w:snapToGrid w:val="0"/>
          <w:color w:val="000000"/>
          <w:spacing w:val="-6"/>
          <w:kern w:val="21"/>
          <w:szCs w:val="21"/>
        </w:rPr>
        <w:fldChar w:fldCharType="end"/>
      </w:r>
    </w:p>
    <w:p>
      <w:pPr>
        <w:sectPr>
          <w:footerReference r:id="rId6" w:type="default"/>
          <w:pgSz w:w="16838" w:h="11906" w:orient="landscape"/>
          <w:pgMar w:top="1701" w:right="1531" w:bottom="1701" w:left="1531" w:header="851" w:footer="851" w:gutter="0"/>
          <w:cols w:space="720" w:num="1"/>
          <w:rtlGutter w:val="1"/>
          <w:docGrid w:linePitch="312" w:charSpace="0"/>
        </w:sectPr>
      </w:pPr>
    </w:p>
    <w:p>
      <w:pPr>
        <w:pStyle w:val="14"/>
        <w:adjustRightInd w:val="0"/>
        <w:snapToGrid w:val="0"/>
        <w:spacing w:before="0" w:beforeAutospacing="0" w:after="0" w:afterAutospacing="0" w:line="648" w:lineRule="auto"/>
        <w:outlineLvl w:val="0"/>
        <w:rPr>
          <w:rFonts w:ascii="Times New Roman" w:hAnsi="Times New Roman" w:eastAsia="黑体"/>
          <w:snapToGrid w:val="0"/>
          <w:sz w:val="32"/>
          <w:szCs w:val="32"/>
        </w:rPr>
      </w:pPr>
      <w:r>
        <w:rPr>
          <w:rFonts w:ascii="Times New Roman" w:hAnsi="Times New Roman" w:eastAsia="黑体"/>
          <w:snapToGrid w:val="0"/>
          <w:sz w:val="32"/>
          <w:szCs w:val="32"/>
        </w:rPr>
        <w:t>附图附件</w:t>
      </w:r>
    </w:p>
    <w:p>
      <w:pPr>
        <w:pStyle w:val="14"/>
        <w:adjustRightInd w:val="0"/>
        <w:snapToGrid w:val="0"/>
        <w:spacing w:before="0" w:beforeAutospacing="0" w:after="0" w:afterAutospacing="0" w:line="360" w:lineRule="auto"/>
        <w:rPr>
          <w:rFonts w:ascii="Times New Roman" w:hAnsi="Times New Roman" w:eastAsia="黑体"/>
          <w:snapToGrid w:val="0"/>
          <w:szCs w:val="24"/>
        </w:rPr>
      </w:pPr>
      <w:r>
        <w:rPr>
          <w:rFonts w:ascii="Times New Roman" w:hAnsi="Times New Roman" w:eastAsia="黑体"/>
          <w:snapToGrid w:val="0"/>
          <w:szCs w:val="24"/>
        </w:rPr>
        <w:t>附图1：项目地理位置图</w:t>
      </w:r>
    </w:p>
    <w:p>
      <w:pPr>
        <w:pStyle w:val="14"/>
        <w:adjustRightInd w:val="0"/>
        <w:snapToGrid w:val="0"/>
        <w:spacing w:before="0" w:beforeAutospacing="0" w:after="0" w:afterAutospacing="0" w:line="360" w:lineRule="auto"/>
        <w:rPr>
          <w:rFonts w:ascii="Times New Roman" w:hAnsi="Times New Roman" w:eastAsia="黑体"/>
          <w:snapToGrid w:val="0"/>
          <w:szCs w:val="24"/>
        </w:rPr>
      </w:pPr>
      <w:r>
        <w:rPr>
          <w:rFonts w:ascii="Times New Roman" w:hAnsi="Times New Roman" w:eastAsia="黑体"/>
          <w:snapToGrid w:val="0"/>
          <w:szCs w:val="24"/>
        </w:rPr>
        <w:t>附图2：</w:t>
      </w:r>
      <w:r>
        <w:rPr>
          <w:rFonts w:hint="eastAsia" w:ascii="Times New Roman" w:hAnsi="Times New Roman" w:eastAsia="黑体"/>
          <w:snapToGrid w:val="0"/>
          <w:szCs w:val="24"/>
        </w:rPr>
        <w:t>岳阳市生态红线图</w:t>
      </w:r>
    </w:p>
    <w:p>
      <w:pPr>
        <w:pStyle w:val="14"/>
        <w:adjustRightInd w:val="0"/>
        <w:snapToGrid w:val="0"/>
        <w:spacing w:before="0" w:beforeAutospacing="0" w:after="0" w:afterAutospacing="0" w:line="360" w:lineRule="auto"/>
        <w:rPr>
          <w:rFonts w:ascii="Times New Roman" w:hAnsi="Times New Roman" w:eastAsia="黑体"/>
          <w:snapToGrid w:val="0"/>
          <w:szCs w:val="24"/>
        </w:rPr>
      </w:pPr>
      <w:r>
        <w:rPr>
          <w:rFonts w:ascii="Times New Roman" w:hAnsi="Times New Roman" w:eastAsia="黑体"/>
          <w:snapToGrid w:val="0"/>
          <w:szCs w:val="24"/>
        </w:rPr>
        <w:t>附图3：</w:t>
      </w:r>
      <w:r>
        <w:rPr>
          <w:rFonts w:hint="eastAsia" w:ascii="Times New Roman" w:hAnsi="Times New Roman" w:eastAsia="黑体"/>
          <w:snapToGrid w:val="0"/>
          <w:szCs w:val="24"/>
        </w:rPr>
        <w:t>项目环境保护目标图</w:t>
      </w:r>
    </w:p>
    <w:p>
      <w:pPr>
        <w:pStyle w:val="14"/>
        <w:adjustRightInd w:val="0"/>
        <w:snapToGrid w:val="0"/>
        <w:spacing w:before="0" w:beforeAutospacing="0" w:after="0" w:afterAutospacing="0" w:line="360" w:lineRule="auto"/>
        <w:rPr>
          <w:rFonts w:ascii="Times New Roman" w:hAnsi="Times New Roman" w:eastAsia="黑体"/>
          <w:snapToGrid w:val="0"/>
          <w:szCs w:val="24"/>
        </w:rPr>
      </w:pPr>
      <w:r>
        <w:rPr>
          <w:rFonts w:ascii="Times New Roman" w:hAnsi="Times New Roman" w:eastAsia="黑体"/>
          <w:snapToGrid w:val="0"/>
          <w:szCs w:val="24"/>
        </w:rPr>
        <w:t>附图4：现状监测点位图</w:t>
      </w:r>
    </w:p>
    <w:p>
      <w:pPr>
        <w:pStyle w:val="14"/>
        <w:adjustRightInd w:val="0"/>
        <w:snapToGrid w:val="0"/>
        <w:spacing w:before="0" w:beforeAutospacing="0" w:after="0" w:afterAutospacing="0" w:line="360" w:lineRule="auto"/>
        <w:rPr>
          <w:rFonts w:ascii="Times New Roman" w:hAnsi="Times New Roman" w:eastAsia="黑体"/>
          <w:snapToGrid w:val="0"/>
          <w:szCs w:val="24"/>
        </w:rPr>
      </w:pPr>
      <w:r>
        <w:rPr>
          <w:rFonts w:ascii="Times New Roman" w:hAnsi="Times New Roman" w:eastAsia="黑体"/>
          <w:snapToGrid w:val="0"/>
          <w:szCs w:val="24"/>
        </w:rPr>
        <w:t>附图</w:t>
      </w:r>
      <w:r>
        <w:rPr>
          <w:rFonts w:hint="eastAsia" w:ascii="Times New Roman" w:hAnsi="Times New Roman" w:eastAsia="黑体"/>
          <w:snapToGrid w:val="0"/>
          <w:szCs w:val="24"/>
        </w:rPr>
        <w:t>5</w:t>
      </w:r>
      <w:r>
        <w:rPr>
          <w:rFonts w:ascii="Times New Roman" w:hAnsi="Times New Roman" w:eastAsia="黑体"/>
          <w:snapToGrid w:val="0"/>
          <w:szCs w:val="24"/>
        </w:rPr>
        <w:t>：</w:t>
      </w:r>
      <w:r>
        <w:rPr>
          <w:rFonts w:hint="eastAsia" w:ascii="Times New Roman" w:hAnsi="Times New Roman" w:eastAsia="黑体"/>
          <w:snapToGrid w:val="0"/>
          <w:szCs w:val="24"/>
        </w:rPr>
        <w:t>厂区平面布置图</w:t>
      </w:r>
    </w:p>
    <w:p>
      <w:pPr>
        <w:pStyle w:val="14"/>
        <w:adjustRightInd w:val="0"/>
        <w:snapToGrid w:val="0"/>
        <w:spacing w:before="0" w:beforeAutospacing="0" w:after="0" w:afterAutospacing="0" w:line="360" w:lineRule="auto"/>
        <w:rPr>
          <w:rFonts w:ascii="Times New Roman" w:hAnsi="Times New Roman" w:eastAsia="黑体"/>
          <w:snapToGrid w:val="0"/>
          <w:szCs w:val="24"/>
        </w:rPr>
      </w:pPr>
      <w:r>
        <w:rPr>
          <w:rFonts w:ascii="Times New Roman" w:hAnsi="Times New Roman" w:eastAsia="黑体"/>
          <w:snapToGrid w:val="0"/>
          <w:szCs w:val="24"/>
        </w:rPr>
        <w:t>附图</w:t>
      </w:r>
      <w:r>
        <w:rPr>
          <w:rFonts w:hint="eastAsia" w:ascii="Times New Roman" w:hAnsi="Times New Roman" w:eastAsia="黑体"/>
          <w:snapToGrid w:val="0"/>
          <w:szCs w:val="24"/>
          <w:lang w:val="en-US" w:eastAsia="zh-CN"/>
        </w:rPr>
        <w:t>6</w:t>
      </w:r>
      <w:r>
        <w:rPr>
          <w:rFonts w:ascii="Times New Roman" w:hAnsi="Times New Roman" w:eastAsia="黑体"/>
          <w:snapToGrid w:val="0"/>
          <w:szCs w:val="24"/>
        </w:rPr>
        <w:t>：</w:t>
      </w:r>
      <w:r>
        <w:rPr>
          <w:rFonts w:hint="eastAsia" w:ascii="Times New Roman" w:hAnsi="Times New Roman" w:eastAsia="黑体"/>
          <w:snapToGrid w:val="0"/>
          <w:szCs w:val="24"/>
        </w:rPr>
        <w:t>木里港污水规划图</w:t>
      </w:r>
    </w:p>
    <w:p>
      <w:pPr>
        <w:pStyle w:val="14"/>
        <w:adjustRightInd w:val="0"/>
        <w:snapToGrid w:val="0"/>
        <w:spacing w:before="0" w:beforeAutospacing="0" w:after="0" w:afterAutospacing="0" w:line="360" w:lineRule="auto"/>
        <w:rPr>
          <w:rFonts w:ascii="Times New Roman" w:hAnsi="Times New Roman" w:eastAsia="黑体"/>
          <w:snapToGrid w:val="0"/>
          <w:szCs w:val="24"/>
        </w:rPr>
      </w:pPr>
    </w:p>
    <w:p>
      <w:pPr>
        <w:pStyle w:val="14"/>
        <w:adjustRightInd w:val="0"/>
        <w:snapToGrid w:val="0"/>
        <w:spacing w:before="0" w:beforeAutospacing="0" w:after="0" w:afterAutospacing="0" w:line="360" w:lineRule="auto"/>
        <w:rPr>
          <w:rFonts w:ascii="Times New Roman" w:hAnsi="Times New Roman" w:eastAsia="黑体"/>
          <w:snapToGrid w:val="0"/>
          <w:szCs w:val="24"/>
        </w:rPr>
      </w:pPr>
    </w:p>
    <w:p>
      <w:pPr>
        <w:pStyle w:val="14"/>
        <w:adjustRightInd w:val="0"/>
        <w:snapToGrid w:val="0"/>
        <w:spacing w:before="0" w:beforeAutospacing="0" w:after="0" w:afterAutospacing="0" w:line="360" w:lineRule="auto"/>
        <w:rPr>
          <w:rFonts w:ascii="Times New Roman" w:hAnsi="Times New Roman" w:eastAsia="黑体"/>
          <w:snapToGrid w:val="0"/>
          <w:szCs w:val="24"/>
        </w:rPr>
      </w:pPr>
      <w:r>
        <w:rPr>
          <w:rFonts w:ascii="Times New Roman" w:hAnsi="Times New Roman" w:eastAsia="黑体"/>
          <w:snapToGrid w:val="0"/>
          <w:szCs w:val="24"/>
        </w:rPr>
        <w:t>附件1：项目委托书</w:t>
      </w:r>
    </w:p>
    <w:p>
      <w:pPr>
        <w:pStyle w:val="14"/>
        <w:adjustRightInd w:val="0"/>
        <w:snapToGrid w:val="0"/>
        <w:spacing w:before="0" w:beforeAutospacing="0" w:after="0" w:afterAutospacing="0" w:line="360" w:lineRule="auto"/>
        <w:rPr>
          <w:rFonts w:ascii="Times New Roman" w:hAnsi="Times New Roman" w:eastAsia="黑体"/>
          <w:snapToGrid w:val="0"/>
          <w:szCs w:val="24"/>
        </w:rPr>
      </w:pPr>
      <w:r>
        <w:rPr>
          <w:rFonts w:ascii="Times New Roman" w:hAnsi="Times New Roman" w:eastAsia="黑体"/>
          <w:snapToGrid w:val="0"/>
          <w:szCs w:val="24"/>
        </w:rPr>
        <w:t>附</w:t>
      </w:r>
      <w:r>
        <w:rPr>
          <w:rFonts w:hint="eastAsia" w:ascii="Times New Roman" w:hAnsi="Times New Roman" w:eastAsia="黑体"/>
          <w:snapToGrid w:val="0"/>
          <w:szCs w:val="24"/>
        </w:rPr>
        <w:t>件</w:t>
      </w:r>
      <w:r>
        <w:rPr>
          <w:rFonts w:ascii="Times New Roman" w:hAnsi="Times New Roman" w:eastAsia="黑体"/>
          <w:snapToGrid w:val="0"/>
          <w:szCs w:val="24"/>
        </w:rPr>
        <w:t>2：环境监测质保单</w:t>
      </w:r>
    </w:p>
    <w:p>
      <w:pPr>
        <w:pStyle w:val="14"/>
        <w:adjustRightInd w:val="0"/>
        <w:snapToGrid w:val="0"/>
        <w:spacing w:before="0" w:beforeAutospacing="0" w:after="0" w:afterAutospacing="0" w:line="360" w:lineRule="auto"/>
        <w:rPr>
          <w:ins w:id="3" w:author="安好" w:date="2021-06-07T15:56:15Z"/>
          <w:rFonts w:hint="eastAsia" w:ascii="Times New Roman" w:hAnsi="Times New Roman" w:eastAsia="黑体"/>
          <w:snapToGrid w:val="0"/>
          <w:szCs w:val="24"/>
        </w:rPr>
      </w:pPr>
      <w:r>
        <w:rPr>
          <w:rFonts w:ascii="Times New Roman" w:hAnsi="Times New Roman" w:eastAsia="黑体"/>
          <w:snapToGrid w:val="0"/>
          <w:szCs w:val="24"/>
        </w:rPr>
        <w:t>附</w:t>
      </w:r>
      <w:r>
        <w:rPr>
          <w:rFonts w:hint="eastAsia" w:ascii="Times New Roman" w:hAnsi="Times New Roman" w:eastAsia="黑体"/>
          <w:snapToGrid w:val="0"/>
          <w:szCs w:val="24"/>
        </w:rPr>
        <w:t>件</w:t>
      </w:r>
      <w:r>
        <w:rPr>
          <w:rFonts w:ascii="Times New Roman" w:hAnsi="Times New Roman" w:eastAsia="黑体"/>
          <w:snapToGrid w:val="0"/>
          <w:szCs w:val="24"/>
        </w:rPr>
        <w:t>3：</w:t>
      </w:r>
      <w:r>
        <w:rPr>
          <w:rFonts w:hint="eastAsia" w:ascii="Times New Roman" w:hAnsi="Times New Roman" w:eastAsia="黑体"/>
          <w:snapToGrid w:val="0"/>
          <w:szCs w:val="24"/>
        </w:rPr>
        <w:t>岳阳经济技术开发区企业投资项目备案证明</w:t>
      </w:r>
    </w:p>
    <w:p>
      <w:pPr>
        <w:pStyle w:val="14"/>
        <w:adjustRightInd w:val="0"/>
        <w:snapToGrid w:val="0"/>
        <w:spacing w:before="0" w:beforeAutospacing="0" w:after="0" w:afterAutospacing="0" w:line="360" w:lineRule="auto"/>
        <w:rPr>
          <w:rFonts w:hint="default" w:ascii="Times New Roman" w:hAnsi="Times New Roman" w:eastAsia="黑体"/>
          <w:snapToGrid w:val="0"/>
          <w:szCs w:val="24"/>
          <w:lang w:val="en-US" w:eastAsia="zh-CN"/>
        </w:rPr>
      </w:pPr>
      <w:r>
        <w:rPr>
          <w:rFonts w:hint="default" w:ascii="Times New Roman" w:hAnsi="Times New Roman" w:eastAsia="黑体"/>
          <w:snapToGrid w:val="0"/>
          <w:szCs w:val="24"/>
          <w:lang w:eastAsia="zh-CN"/>
        </w:rPr>
        <w:t>附件</w:t>
      </w:r>
      <w:r>
        <w:rPr>
          <w:rFonts w:hint="default" w:ascii="Times New Roman" w:hAnsi="Times New Roman" w:eastAsia="黑体"/>
          <w:snapToGrid w:val="0"/>
          <w:szCs w:val="24"/>
          <w:lang w:val="en-US" w:eastAsia="zh-CN"/>
        </w:rPr>
        <w:t>4：国有建设用地使用权出让合同</w:t>
      </w:r>
    </w:p>
    <w:p>
      <w:pPr>
        <w:pStyle w:val="14"/>
        <w:adjustRightInd w:val="0"/>
        <w:snapToGrid w:val="0"/>
        <w:spacing w:before="0" w:beforeAutospacing="0" w:after="0" w:afterAutospacing="0" w:line="360" w:lineRule="auto"/>
        <w:rPr>
          <w:rFonts w:hint="eastAsia" w:ascii="Times New Roman" w:hAnsi="Times New Roman" w:eastAsia="黑体"/>
          <w:snapToGrid w:val="0"/>
          <w:szCs w:val="24"/>
        </w:rPr>
      </w:pPr>
    </w:p>
    <w:p/>
    <w:sectPr>
      <w:footerReference r:id="rId7" w:type="default"/>
      <w:pgSz w:w="11906" w:h="16838"/>
      <w:pgMar w:top="1701" w:right="1531" w:bottom="1701" w:left="1531" w:header="851" w:footer="851" w:gutter="0"/>
      <w:cols w:space="720" w:num="1"/>
      <w:rtlGutter w:val="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Align="top"/>
      <w:rPr>
        <w:rStyle w:val="21"/>
      </w:rPr>
    </w:pPr>
    <w:r>
      <w:fldChar w:fldCharType="begin"/>
    </w:r>
    <w:r>
      <w:rPr>
        <w:rStyle w:val="21"/>
      </w:rPr>
      <w:instrText xml:space="preserve">PAGE  </w:instrText>
    </w:r>
    <w:r>
      <w:fldChar w:fldCharType="end"/>
    </w:r>
  </w:p>
  <w:p>
    <w:pPr>
      <w:pStyle w:val="11"/>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outside" w:yAlign="top"/>
      <w:rPr>
        <w:rStyle w:val="21"/>
        <w:rFonts w:ascii="宋体" w:hAnsi="宋体"/>
        <w:sz w:val="28"/>
        <w:szCs w:val="28"/>
      </w:rPr>
    </w:pPr>
    <w:r>
      <w:rPr>
        <w:rStyle w:val="21"/>
        <w:rFonts w:hint="eastAsia" w:ascii="宋体" w:hAnsi="宋体"/>
        <w:sz w:val="28"/>
        <w:szCs w:val="28"/>
      </w:rPr>
      <w:t>—</w:t>
    </w:r>
    <w:r>
      <w:rPr>
        <w:rStyle w:val="21"/>
        <w:rFonts w:hint="eastAsia" w:ascii="宋体" w:hAnsi="宋体"/>
        <w:sz w:val="20"/>
      </w:rPr>
      <w:t xml:space="preserve">  </w:t>
    </w:r>
    <w:r>
      <w:rPr>
        <w:rFonts w:ascii="宋体" w:hAnsi="宋体"/>
        <w:sz w:val="26"/>
        <w:szCs w:val="26"/>
      </w:rPr>
      <w:fldChar w:fldCharType="begin"/>
    </w:r>
    <w:r>
      <w:rPr>
        <w:rStyle w:val="21"/>
        <w:rFonts w:ascii="宋体" w:hAnsi="宋体"/>
        <w:sz w:val="26"/>
        <w:szCs w:val="26"/>
      </w:rPr>
      <w:instrText xml:space="preserve">PAGE  </w:instrText>
    </w:r>
    <w:r>
      <w:rPr>
        <w:rFonts w:ascii="宋体" w:hAnsi="宋体"/>
        <w:sz w:val="26"/>
        <w:szCs w:val="26"/>
      </w:rPr>
      <w:fldChar w:fldCharType="separate"/>
    </w:r>
    <w:r>
      <w:rPr>
        <w:rStyle w:val="21"/>
        <w:rFonts w:ascii="宋体" w:hAnsi="宋体"/>
        <w:sz w:val="26"/>
        <w:szCs w:val="26"/>
      </w:rPr>
      <w:t>9</w:t>
    </w:r>
    <w:r>
      <w:rPr>
        <w:rFonts w:ascii="宋体" w:hAnsi="宋体"/>
        <w:sz w:val="26"/>
        <w:szCs w:val="26"/>
      </w:rPr>
      <w:fldChar w:fldCharType="end"/>
    </w:r>
    <w:r>
      <w:rPr>
        <w:rStyle w:val="21"/>
        <w:rFonts w:hint="eastAsia" w:ascii="宋体" w:hAnsi="宋体"/>
        <w:sz w:val="20"/>
      </w:rPr>
      <w:t xml:space="preserve">  </w:t>
    </w:r>
    <w:r>
      <w:rPr>
        <w:rStyle w:val="21"/>
        <w:rFonts w:hint="eastAsia" w:ascii="宋体" w:hAnsi="宋体"/>
        <w:sz w:val="28"/>
        <w:szCs w:val="28"/>
      </w:rPr>
      <w:t>—</w:t>
    </w:r>
  </w:p>
  <w:p>
    <w:pPr>
      <w:pStyle w:val="11"/>
      <w:ind w:right="360"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Align="top"/>
      <w:rPr>
        <w:rStyle w:val="21"/>
        <w:rFonts w:ascii="宋体" w:hAnsi="宋体"/>
        <w:sz w:val="28"/>
        <w:szCs w:val="28"/>
      </w:rPr>
    </w:pPr>
    <w:r>
      <w:rPr>
        <w:rStyle w:val="21"/>
        <w:rFonts w:hint="eastAsia" w:ascii="宋体" w:hAnsi="宋体"/>
        <w:sz w:val="28"/>
        <w:szCs w:val="28"/>
      </w:rPr>
      <w:t>—</w:t>
    </w:r>
    <w:r>
      <w:rPr>
        <w:rStyle w:val="21"/>
        <w:rFonts w:hint="eastAsia" w:ascii="宋体" w:hAnsi="宋体"/>
        <w:sz w:val="20"/>
      </w:rPr>
      <w:t xml:space="preserve">  </w:t>
    </w:r>
    <w:r>
      <w:rPr>
        <w:rFonts w:ascii="宋体" w:hAnsi="宋体"/>
        <w:sz w:val="26"/>
        <w:szCs w:val="26"/>
      </w:rPr>
      <w:fldChar w:fldCharType="begin"/>
    </w:r>
    <w:r>
      <w:rPr>
        <w:rStyle w:val="21"/>
        <w:rFonts w:ascii="宋体" w:hAnsi="宋体"/>
        <w:sz w:val="26"/>
        <w:szCs w:val="26"/>
      </w:rPr>
      <w:instrText xml:space="preserve">PAGE  </w:instrText>
    </w:r>
    <w:r>
      <w:rPr>
        <w:rFonts w:ascii="宋体" w:hAnsi="宋体"/>
        <w:sz w:val="26"/>
        <w:szCs w:val="26"/>
      </w:rPr>
      <w:fldChar w:fldCharType="separate"/>
    </w:r>
    <w:r>
      <w:rPr>
        <w:rStyle w:val="21"/>
        <w:rFonts w:ascii="宋体" w:hAnsi="宋体"/>
        <w:sz w:val="26"/>
        <w:szCs w:val="26"/>
      </w:rPr>
      <w:t>10</w:t>
    </w:r>
    <w:r>
      <w:rPr>
        <w:rFonts w:ascii="宋体" w:hAnsi="宋体"/>
        <w:sz w:val="26"/>
        <w:szCs w:val="26"/>
      </w:rPr>
      <w:fldChar w:fldCharType="end"/>
    </w:r>
    <w:r>
      <w:rPr>
        <w:rStyle w:val="21"/>
        <w:rFonts w:hint="eastAsia" w:ascii="宋体" w:hAnsi="宋体"/>
        <w:sz w:val="20"/>
      </w:rPr>
      <w:t xml:space="preserve">  </w:t>
    </w:r>
    <w:r>
      <w:rPr>
        <w:rStyle w:val="21"/>
        <w:rFonts w:hint="eastAsia" w:ascii="宋体" w:hAnsi="宋体"/>
        <w:sz w:val="28"/>
        <w:szCs w:val="28"/>
      </w:rPr>
      <w:t>—</w:t>
    </w:r>
  </w:p>
  <w:p>
    <w:pPr>
      <w:pStyle w:val="11"/>
      <w:ind w:right="360"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outside" w:yAlign="top"/>
      <w:rPr>
        <w:rStyle w:val="21"/>
        <w:rFonts w:ascii="宋体" w:hAnsi="宋体"/>
        <w:sz w:val="28"/>
        <w:szCs w:val="28"/>
      </w:rPr>
    </w:pPr>
    <w:r>
      <w:rPr>
        <w:rStyle w:val="21"/>
        <w:rFonts w:hint="eastAsia" w:ascii="宋体" w:hAnsi="宋体"/>
        <w:sz w:val="28"/>
        <w:szCs w:val="28"/>
      </w:rPr>
      <w:t>—</w:t>
    </w:r>
    <w:r>
      <w:rPr>
        <w:rStyle w:val="21"/>
        <w:rFonts w:hint="eastAsia" w:ascii="宋体" w:hAnsi="宋体"/>
        <w:sz w:val="20"/>
      </w:rPr>
      <w:t xml:space="preserve">  </w:t>
    </w:r>
    <w:r>
      <w:rPr>
        <w:rFonts w:ascii="宋体" w:hAnsi="宋体"/>
        <w:sz w:val="26"/>
        <w:szCs w:val="26"/>
      </w:rPr>
      <w:fldChar w:fldCharType="begin"/>
    </w:r>
    <w:r>
      <w:rPr>
        <w:rStyle w:val="21"/>
        <w:rFonts w:ascii="宋体" w:hAnsi="宋体"/>
        <w:sz w:val="26"/>
        <w:szCs w:val="26"/>
      </w:rPr>
      <w:instrText xml:space="preserve">PAGE  </w:instrText>
    </w:r>
    <w:r>
      <w:rPr>
        <w:rFonts w:ascii="宋体" w:hAnsi="宋体"/>
        <w:sz w:val="26"/>
        <w:szCs w:val="26"/>
      </w:rPr>
      <w:fldChar w:fldCharType="separate"/>
    </w:r>
    <w:r>
      <w:rPr>
        <w:rStyle w:val="21"/>
        <w:rFonts w:ascii="宋体" w:hAnsi="宋体"/>
        <w:sz w:val="26"/>
        <w:szCs w:val="26"/>
      </w:rPr>
      <w:t>57</w:t>
    </w:r>
    <w:r>
      <w:rPr>
        <w:rFonts w:ascii="宋体" w:hAnsi="宋体"/>
        <w:sz w:val="26"/>
        <w:szCs w:val="26"/>
      </w:rPr>
      <w:fldChar w:fldCharType="end"/>
    </w:r>
    <w:r>
      <w:rPr>
        <w:rStyle w:val="21"/>
        <w:rFonts w:hint="eastAsia" w:ascii="宋体" w:hAnsi="宋体"/>
        <w:sz w:val="20"/>
      </w:rPr>
      <w:t xml:space="preserve">  </w:t>
    </w:r>
    <w:r>
      <w:rPr>
        <w:rStyle w:val="21"/>
        <w:rFonts w:hint="eastAsia" w:ascii="宋体" w:hAnsi="宋体"/>
        <w:sz w:val="28"/>
        <w:szCs w:val="28"/>
      </w:rPr>
      <w:t>—</w:t>
    </w:r>
  </w:p>
  <w:p>
    <w:pPr>
      <w:pStyle w:val="11"/>
      <w:ind w:right="360" w:firstLine="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E94BA3"/>
    <w:multiLevelType w:val="singleLevel"/>
    <w:tmpl w:val="AAE94BA3"/>
    <w:lvl w:ilvl="0" w:tentative="0">
      <w:start w:val="5"/>
      <w:numFmt w:val="decimal"/>
      <w:suff w:val="nothing"/>
      <w:lvlText w:val="（%1）"/>
      <w:lvlJc w:val="left"/>
    </w:lvl>
  </w:abstractNum>
  <w:abstractNum w:abstractNumId="1">
    <w:nsid w:val="D9754622"/>
    <w:multiLevelType w:val="singleLevel"/>
    <w:tmpl w:val="D9754622"/>
    <w:lvl w:ilvl="0" w:tentative="0">
      <w:start w:val="2"/>
      <w:numFmt w:val="decimal"/>
      <w:suff w:val="nothing"/>
      <w:lvlText w:val="%1、"/>
      <w:lvlJc w:val="left"/>
    </w:lvl>
  </w:abstractNum>
  <w:abstractNum w:abstractNumId="2">
    <w:nsid w:val="5E5C42FA"/>
    <w:multiLevelType w:val="multilevel"/>
    <w:tmpl w:val="5E5C42FA"/>
    <w:lvl w:ilvl="0" w:tentative="0">
      <w:start w:val="1"/>
      <w:numFmt w:val="decimal"/>
      <w:lvlText w:val="第%1章  "/>
      <w:lvlJc w:val="center"/>
      <w:pPr>
        <w:ind w:left="0" w:firstLine="0"/>
      </w:pPr>
      <w:rPr>
        <w:rFonts w:hint="eastAsia" w:eastAsia="宋体"/>
        <w:b/>
        <w:i w:val="0"/>
        <w:sz w:val="36"/>
      </w:rPr>
    </w:lvl>
    <w:lvl w:ilvl="1" w:tentative="0">
      <w:start w:val="1"/>
      <w:numFmt w:val="decimal"/>
      <w:pStyle w:val="2"/>
      <w:isLgl/>
      <w:lvlText w:val="%1.%2"/>
      <w:lvlJc w:val="left"/>
      <w:pPr>
        <w:tabs>
          <w:tab w:val="left" w:pos="397"/>
        </w:tabs>
        <w:ind w:left="0" w:firstLine="0"/>
      </w:pPr>
      <w:rPr>
        <w:rFonts w:hint="default" w:ascii="Times New Roman" w:hAnsi="Times New Roman" w:eastAsia="宋体"/>
        <w:b/>
        <w:i w:val="0"/>
        <w:sz w:val="30"/>
      </w:rPr>
    </w:lvl>
    <w:lvl w:ilvl="2" w:tentative="0">
      <w:start w:val="1"/>
      <w:numFmt w:val="decimal"/>
      <w:isLgl/>
      <w:lvlText w:val="%1.%2.%3"/>
      <w:lvlJc w:val="left"/>
      <w:pPr>
        <w:tabs>
          <w:tab w:val="left" w:pos="340"/>
        </w:tabs>
        <w:ind w:left="0" w:firstLine="0"/>
      </w:pPr>
      <w:rPr>
        <w:rFonts w:hint="default" w:ascii="Times New Roman" w:hAnsi="Times New Roman" w:eastAsia="宋体"/>
        <w:b/>
        <w:i w:val="0"/>
        <w:sz w:val="28"/>
      </w:rPr>
    </w:lvl>
    <w:lvl w:ilvl="3" w:tentative="0">
      <w:start w:val="1"/>
      <w:numFmt w:val="decimal"/>
      <w:isLgl/>
      <w:suff w:val="space"/>
      <w:lvlText w:val="%1.%2.%3.%4"/>
      <w:lvlJc w:val="left"/>
      <w:pPr>
        <w:ind w:left="0" w:firstLine="0"/>
      </w:pPr>
      <w:rPr>
        <w:rFonts w:hint="default" w:ascii="Times New Roman" w:hAnsi="Times New Roman" w:eastAsia="宋体"/>
        <w:b w:val="0"/>
        <w:i w:val="0"/>
        <w:sz w:val="28"/>
      </w:rPr>
    </w:lvl>
    <w:lvl w:ilvl="4" w:tentative="0">
      <w:start w:val="1"/>
      <w:numFmt w:val="decimal"/>
      <w:isLgl/>
      <w:lvlText w:val="%1.%2.%3.%4.%5"/>
      <w:lvlJc w:val="left"/>
      <w:pPr>
        <w:ind w:left="0" w:firstLine="0"/>
      </w:pPr>
      <w:rPr>
        <w:rFonts w:hint="default" w:ascii="Times New Roman" w:hAnsi="Times New Roman" w:eastAsia="宋体"/>
        <w:b w:val="0"/>
        <w:i w:val="0"/>
        <w:sz w:val="28"/>
      </w:rPr>
    </w:lvl>
    <w:lvl w:ilvl="5" w:tentative="0">
      <w:start w:val="1"/>
      <w:numFmt w:val="decimal"/>
      <w:isLgl/>
      <w:lvlText w:val="%1.%2.%3.%4.%5.%6"/>
      <w:lvlJc w:val="left"/>
      <w:pPr>
        <w:ind w:left="0" w:firstLine="0"/>
      </w:pPr>
      <w:rPr>
        <w:rFonts w:hint="default" w:ascii="Times New Roman" w:hAnsi="Times New Roman" w:eastAsia="宋体"/>
        <w:b w:val="0"/>
        <w:i w:val="0"/>
        <w:sz w:val="28"/>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3">
    <w:nsid w:val="7D005002"/>
    <w:multiLevelType w:val="singleLevel"/>
    <w:tmpl w:val="7D005002"/>
    <w:lvl w:ilvl="0" w:tentative="0">
      <w:start w:val="2"/>
      <w:numFmt w:val="decimal"/>
      <w:suff w:val="nothing"/>
      <w:lvlText w:val="%1、"/>
      <w:lvlJc w:val="left"/>
    </w:lvl>
  </w:abstractNum>
  <w:num w:numId="1">
    <w:abstractNumId w:val="2"/>
  </w:num>
  <w:num w:numId="2">
    <w:abstractNumId w:val="0"/>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安好">
    <w15:presenceInfo w15:providerId="WPS Office" w15:userId="145683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oNotHyphenateCaps/>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45D39"/>
    <w:rsid w:val="00172A27"/>
    <w:rsid w:val="001B4C79"/>
    <w:rsid w:val="001E1CC3"/>
    <w:rsid w:val="0024557F"/>
    <w:rsid w:val="002D129B"/>
    <w:rsid w:val="0040787E"/>
    <w:rsid w:val="005D7930"/>
    <w:rsid w:val="006C17BF"/>
    <w:rsid w:val="00774945"/>
    <w:rsid w:val="00A42B01"/>
    <w:rsid w:val="00A86E89"/>
    <w:rsid w:val="00B36598"/>
    <w:rsid w:val="00C769C5"/>
    <w:rsid w:val="00CB0E85"/>
    <w:rsid w:val="00CB6AF7"/>
    <w:rsid w:val="00D07A11"/>
    <w:rsid w:val="00D74FC6"/>
    <w:rsid w:val="00EF18A6"/>
    <w:rsid w:val="0238280E"/>
    <w:rsid w:val="05D020E7"/>
    <w:rsid w:val="0B1E7FA7"/>
    <w:rsid w:val="0D6E2B63"/>
    <w:rsid w:val="1F127250"/>
    <w:rsid w:val="2115078F"/>
    <w:rsid w:val="23260538"/>
    <w:rsid w:val="292A3B96"/>
    <w:rsid w:val="3688587B"/>
    <w:rsid w:val="37A77936"/>
    <w:rsid w:val="3C0C321F"/>
    <w:rsid w:val="4BEA7840"/>
    <w:rsid w:val="53130F6F"/>
    <w:rsid w:val="5D4F15A0"/>
    <w:rsid w:val="613E461F"/>
    <w:rsid w:val="6AEE6126"/>
    <w:rsid w:val="6B1F5932"/>
    <w:rsid w:val="6F040A44"/>
    <w:rsid w:val="70303EBC"/>
    <w:rsid w:val="70D54BCA"/>
    <w:rsid w:val="71D96FAB"/>
    <w:rsid w:val="7D946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99" w:semiHidden="0" w:name="Body Text First Indent 2" w:locked="1"/>
    <w:lsdException w:unhideWhenUsed="0" w:uiPriority="0" w:semiHidden="0" w:name="Note Heading" w:locked="1"/>
    <w:lsdException w:qFormat="1" w:unhideWhenUsed="0" w:uiPriority="0" w:semiHidden="0" w:name="Body Text 2" w:locked="1"/>
    <w:lsdException w:unhideWhenUsed="0" w:uiPriority="0" w:semiHidden="0" w:name="Body Text 3" w:locked="1"/>
    <w:lsdException w:qFormat="1" w:unhideWhenUsed="0" w:uiPriority="0" w:semiHidden="0" w:name="Body Text Indent 2" w:locked="1"/>
    <w:lsdException w:unhideWhenUsed="0" w:uiPriority="0" w:semiHidden="0" w:name="Body Text Indent 3" w:locked="1"/>
    <w:lsdException w:unhideWhenUsed="0" w:uiPriority="0" w:semiHidden="0" w:name="Block Text" w:locked="1"/>
    <w:lsdException w:unhideWhenUsed="0" w:uiPriority="0" w:semiHidden="0" w:name="Hyperlink" w:locked="1"/>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semiHidden="0" w:name="Document Map" w:locked="1"/>
    <w:lsdException w:unhideWhenUsed="0" w:uiPriority="0" w:semiHidden="0" w:name="Plain Text" w:locked="1"/>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2">
    <w:name w:val="heading 2"/>
    <w:basedOn w:val="1"/>
    <w:next w:val="1"/>
    <w:qFormat/>
    <w:locked/>
    <w:uiPriority w:val="0"/>
    <w:pPr>
      <w:keepNext/>
      <w:keepLines/>
      <w:numPr>
        <w:ilvl w:val="1"/>
        <w:numId w:val="1"/>
      </w:numPr>
      <w:tabs>
        <w:tab w:val="left" w:pos="567"/>
        <w:tab w:val="clear" w:pos="397"/>
      </w:tabs>
      <w:spacing w:line="560" w:lineRule="exact"/>
      <w:jc w:val="left"/>
      <w:outlineLvl w:val="1"/>
    </w:pPr>
    <w:rPr>
      <w:rFonts w:ascii="Cambria" w:hAnsi="Cambria"/>
      <w:b/>
      <w:bCs/>
      <w:sz w:val="3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1"/>
    <w:qFormat/>
    <w:locked/>
    <w:uiPriority w:val="0"/>
    <w:pPr>
      <w:ind w:firstLine="420" w:firstLineChars="200"/>
    </w:pPr>
    <w:rPr>
      <w:rFonts w:ascii="宋体" w:hAnsi="宋体"/>
    </w:rPr>
  </w:style>
  <w:style w:type="paragraph" w:styleId="5">
    <w:name w:val="annotation text"/>
    <w:basedOn w:val="1"/>
    <w:link w:val="29"/>
    <w:semiHidden/>
    <w:qFormat/>
    <w:uiPriority w:val="0"/>
    <w:pPr>
      <w:jc w:val="left"/>
    </w:pPr>
    <w:rPr>
      <w:kern w:val="0"/>
      <w:sz w:val="24"/>
      <w:szCs w:val="20"/>
    </w:rPr>
  </w:style>
  <w:style w:type="paragraph" w:styleId="6">
    <w:name w:val="Body Text"/>
    <w:basedOn w:val="1"/>
    <w:next w:val="1"/>
    <w:link w:val="30"/>
    <w:qFormat/>
    <w:uiPriority w:val="0"/>
    <w:pPr>
      <w:widowControl/>
      <w:snapToGrid w:val="0"/>
      <w:spacing w:before="60" w:after="160" w:line="259" w:lineRule="auto"/>
      <w:ind w:right="113"/>
    </w:pPr>
    <w:rPr>
      <w:kern w:val="0"/>
      <w:sz w:val="18"/>
      <w:szCs w:val="20"/>
    </w:rPr>
  </w:style>
  <w:style w:type="paragraph" w:styleId="7">
    <w:name w:val="Body Text Indent"/>
    <w:basedOn w:val="1"/>
    <w:link w:val="25"/>
    <w:qFormat/>
    <w:uiPriority w:val="0"/>
    <w:pPr>
      <w:spacing w:after="120"/>
      <w:ind w:left="420" w:leftChars="200"/>
    </w:pPr>
    <w:rPr>
      <w:kern w:val="0"/>
      <w:sz w:val="24"/>
      <w:szCs w:val="20"/>
    </w:rPr>
  </w:style>
  <w:style w:type="paragraph" w:styleId="8">
    <w:name w:val="Date"/>
    <w:basedOn w:val="1"/>
    <w:next w:val="1"/>
    <w:link w:val="26"/>
    <w:qFormat/>
    <w:uiPriority w:val="0"/>
    <w:pPr>
      <w:ind w:left="100" w:leftChars="2500"/>
    </w:pPr>
    <w:rPr>
      <w:kern w:val="0"/>
      <w:sz w:val="24"/>
      <w:szCs w:val="20"/>
    </w:rPr>
  </w:style>
  <w:style w:type="paragraph" w:styleId="9">
    <w:name w:val="Body Text Indent 2"/>
    <w:basedOn w:val="1"/>
    <w:qFormat/>
    <w:locked/>
    <w:uiPriority w:val="0"/>
    <w:pPr>
      <w:spacing w:after="120" w:line="480" w:lineRule="auto"/>
      <w:ind w:left="420" w:leftChars="200"/>
    </w:pPr>
  </w:style>
  <w:style w:type="paragraph" w:styleId="10">
    <w:name w:val="Balloon Text"/>
    <w:basedOn w:val="1"/>
    <w:link w:val="33"/>
    <w:semiHidden/>
    <w:qFormat/>
    <w:uiPriority w:val="0"/>
    <w:rPr>
      <w:kern w:val="0"/>
      <w:sz w:val="18"/>
      <w:szCs w:val="20"/>
    </w:rPr>
  </w:style>
  <w:style w:type="paragraph" w:styleId="11">
    <w:name w:val="footer"/>
    <w:basedOn w:val="1"/>
    <w:link w:val="39"/>
    <w:qFormat/>
    <w:uiPriority w:val="99"/>
    <w:pPr>
      <w:tabs>
        <w:tab w:val="center" w:pos="4153"/>
        <w:tab w:val="right" w:pos="8306"/>
      </w:tabs>
      <w:snapToGrid w:val="0"/>
      <w:jc w:val="left"/>
    </w:pPr>
    <w:rPr>
      <w:kern w:val="0"/>
      <w:sz w:val="18"/>
      <w:szCs w:val="20"/>
    </w:rPr>
  </w:style>
  <w:style w:type="paragraph" w:styleId="12">
    <w:name w:val="header"/>
    <w:basedOn w:val="1"/>
    <w:link w:val="38"/>
    <w:qFormat/>
    <w:uiPriority w:val="0"/>
    <w:pPr>
      <w:pBdr>
        <w:bottom w:val="single" w:color="auto" w:sz="6" w:space="1"/>
      </w:pBdr>
      <w:tabs>
        <w:tab w:val="center" w:pos="4153"/>
        <w:tab w:val="right" w:pos="8306"/>
      </w:tabs>
      <w:snapToGrid w:val="0"/>
      <w:jc w:val="center"/>
    </w:pPr>
    <w:rPr>
      <w:kern w:val="0"/>
      <w:sz w:val="18"/>
      <w:szCs w:val="20"/>
    </w:rPr>
  </w:style>
  <w:style w:type="paragraph" w:styleId="13">
    <w:name w:val="Body Text 2"/>
    <w:basedOn w:val="1"/>
    <w:qFormat/>
    <w:locked/>
    <w:uiPriority w:val="0"/>
    <w:pPr>
      <w:spacing w:line="600" w:lineRule="exact"/>
    </w:pPr>
    <w:rPr>
      <w:rFonts w:ascii="宋体"/>
      <w:b/>
      <w:spacing w:val="6"/>
      <w:sz w:val="28"/>
      <w:szCs w:val="20"/>
    </w:rPr>
  </w:style>
  <w:style w:type="paragraph" w:styleId="14">
    <w:name w:val="Normal (Web)"/>
    <w:basedOn w:val="1"/>
    <w:link w:val="27"/>
    <w:qFormat/>
    <w:uiPriority w:val="0"/>
    <w:pPr>
      <w:widowControl/>
      <w:spacing w:before="100" w:beforeAutospacing="1" w:after="100" w:afterAutospacing="1"/>
      <w:jc w:val="left"/>
    </w:pPr>
    <w:rPr>
      <w:rFonts w:ascii="宋体" w:hAnsi="宋体"/>
      <w:kern w:val="0"/>
      <w:sz w:val="24"/>
      <w:szCs w:val="20"/>
    </w:rPr>
  </w:style>
  <w:style w:type="paragraph" w:styleId="15">
    <w:name w:val="annotation subject"/>
    <w:basedOn w:val="5"/>
    <w:next w:val="5"/>
    <w:link w:val="37"/>
    <w:semiHidden/>
    <w:qFormat/>
    <w:uiPriority w:val="0"/>
    <w:rPr>
      <w:b/>
    </w:rPr>
  </w:style>
  <w:style w:type="paragraph" w:styleId="16">
    <w:name w:val="Body Text First Indent"/>
    <w:basedOn w:val="6"/>
    <w:qFormat/>
    <w:locked/>
    <w:uiPriority w:val="0"/>
    <w:pPr>
      <w:spacing w:after="0" w:line="360" w:lineRule="auto"/>
      <w:ind w:firstLine="1440" w:firstLineChars="200"/>
    </w:pPr>
    <w:rPr>
      <w:sz w:val="24"/>
    </w:rPr>
  </w:style>
  <w:style w:type="paragraph" w:styleId="17">
    <w:name w:val="Body Text First Indent 2"/>
    <w:basedOn w:val="7"/>
    <w:next w:val="1"/>
    <w:qFormat/>
    <w:locked/>
    <w:uiPriority w:val="99"/>
    <w:pPr>
      <w:ind w:firstLine="420"/>
    </w:p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qFormat/>
    <w:locked/>
    <w:uiPriority w:val="0"/>
  </w:style>
  <w:style w:type="character" w:styleId="22">
    <w:name w:val="annotation reference"/>
    <w:basedOn w:val="20"/>
    <w:semiHidden/>
    <w:qFormat/>
    <w:uiPriority w:val="0"/>
    <w:rPr>
      <w:sz w:val="21"/>
    </w:rPr>
  </w:style>
  <w:style w:type="paragraph" w:customStyle="1" w:styleId="23">
    <w:name w:val="Default"/>
    <w:unhideWhenUsed/>
    <w:qFormat/>
    <w:uiPriority w:val="99"/>
    <w:pPr>
      <w:widowControl w:val="0"/>
      <w:autoSpaceDE w:val="0"/>
      <w:autoSpaceDN w:val="0"/>
      <w:adjustRightInd w:val="0"/>
    </w:pPr>
    <w:rPr>
      <w:rFonts w:hint="eastAsia" w:ascii="黑体" w:hAnsi="黑体" w:eastAsia="黑体" w:cs="Times New Roman"/>
      <w:color w:val="000000"/>
      <w:sz w:val="24"/>
      <w:lang w:val="en-US" w:eastAsia="zh-CN" w:bidi="ar-SA"/>
    </w:rPr>
  </w:style>
  <w:style w:type="character" w:customStyle="1" w:styleId="24">
    <w:name w:val="正文文本 字符1"/>
    <w:semiHidden/>
    <w:qFormat/>
    <w:uiPriority w:val="0"/>
    <w:rPr>
      <w:rFonts w:ascii="Times New Roman" w:hAnsi="Times New Roman" w:eastAsia="宋体"/>
      <w:sz w:val="24"/>
    </w:rPr>
  </w:style>
  <w:style w:type="character" w:customStyle="1" w:styleId="25">
    <w:name w:val="正文文本缩进 字符"/>
    <w:link w:val="7"/>
    <w:semiHidden/>
    <w:qFormat/>
    <w:locked/>
    <w:uiPriority w:val="0"/>
    <w:rPr>
      <w:rFonts w:ascii="Times New Roman" w:hAnsi="Times New Roman" w:eastAsia="宋体"/>
      <w:sz w:val="24"/>
    </w:rPr>
  </w:style>
  <w:style w:type="character" w:customStyle="1" w:styleId="26">
    <w:name w:val="日期 字符1"/>
    <w:link w:val="8"/>
    <w:qFormat/>
    <w:locked/>
    <w:uiPriority w:val="0"/>
    <w:rPr>
      <w:rFonts w:ascii="Times New Roman" w:hAnsi="Times New Roman" w:eastAsia="宋体"/>
      <w:sz w:val="24"/>
    </w:rPr>
  </w:style>
  <w:style w:type="character" w:customStyle="1" w:styleId="27">
    <w:name w:val="普通(网站) 字符"/>
    <w:link w:val="14"/>
    <w:qFormat/>
    <w:locked/>
    <w:uiPriority w:val="0"/>
    <w:rPr>
      <w:rFonts w:ascii="宋体" w:hAnsi="宋体" w:eastAsia="宋体"/>
      <w:sz w:val="24"/>
    </w:rPr>
  </w:style>
  <w:style w:type="character" w:customStyle="1" w:styleId="28">
    <w:name w:val="页脚 字符"/>
    <w:qFormat/>
    <w:uiPriority w:val="99"/>
  </w:style>
  <w:style w:type="character" w:customStyle="1" w:styleId="29">
    <w:name w:val="批注文字 字符"/>
    <w:link w:val="5"/>
    <w:qFormat/>
    <w:locked/>
    <w:uiPriority w:val="0"/>
    <w:rPr>
      <w:rFonts w:ascii="Times New Roman" w:hAnsi="Times New Roman" w:eastAsia="宋体"/>
      <w:sz w:val="24"/>
    </w:rPr>
  </w:style>
  <w:style w:type="character" w:customStyle="1" w:styleId="30">
    <w:name w:val="正文文本 字符"/>
    <w:link w:val="6"/>
    <w:qFormat/>
    <w:locked/>
    <w:uiPriority w:val="0"/>
    <w:rPr>
      <w:sz w:val="18"/>
    </w:rPr>
  </w:style>
  <w:style w:type="character" w:customStyle="1" w:styleId="31">
    <w:name w:val="批注文字 字符1"/>
    <w:semiHidden/>
    <w:qFormat/>
    <w:uiPriority w:val="0"/>
    <w:rPr>
      <w:rFonts w:ascii="Times New Roman" w:hAnsi="Times New Roman" w:eastAsia="宋体"/>
      <w:sz w:val="24"/>
    </w:rPr>
  </w:style>
  <w:style w:type="character" w:customStyle="1" w:styleId="32">
    <w:name w:val="日期 字符"/>
    <w:semiHidden/>
    <w:qFormat/>
    <w:uiPriority w:val="0"/>
    <w:rPr>
      <w:rFonts w:ascii="Times New Roman" w:hAnsi="Times New Roman" w:eastAsia="宋体"/>
      <w:sz w:val="24"/>
    </w:rPr>
  </w:style>
  <w:style w:type="character" w:customStyle="1" w:styleId="33">
    <w:name w:val="批注框文本 字符"/>
    <w:link w:val="10"/>
    <w:semiHidden/>
    <w:qFormat/>
    <w:locked/>
    <w:uiPriority w:val="0"/>
    <w:rPr>
      <w:rFonts w:ascii="Times New Roman" w:hAnsi="Times New Roman" w:eastAsia="宋体"/>
      <w:sz w:val="18"/>
    </w:rPr>
  </w:style>
  <w:style w:type="character" w:customStyle="1" w:styleId="34">
    <w:name w:val="表格 Char"/>
    <w:link w:val="35"/>
    <w:qFormat/>
    <w:locked/>
    <w:uiPriority w:val="0"/>
    <w:rPr>
      <w:rFonts w:ascii="宋体"/>
      <w:sz w:val="21"/>
    </w:rPr>
  </w:style>
  <w:style w:type="paragraph" w:customStyle="1" w:styleId="35">
    <w:name w:val="表格"/>
    <w:basedOn w:val="36"/>
    <w:next w:val="1"/>
    <w:link w:val="34"/>
    <w:qFormat/>
    <w:uiPriority w:val="0"/>
    <w:pPr>
      <w:spacing w:beforeLines="10" w:afterLines="10"/>
    </w:pPr>
  </w:style>
  <w:style w:type="paragraph" w:customStyle="1" w:styleId="36">
    <w:name w:val="表格文字"/>
    <w:basedOn w:val="16"/>
    <w:qFormat/>
    <w:uiPriority w:val="0"/>
    <w:pPr>
      <w:adjustRightInd w:val="0"/>
      <w:jc w:val="center"/>
    </w:pPr>
    <w:rPr>
      <w:rFonts w:ascii="宋体" w:hAnsi="宋体"/>
    </w:rPr>
  </w:style>
  <w:style w:type="character" w:customStyle="1" w:styleId="37">
    <w:name w:val="批注主题 字符"/>
    <w:link w:val="15"/>
    <w:semiHidden/>
    <w:qFormat/>
    <w:locked/>
    <w:uiPriority w:val="0"/>
    <w:rPr>
      <w:rFonts w:ascii="Times New Roman" w:hAnsi="Times New Roman" w:eastAsia="宋体"/>
      <w:b/>
      <w:kern w:val="2"/>
      <w:sz w:val="24"/>
    </w:rPr>
  </w:style>
  <w:style w:type="character" w:customStyle="1" w:styleId="38">
    <w:name w:val="页眉 字符"/>
    <w:link w:val="12"/>
    <w:qFormat/>
    <w:locked/>
    <w:uiPriority w:val="0"/>
    <w:rPr>
      <w:sz w:val="18"/>
    </w:rPr>
  </w:style>
  <w:style w:type="character" w:customStyle="1" w:styleId="39">
    <w:name w:val="页脚 字符1"/>
    <w:link w:val="11"/>
    <w:qFormat/>
    <w:locked/>
    <w:uiPriority w:val="99"/>
    <w:rPr>
      <w:sz w:val="18"/>
    </w:rPr>
  </w:style>
  <w:style w:type="paragraph" w:customStyle="1" w:styleId="40">
    <w:name w:val="表字体"/>
    <w:basedOn w:val="1"/>
    <w:next w:val="1"/>
    <w:qFormat/>
    <w:uiPriority w:val="0"/>
    <w:pPr>
      <w:jc w:val="center"/>
    </w:pPr>
  </w:style>
  <w:style w:type="paragraph" w:customStyle="1" w:styleId="41">
    <w:name w:val="正文2"/>
    <w:basedOn w:val="1"/>
    <w:qFormat/>
    <w:uiPriority w:val="0"/>
    <w:pPr>
      <w:snapToGrid w:val="0"/>
      <w:spacing w:line="500" w:lineRule="atLeast"/>
      <w:ind w:firstLine="567"/>
    </w:pPr>
    <w:rPr>
      <w:sz w:val="24"/>
      <w:szCs w:val="20"/>
    </w:rPr>
  </w:style>
  <w:style w:type="paragraph" w:customStyle="1" w:styleId="42">
    <w:name w:val="列表段落1"/>
    <w:basedOn w:val="1"/>
    <w:qFormat/>
    <w:uiPriority w:val="0"/>
    <w:pPr>
      <w:ind w:firstLine="420" w:firstLineChars="200"/>
    </w:pPr>
    <w:rPr>
      <w:sz w:val="32"/>
      <w:szCs w:val="32"/>
    </w:rPr>
  </w:style>
  <w:style w:type="paragraph" w:customStyle="1" w:styleId="43">
    <w:name w:val="表格1"/>
    <w:basedOn w:val="1"/>
    <w:next w:val="1"/>
    <w:qFormat/>
    <w:uiPriority w:val="0"/>
    <w:pPr>
      <w:adjustRightInd w:val="0"/>
      <w:jc w:val="center"/>
      <w:textAlignment w:val="baseline"/>
    </w:pPr>
    <w:rPr>
      <w:rFonts w:ascii="宋体"/>
      <w:kern w:val="0"/>
      <w:sz w:val="24"/>
      <w:szCs w:val="20"/>
    </w:rPr>
  </w:style>
  <w:style w:type="paragraph" w:customStyle="1" w:styleId="44">
    <w:name w:val="样式 (符号) 宋体 小四 行距: 1.5 倍行距"/>
    <w:basedOn w:val="1"/>
    <w:qFormat/>
    <w:uiPriority w:val="0"/>
    <w:pPr>
      <w:spacing w:line="360" w:lineRule="auto"/>
      <w:ind w:firstLine="480" w:firstLineChars="200"/>
    </w:pPr>
    <w:rPr>
      <w:rFonts w:ascii="Calibri" w:hAnsi="宋体" w:cs="宋体"/>
      <w:sz w:val="24"/>
      <w:szCs w:val="21"/>
    </w:rPr>
  </w:style>
  <w:style w:type="paragraph" w:customStyle="1" w:styleId="45">
    <w:name w:val="九晟表格"/>
    <w:basedOn w:val="1"/>
    <w:qFormat/>
    <w:uiPriority w:val="0"/>
    <w:pPr>
      <w:jc w:val="center"/>
    </w:pPr>
    <w:rPr>
      <w:rFonts w:hAnsi="宋体"/>
      <w:szCs w:val="21"/>
    </w:rPr>
  </w:style>
  <w:style w:type="paragraph" w:customStyle="1" w:styleId="46">
    <w:name w:val="表格内容"/>
    <w:basedOn w:val="35"/>
    <w:next w:val="1"/>
    <w:qFormat/>
    <w:uiPriority w:val="0"/>
    <w:rPr>
      <w:rFonts w:ascii="Times New Roman" w:hAnsi="Times New Roman"/>
      <w:sz w:val="21"/>
      <w:szCs w:val="21"/>
    </w:rPr>
  </w:style>
  <w:style w:type="paragraph" w:customStyle="1" w:styleId="47">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8">
    <w:name w:val="Other|1"/>
    <w:basedOn w:val="1"/>
    <w:qFormat/>
    <w:uiPriority w:val="0"/>
    <w:rPr>
      <w:rFonts w:ascii="宋体" w:hAnsi="宋体" w:cs="宋体"/>
      <w:sz w:val="22"/>
      <w:szCs w:val="22"/>
      <w:lang w:val="zh-TW" w:eastAsia="zh-TW" w:bidi="zh-TW"/>
    </w:rPr>
  </w:style>
  <w:style w:type="paragraph" w:customStyle="1" w:styleId="49">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50">
    <w:name w:val="表"/>
    <w:qFormat/>
    <w:uiPriority w:val="0"/>
    <w:pPr>
      <w:spacing w:line="440" w:lineRule="exact"/>
      <w:ind w:firstLine="200" w:firstLineChars="200"/>
      <w:jc w:val="both"/>
    </w:pPr>
    <w:rPr>
      <w:rFonts w:ascii="Times New Roman" w:hAnsi="Times New Roman" w:eastAsia="宋体" w:cs="Times New Roman"/>
      <w:sz w:val="24"/>
      <w:szCs w:val="22"/>
      <w:lang w:val="en-US" w:eastAsia="zh-CN" w:bidi="ar-SA"/>
    </w:rPr>
  </w:style>
  <w:style w:type="paragraph" w:customStyle="1" w:styleId="51">
    <w:name w:val="报告正文"/>
    <w:basedOn w:val="1"/>
    <w:qFormat/>
    <w:uiPriority w:val="0"/>
    <w:pPr>
      <w:adjustRightInd w:val="0"/>
      <w:snapToGrid w:val="0"/>
      <w:spacing w:line="360" w:lineRule="auto"/>
      <w:ind w:firstLine="200" w:firstLineChars="200"/>
    </w:pPr>
    <w:rPr>
      <w:rFonts w:ascii="宋体"/>
      <w:sz w:val="24"/>
      <w:szCs w:val="20"/>
    </w:rPr>
  </w:style>
  <w:style w:type="paragraph" w:customStyle="1" w:styleId="52">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3">
    <w:name w:val="正文-游"/>
    <w:basedOn w:val="6"/>
    <w:qFormat/>
    <w:uiPriority w:val="0"/>
    <w:pPr>
      <w:adjustRightInd w:val="0"/>
      <w:spacing w:after="0" w:line="360" w:lineRule="auto"/>
      <w:ind w:firstLine="482" w:firstLineChars="200"/>
    </w:pPr>
    <w:rPr>
      <w:bCs/>
      <w:color w:val="C55A11" w:themeColor="accent2" w:themeShade="BF"/>
      <w:sz w:val="24"/>
      <w:szCs w:val="24"/>
    </w:rPr>
  </w:style>
  <w:style w:type="paragraph" w:customStyle="1" w:styleId="54">
    <w:name w:val="样式 文本正文 + 首行缩进:  2 字符"/>
    <w:basedOn w:val="1"/>
    <w:qFormat/>
    <w:uiPriority w:val="0"/>
    <w:pPr>
      <w:spacing w:line="360" w:lineRule="auto"/>
      <w:ind w:firstLine="200" w:firstLineChars="200"/>
    </w:pPr>
    <w:rPr>
      <w:rFonts w:ascii="Calibri" w:hAnsi="Calibri" w:cs="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Microsoft_Visio_2003-2010___1.vsd"/><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wmf"/><Relationship Id="rId14" Type="http://schemas.openxmlformats.org/officeDocument/2006/relationships/oleObject" Target="embeddings/oleObject1.bin"/><Relationship Id="rId13" Type="http://schemas.openxmlformats.org/officeDocument/2006/relationships/image" Target="media/image3.png"/><Relationship Id="rId12" Type="http://schemas.openxmlformats.org/officeDocument/2006/relationships/image" Target="media/image2.emf"/><Relationship Id="rId11" Type="http://schemas.openxmlformats.org/officeDocument/2006/relationships/oleObject" Target="embeddings/Microsoft_Visio_2003-2010___2.vsd"/><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58</Pages>
  <Words>5577</Words>
  <Characters>31794</Characters>
  <Lines>264</Lines>
  <Paragraphs>74</Paragraphs>
  <TotalTime>92</TotalTime>
  <ScaleCrop>false</ScaleCrop>
  <LinksUpToDate>false</LinksUpToDate>
  <CharactersWithSpaces>37297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2021-05-16T15:19:00Z</dcterms:created>
  <dc:creator>lhj</dc:creator>
  <cp:lastModifiedBy>安好</cp:lastModifiedBy>
  <cp:lastPrinted>2020-12-29T02:43:00Z</cp:lastPrinted>
  <dcterms:modified xsi:type="dcterms:W3CDTF">2021-06-08T02:52:54Z</dcterms:modified>
  <dc:title>附件2</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A0D38A148D3540DE823BB3B4AB524749</vt:lpwstr>
  </property>
</Properties>
</file>